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300/2005 </w:t>
      </w:r>
      <w:proofErr w:type="spellStart"/>
      <w:r w:rsidRPr="003261B2">
        <w:rPr>
          <w:rFonts w:ascii="Times New Roman" w:hAnsi="Times New Roman" w:cs="Times New Roman"/>
          <w:b/>
          <w:bCs/>
          <w:sz w:val="18"/>
          <w:szCs w:val="18"/>
        </w:rPr>
        <w:t>Z.z</w:t>
      </w:r>
      <w:proofErr w:type="spellEnd"/>
      <w:r w:rsidRPr="003261B2">
        <w:rPr>
          <w:rFonts w:ascii="Times New Roman" w:hAnsi="Times New Roman" w:cs="Times New Roman"/>
          <w:b/>
          <w:bCs/>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ZÁKON</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z 20. mája 2005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TRESTNÝ ZÁKON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(v znení zákona č. </w:t>
      </w:r>
      <w:hyperlink r:id="rId4" w:history="1">
        <w:r w:rsidRPr="003261B2">
          <w:rPr>
            <w:rFonts w:ascii="Times New Roman" w:hAnsi="Times New Roman" w:cs="Times New Roman"/>
            <w:b/>
            <w:bCs/>
            <w:sz w:val="18"/>
            <w:szCs w:val="18"/>
          </w:rPr>
          <w:t xml:space="preserve">650/2005 </w:t>
        </w:r>
        <w:proofErr w:type="spellStart"/>
        <w:r w:rsidRPr="003261B2">
          <w:rPr>
            <w:rFonts w:ascii="Times New Roman" w:hAnsi="Times New Roman" w:cs="Times New Roman"/>
            <w:b/>
            <w:bCs/>
            <w:sz w:val="18"/>
            <w:szCs w:val="18"/>
          </w:rPr>
          <w:t>Z.z</w:t>
        </w:r>
        <w:proofErr w:type="spellEnd"/>
        <w:r w:rsidRPr="003261B2">
          <w:rPr>
            <w:rFonts w:ascii="Times New Roman" w:hAnsi="Times New Roman" w:cs="Times New Roman"/>
            <w:b/>
            <w:bCs/>
            <w:sz w:val="18"/>
            <w:szCs w:val="18"/>
          </w:rPr>
          <w:t>.</w:t>
        </w:r>
      </w:hyperlink>
      <w:r w:rsidRPr="003261B2">
        <w:rPr>
          <w:rFonts w:ascii="Times New Roman" w:hAnsi="Times New Roman" w:cs="Times New Roman"/>
          <w:b/>
          <w:bCs/>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5" w:history="1">
        <w:r w:rsidRPr="003261B2">
          <w:rPr>
            <w:rFonts w:ascii="Times New Roman" w:hAnsi="Times New Roman" w:cs="Times New Roman"/>
            <w:sz w:val="18"/>
            <w:szCs w:val="18"/>
          </w:rPr>
          <w:t xml:space="preserve">692/2006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6" w:history="1">
        <w:r w:rsidRPr="003261B2">
          <w:rPr>
            <w:rFonts w:ascii="Times New Roman" w:hAnsi="Times New Roman" w:cs="Times New Roman"/>
            <w:sz w:val="18"/>
            <w:szCs w:val="18"/>
          </w:rPr>
          <w:t xml:space="preserve">218/2007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7" w:history="1">
        <w:r w:rsidRPr="003261B2">
          <w:rPr>
            <w:rFonts w:ascii="Times New Roman" w:hAnsi="Times New Roman" w:cs="Times New Roman"/>
            <w:sz w:val="18"/>
            <w:szCs w:val="18"/>
          </w:rPr>
          <w:t xml:space="preserve">491/2008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8" w:history="1">
        <w:r w:rsidRPr="003261B2">
          <w:rPr>
            <w:rFonts w:ascii="Times New Roman" w:hAnsi="Times New Roman" w:cs="Times New Roman"/>
            <w:sz w:val="18"/>
            <w:szCs w:val="18"/>
          </w:rPr>
          <w:t xml:space="preserve">497/2008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9" w:history="1">
        <w:r w:rsidRPr="003261B2">
          <w:rPr>
            <w:rFonts w:ascii="Times New Roman" w:hAnsi="Times New Roman" w:cs="Times New Roman"/>
            <w:sz w:val="18"/>
            <w:szCs w:val="18"/>
          </w:rPr>
          <w:t xml:space="preserve">498/2008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0" w:history="1">
        <w:r w:rsidRPr="003261B2">
          <w:rPr>
            <w:rFonts w:ascii="Times New Roman" w:hAnsi="Times New Roman" w:cs="Times New Roman"/>
            <w:sz w:val="18"/>
            <w:szCs w:val="18"/>
          </w:rPr>
          <w:t xml:space="preserve">59/2009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1" w:history="1">
        <w:r w:rsidRPr="003261B2">
          <w:rPr>
            <w:rFonts w:ascii="Times New Roman" w:hAnsi="Times New Roman" w:cs="Times New Roman"/>
            <w:sz w:val="18"/>
            <w:szCs w:val="18"/>
          </w:rPr>
          <w:t xml:space="preserve">257/2009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2" w:history="1">
        <w:r w:rsidRPr="003261B2">
          <w:rPr>
            <w:rFonts w:ascii="Times New Roman" w:hAnsi="Times New Roman" w:cs="Times New Roman"/>
            <w:sz w:val="18"/>
            <w:szCs w:val="18"/>
          </w:rPr>
          <w:t xml:space="preserve">317/2009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3" w:history="1">
        <w:r w:rsidRPr="003261B2">
          <w:rPr>
            <w:rFonts w:ascii="Times New Roman" w:hAnsi="Times New Roman" w:cs="Times New Roman"/>
            <w:sz w:val="18"/>
            <w:szCs w:val="18"/>
          </w:rPr>
          <w:t xml:space="preserve">492/2009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4" w:history="1">
        <w:r w:rsidRPr="003261B2">
          <w:rPr>
            <w:rFonts w:ascii="Times New Roman" w:hAnsi="Times New Roman" w:cs="Times New Roman"/>
            <w:sz w:val="18"/>
            <w:szCs w:val="18"/>
          </w:rPr>
          <w:t xml:space="preserve">576/2009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5" w:history="1">
        <w:r w:rsidRPr="003261B2">
          <w:rPr>
            <w:rFonts w:ascii="Times New Roman" w:hAnsi="Times New Roman" w:cs="Times New Roman"/>
            <w:sz w:val="18"/>
            <w:szCs w:val="18"/>
          </w:rPr>
          <w:t xml:space="preserve">224/2010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6" w:history="1">
        <w:r w:rsidRPr="003261B2">
          <w:rPr>
            <w:rFonts w:ascii="Times New Roman" w:hAnsi="Times New Roman" w:cs="Times New Roman"/>
            <w:sz w:val="18"/>
            <w:szCs w:val="18"/>
          </w:rPr>
          <w:t xml:space="preserve">547/2010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7" w:history="1">
        <w:r w:rsidRPr="003261B2">
          <w:rPr>
            <w:rFonts w:ascii="Times New Roman" w:hAnsi="Times New Roman" w:cs="Times New Roman"/>
            <w:sz w:val="18"/>
            <w:szCs w:val="18"/>
          </w:rPr>
          <w:t xml:space="preserve">33/2011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8" w:history="1">
        <w:r w:rsidRPr="003261B2">
          <w:rPr>
            <w:rFonts w:ascii="Times New Roman" w:hAnsi="Times New Roman" w:cs="Times New Roman"/>
            <w:sz w:val="18"/>
            <w:szCs w:val="18"/>
          </w:rPr>
          <w:t xml:space="preserve">262/2011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19" w:history="1">
        <w:r w:rsidRPr="003261B2">
          <w:rPr>
            <w:rFonts w:ascii="Times New Roman" w:hAnsi="Times New Roman" w:cs="Times New Roman"/>
            <w:sz w:val="18"/>
            <w:szCs w:val="18"/>
          </w:rPr>
          <w:t xml:space="preserve">313/2011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0" w:history="1">
        <w:r w:rsidRPr="003261B2">
          <w:rPr>
            <w:rFonts w:ascii="Times New Roman" w:hAnsi="Times New Roman" w:cs="Times New Roman"/>
            <w:sz w:val="18"/>
            <w:szCs w:val="18"/>
          </w:rPr>
          <w:t xml:space="preserve">246/2012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1" w:history="1">
        <w:r w:rsidRPr="003261B2">
          <w:rPr>
            <w:rFonts w:ascii="Times New Roman" w:hAnsi="Times New Roman" w:cs="Times New Roman"/>
            <w:sz w:val="18"/>
            <w:szCs w:val="18"/>
          </w:rPr>
          <w:t xml:space="preserve">428/2012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2" w:history="1">
        <w:r w:rsidRPr="003261B2">
          <w:rPr>
            <w:rFonts w:ascii="Times New Roman" w:hAnsi="Times New Roman" w:cs="Times New Roman"/>
            <w:sz w:val="18"/>
            <w:szCs w:val="18"/>
          </w:rPr>
          <w:t xml:space="preserve">334/2012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3" w:history="1">
        <w:r w:rsidRPr="003261B2">
          <w:rPr>
            <w:rFonts w:ascii="Times New Roman" w:hAnsi="Times New Roman" w:cs="Times New Roman"/>
            <w:sz w:val="18"/>
            <w:szCs w:val="18"/>
          </w:rPr>
          <w:t xml:space="preserve">189/2013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4" w:history="1">
        <w:r w:rsidRPr="003261B2">
          <w:rPr>
            <w:rFonts w:ascii="Times New Roman" w:hAnsi="Times New Roman" w:cs="Times New Roman"/>
            <w:sz w:val="18"/>
            <w:szCs w:val="18"/>
          </w:rPr>
          <w:t xml:space="preserve">204/2013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5" w:history="1">
        <w:r w:rsidRPr="003261B2">
          <w:rPr>
            <w:rFonts w:ascii="Times New Roman" w:hAnsi="Times New Roman" w:cs="Times New Roman"/>
            <w:sz w:val="18"/>
            <w:szCs w:val="18"/>
          </w:rPr>
          <w:t xml:space="preserve">1/2014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6" w:history="1">
        <w:r w:rsidRPr="003261B2">
          <w:rPr>
            <w:rFonts w:ascii="Times New Roman" w:hAnsi="Times New Roman" w:cs="Times New Roman"/>
            <w:sz w:val="18"/>
            <w:szCs w:val="18"/>
          </w:rPr>
          <w:t xml:space="preserve">260/2014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7" w:history="1">
        <w:r w:rsidRPr="003261B2">
          <w:rPr>
            <w:rFonts w:ascii="Times New Roman" w:hAnsi="Times New Roman" w:cs="Times New Roman"/>
            <w:sz w:val="18"/>
            <w:szCs w:val="18"/>
          </w:rPr>
          <w:t xml:space="preserve">73/2015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8" w:history="1">
        <w:r w:rsidRPr="003261B2">
          <w:rPr>
            <w:rFonts w:ascii="Times New Roman" w:hAnsi="Times New Roman" w:cs="Times New Roman"/>
            <w:sz w:val="18"/>
            <w:szCs w:val="18"/>
          </w:rPr>
          <w:t xml:space="preserve">174/2015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29" w:history="1">
        <w:r w:rsidRPr="003261B2">
          <w:rPr>
            <w:rFonts w:ascii="Times New Roman" w:hAnsi="Times New Roman" w:cs="Times New Roman"/>
            <w:sz w:val="18"/>
            <w:szCs w:val="18"/>
          </w:rPr>
          <w:t xml:space="preserve">78/2015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hyperlink r:id="rId30" w:history="1">
        <w:r w:rsidRPr="003261B2">
          <w:rPr>
            <w:rFonts w:ascii="Times New Roman" w:hAnsi="Times New Roman" w:cs="Times New Roman"/>
            <w:sz w:val="18"/>
            <w:szCs w:val="18"/>
          </w:rPr>
          <w:t xml:space="preserve">87/2015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hyperlink r:id="rId31" w:history="1">
        <w:r w:rsidRPr="003261B2">
          <w:rPr>
            <w:rFonts w:ascii="Times New Roman" w:hAnsi="Times New Roman" w:cs="Times New Roman"/>
            <w:sz w:val="18"/>
            <w:szCs w:val="18"/>
          </w:rPr>
          <w:t xml:space="preserve">397/2015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hyperlink r:id="rId32" w:history="1">
        <w:r w:rsidRPr="003261B2">
          <w:rPr>
            <w:rFonts w:ascii="Times New Roman" w:hAnsi="Times New Roman" w:cs="Times New Roman"/>
            <w:sz w:val="18"/>
            <w:szCs w:val="18"/>
          </w:rPr>
          <w:t xml:space="preserve">398/2015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hyperlink r:id="rId33" w:history="1">
        <w:r w:rsidRPr="003261B2">
          <w:rPr>
            <w:rFonts w:ascii="Times New Roman" w:hAnsi="Times New Roman" w:cs="Times New Roman"/>
            <w:sz w:val="18"/>
            <w:szCs w:val="18"/>
          </w:rPr>
          <w:t xml:space="preserve">440/2015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hyperlink r:id="rId34" w:history="1">
        <w:r w:rsidRPr="003261B2">
          <w:rPr>
            <w:rFonts w:ascii="Times New Roman" w:hAnsi="Times New Roman" w:cs="Times New Roman"/>
            <w:sz w:val="18"/>
            <w:szCs w:val="18"/>
          </w:rPr>
          <w:t xml:space="preserve">444/2015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35" w:history="1">
        <w:r w:rsidRPr="003261B2">
          <w:rPr>
            <w:rFonts w:ascii="Times New Roman" w:hAnsi="Times New Roman" w:cs="Times New Roman"/>
            <w:sz w:val="18"/>
            <w:szCs w:val="18"/>
          </w:rPr>
          <w:t xml:space="preserve">91/2016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hyperlink r:id="rId36" w:history="1">
        <w:r w:rsidRPr="003261B2">
          <w:rPr>
            <w:rFonts w:ascii="Times New Roman" w:hAnsi="Times New Roman" w:cs="Times New Roman"/>
            <w:sz w:val="18"/>
            <w:szCs w:val="18"/>
          </w:rPr>
          <w:t xml:space="preserve">125/2016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37" w:history="1">
        <w:r w:rsidRPr="003261B2">
          <w:rPr>
            <w:rFonts w:ascii="Times New Roman" w:hAnsi="Times New Roman" w:cs="Times New Roman"/>
            <w:sz w:val="18"/>
            <w:szCs w:val="18"/>
          </w:rPr>
          <w:t xml:space="preserve">316/2016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38" w:history="1">
        <w:r w:rsidRPr="003261B2">
          <w:rPr>
            <w:rFonts w:ascii="Times New Roman" w:hAnsi="Times New Roman" w:cs="Times New Roman"/>
            <w:sz w:val="18"/>
            <w:szCs w:val="18"/>
          </w:rPr>
          <w:t xml:space="preserve">264/2017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39" w:history="1">
        <w:r w:rsidRPr="003261B2">
          <w:rPr>
            <w:rFonts w:ascii="Times New Roman" w:hAnsi="Times New Roman" w:cs="Times New Roman"/>
            <w:sz w:val="18"/>
            <w:szCs w:val="18"/>
          </w:rPr>
          <w:t xml:space="preserve">274/2017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40" w:history="1">
        <w:r w:rsidRPr="003261B2">
          <w:rPr>
            <w:rFonts w:ascii="Times New Roman" w:hAnsi="Times New Roman" w:cs="Times New Roman"/>
            <w:sz w:val="18"/>
            <w:szCs w:val="18"/>
          </w:rPr>
          <w:t xml:space="preserve">161/2018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41" w:history="1">
        <w:r w:rsidRPr="003261B2">
          <w:rPr>
            <w:rFonts w:ascii="Times New Roman" w:hAnsi="Times New Roman" w:cs="Times New Roman"/>
            <w:sz w:val="18"/>
            <w:szCs w:val="18"/>
          </w:rPr>
          <w:t xml:space="preserve">321/2018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42" w:history="1">
        <w:r w:rsidRPr="003261B2">
          <w:rPr>
            <w:rFonts w:ascii="Times New Roman" w:hAnsi="Times New Roman" w:cs="Times New Roman"/>
            <w:sz w:val="18"/>
            <w:szCs w:val="18"/>
          </w:rPr>
          <w:t xml:space="preserve">38/2019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43" w:history="1">
        <w:r w:rsidRPr="003261B2">
          <w:rPr>
            <w:rFonts w:ascii="Times New Roman" w:hAnsi="Times New Roman" w:cs="Times New Roman"/>
            <w:sz w:val="18"/>
            <w:szCs w:val="18"/>
          </w:rPr>
          <w:t xml:space="preserve">35/2019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44" w:history="1">
        <w:r w:rsidRPr="003261B2">
          <w:rPr>
            <w:rFonts w:ascii="Times New Roman" w:hAnsi="Times New Roman" w:cs="Times New Roman"/>
            <w:sz w:val="18"/>
            <w:szCs w:val="18"/>
          </w:rPr>
          <w:t xml:space="preserve">214/2019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45" w:history="1">
        <w:r w:rsidRPr="003261B2">
          <w:rPr>
            <w:rFonts w:ascii="Times New Roman" w:hAnsi="Times New Roman" w:cs="Times New Roman"/>
            <w:sz w:val="18"/>
            <w:szCs w:val="18"/>
          </w:rPr>
          <w:t xml:space="preserve">420/2019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hyperlink r:id="rId46" w:history="1">
        <w:r w:rsidRPr="003261B2">
          <w:rPr>
            <w:rFonts w:ascii="Times New Roman" w:hAnsi="Times New Roman" w:cs="Times New Roman"/>
            <w:sz w:val="18"/>
            <w:szCs w:val="18"/>
          </w:rPr>
          <w:t xml:space="preserve">474/2019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47" w:history="1">
        <w:r w:rsidRPr="003261B2">
          <w:rPr>
            <w:rFonts w:ascii="Times New Roman" w:hAnsi="Times New Roman" w:cs="Times New Roman"/>
            <w:sz w:val="18"/>
            <w:szCs w:val="18"/>
          </w:rPr>
          <w:t xml:space="preserve">288/2020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48" w:history="1">
        <w:r w:rsidRPr="003261B2">
          <w:rPr>
            <w:rFonts w:ascii="Times New Roman" w:hAnsi="Times New Roman" w:cs="Times New Roman"/>
            <w:sz w:val="18"/>
            <w:szCs w:val="18"/>
          </w:rPr>
          <w:t xml:space="preserve">312/2020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49" w:history="1">
        <w:r w:rsidRPr="003261B2">
          <w:rPr>
            <w:rFonts w:ascii="Times New Roman" w:hAnsi="Times New Roman" w:cs="Times New Roman"/>
            <w:sz w:val="18"/>
            <w:szCs w:val="18"/>
          </w:rPr>
          <w:t xml:space="preserve">236/2021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50" w:history="1">
        <w:r w:rsidRPr="003261B2">
          <w:rPr>
            <w:rFonts w:ascii="Times New Roman" w:hAnsi="Times New Roman" w:cs="Times New Roman"/>
            <w:sz w:val="18"/>
            <w:szCs w:val="18"/>
          </w:rPr>
          <w:t xml:space="preserve">357/2021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51" w:history="1">
        <w:r w:rsidRPr="003261B2">
          <w:rPr>
            <w:rFonts w:ascii="Times New Roman" w:hAnsi="Times New Roman" w:cs="Times New Roman"/>
            <w:sz w:val="18"/>
            <w:szCs w:val="18"/>
          </w:rPr>
          <w:t xml:space="preserve">105/2022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52" w:history="1">
        <w:r w:rsidRPr="003261B2">
          <w:rPr>
            <w:rFonts w:ascii="Times New Roman" w:hAnsi="Times New Roman" w:cs="Times New Roman"/>
            <w:sz w:val="18"/>
            <w:szCs w:val="18"/>
          </w:rPr>
          <w:t xml:space="preserve">111/2022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53" w:history="1">
        <w:r w:rsidRPr="003261B2">
          <w:rPr>
            <w:rFonts w:ascii="Times New Roman" w:hAnsi="Times New Roman" w:cs="Times New Roman"/>
            <w:sz w:val="18"/>
            <w:szCs w:val="18"/>
          </w:rPr>
          <w:t xml:space="preserve">117/2023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Zmena: </w:t>
      </w:r>
      <w:hyperlink r:id="rId54" w:history="1">
        <w:r w:rsidRPr="003261B2">
          <w:rPr>
            <w:rFonts w:ascii="Times New Roman" w:hAnsi="Times New Roman" w:cs="Times New Roman"/>
            <w:sz w:val="18"/>
            <w:szCs w:val="18"/>
          </w:rPr>
          <w:t xml:space="preserve">402/2023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Národná rada Slovenskej republiky sa uzniesla na tomto zákone: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PRVÁ ČASŤ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VŠEOBECNÁ ČASŤ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Predmet zákona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Tento zákon upravuje základy trestnej zodpovednosti, druhy trestov, druhy ochranných opatrení, ich ukladanie a skutkové podstaty trestných činov.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lastRenderedPageBreak/>
        <w:t xml:space="preserve">PRVÁ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PÔSOBNOSŤ ZÁKONA A ZÁKLADY TRESTNEJ ZODPOVEDNOSTI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Trestný zákon a jeho pôsobnosť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Časová pôsobnosť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Trestnosť činu sa posudzuje a trest sa ukladá podľa zákona účinného v čase, keď bol čin spáchaný. Ak v čase medzi spáchaním činu a vynesením rozsudku nadobudnú účinnosť viaceré zákony, trestnosť činu sa posudzuje a trest sa ukladá podľa zákona, ktorý je pre páchateľa priaznivejší.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Páchateľovi možno uložiť taký druh trestu, ktorý dovoľuje uložiť zákon účinný v čase, keď sa o trestnom čine rozhoduje, ak je to pre páchateľa priaznivejšie.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tento zákon neustanovuje inak, ochranné opatrenie sa ukladá podľa zákona účinného v čase, keď sa o ochrannom opatrení rozhoduje.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Územná pôsobnosť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Podľa tohto zákona sa posudzuje trestnosť činu, ktorý bol spáchaný na území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Trestný čin sa považuje za spáchaný na území Slovenskej republiky, aj keď sa páchateľ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dopustil konania aspoň sčasti na jej území, ak porušenie alebo ohrozenie záujmu chráneného týmto zákonom nastalo alebo malo nastať celkom alebo sčasti mimo jej územia,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dopustil konania mimo územia Slovenskej republiky, ak tu malo nastať porušenie alebo ohrozenie záujmu chráneného týmto zákonom alebo ak tu mal nastať aspoň sčasti taký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Podľa tohto zákona sa posudzuje aj trestnosť činu, ktorý bol spáchaný mimo územia Slovenskej republiky na palube lode plávajúcej pod štátnou vlajkou Slovenskej republiky alebo na palube lietadla zapísaného v registri lietadiel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Osobná pôsobnosť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Podľa tohto zákona sa posudzuje aj trestnosť činu, ktorý mimo územia Slovenskej republiky spáchal občan Slovenskej republiky alebo cudzinec, ktorý má na území Slovenskej republiky trvalý pobyt.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Podľa tohto zákona sa posudzuje aj trestnosť obzvlášť závažného zločinu, ak bol čin spáchaný mimo územia Slovenskej republiky proti občanovi Slovenskej republiky a v mieste činu je čin trestný alebo ak miesto činu nepodlieha žiadnej trestnej právomoci.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Podľa tohto zákona sa posudzuje trestnosť nedovolenej výroby omamných a psychotropných látok, jedov alebo prekurzorov, ich držania a obchodovanie s nimi ( </w:t>
      </w:r>
      <w:hyperlink r:id="rId55" w:history="1">
        <w:r w:rsidRPr="003261B2">
          <w:rPr>
            <w:rFonts w:ascii="Times New Roman" w:hAnsi="Times New Roman" w:cs="Times New Roman"/>
            <w:sz w:val="18"/>
            <w:szCs w:val="18"/>
          </w:rPr>
          <w:t>§ 171</w:t>
        </w:r>
      </w:hyperlink>
      <w:r w:rsidRPr="003261B2">
        <w:rPr>
          <w:rFonts w:ascii="Times New Roman" w:hAnsi="Times New Roman" w:cs="Times New Roman"/>
          <w:sz w:val="18"/>
          <w:szCs w:val="18"/>
        </w:rPr>
        <w:t xml:space="preserve"> a </w:t>
      </w:r>
      <w:hyperlink r:id="rId56" w:history="1">
        <w:r w:rsidRPr="003261B2">
          <w:rPr>
            <w:rFonts w:ascii="Times New Roman" w:hAnsi="Times New Roman" w:cs="Times New Roman"/>
            <w:sz w:val="18"/>
            <w:szCs w:val="18"/>
          </w:rPr>
          <w:t>172</w:t>
        </w:r>
      </w:hyperlink>
      <w:r w:rsidRPr="003261B2">
        <w:rPr>
          <w:rFonts w:ascii="Times New Roman" w:hAnsi="Times New Roman" w:cs="Times New Roman"/>
          <w:sz w:val="18"/>
          <w:szCs w:val="18"/>
        </w:rPr>
        <w:t>), legalizácie výnosu z trestnej činnosti (</w:t>
      </w:r>
      <w:hyperlink r:id="rId57" w:history="1">
        <w:r w:rsidRPr="003261B2">
          <w:rPr>
            <w:rFonts w:ascii="Times New Roman" w:hAnsi="Times New Roman" w:cs="Times New Roman"/>
            <w:sz w:val="18"/>
            <w:szCs w:val="18"/>
          </w:rPr>
          <w:t>§ 233 až 234</w:t>
        </w:r>
      </w:hyperlink>
      <w:r w:rsidRPr="003261B2">
        <w:rPr>
          <w:rFonts w:ascii="Times New Roman" w:hAnsi="Times New Roman" w:cs="Times New Roman"/>
          <w:sz w:val="18"/>
          <w:szCs w:val="18"/>
        </w:rPr>
        <w:t xml:space="preserve">), falšovania, pozmeňovania a neoprávnenej výroby peňazí a cenných papierov ( </w:t>
      </w:r>
      <w:hyperlink r:id="rId58" w:history="1">
        <w:r w:rsidRPr="003261B2">
          <w:rPr>
            <w:rFonts w:ascii="Times New Roman" w:hAnsi="Times New Roman" w:cs="Times New Roman"/>
            <w:sz w:val="18"/>
            <w:szCs w:val="18"/>
          </w:rPr>
          <w:t>§ 270</w:t>
        </w:r>
      </w:hyperlink>
      <w:r w:rsidRPr="003261B2">
        <w:rPr>
          <w:rFonts w:ascii="Times New Roman" w:hAnsi="Times New Roman" w:cs="Times New Roman"/>
          <w:sz w:val="18"/>
          <w:szCs w:val="18"/>
        </w:rPr>
        <w:t xml:space="preserve">), uvádzania falšovaných, pozmenených a neoprávnene vyrobených peňazí a cenných papierov ( </w:t>
      </w:r>
      <w:hyperlink r:id="rId59" w:history="1">
        <w:r w:rsidRPr="003261B2">
          <w:rPr>
            <w:rFonts w:ascii="Times New Roman" w:hAnsi="Times New Roman" w:cs="Times New Roman"/>
            <w:sz w:val="18"/>
            <w:szCs w:val="18"/>
          </w:rPr>
          <w:t>§ 271</w:t>
        </w:r>
      </w:hyperlink>
      <w:r w:rsidRPr="003261B2">
        <w:rPr>
          <w:rFonts w:ascii="Times New Roman" w:hAnsi="Times New Roman" w:cs="Times New Roman"/>
          <w:sz w:val="18"/>
          <w:szCs w:val="18"/>
        </w:rPr>
        <w:t xml:space="preserve">), výroby a držby falšovateľského náčinia ( </w:t>
      </w:r>
      <w:hyperlink r:id="rId60" w:history="1">
        <w:r w:rsidRPr="003261B2">
          <w:rPr>
            <w:rFonts w:ascii="Times New Roman" w:hAnsi="Times New Roman" w:cs="Times New Roman"/>
            <w:sz w:val="18"/>
            <w:szCs w:val="18"/>
          </w:rPr>
          <w:t>§ 272</w:t>
        </w:r>
      </w:hyperlink>
      <w:r w:rsidRPr="003261B2">
        <w:rPr>
          <w:rFonts w:ascii="Times New Roman" w:hAnsi="Times New Roman" w:cs="Times New Roman"/>
          <w:sz w:val="18"/>
          <w:szCs w:val="18"/>
        </w:rPr>
        <w:t xml:space="preserve">), falšovania, pozmeňovania a nedovolenej výroby kolkových známok, poštových cenín, nálepiek a poštových pečiatok ( </w:t>
      </w:r>
      <w:hyperlink r:id="rId61" w:history="1">
        <w:r w:rsidRPr="003261B2">
          <w:rPr>
            <w:rFonts w:ascii="Times New Roman" w:hAnsi="Times New Roman" w:cs="Times New Roman"/>
            <w:sz w:val="18"/>
            <w:szCs w:val="18"/>
          </w:rPr>
          <w:t>§ 274</w:t>
        </w:r>
      </w:hyperlink>
      <w:r w:rsidRPr="003261B2">
        <w:rPr>
          <w:rFonts w:ascii="Times New Roman" w:hAnsi="Times New Roman" w:cs="Times New Roman"/>
          <w:sz w:val="18"/>
          <w:szCs w:val="18"/>
        </w:rPr>
        <w:t xml:space="preserve">), falšovania a pozmeňovania kontrolných technických opatrení na označenie tovaru ( </w:t>
      </w:r>
      <w:hyperlink r:id="rId62" w:history="1">
        <w:r w:rsidRPr="003261B2">
          <w:rPr>
            <w:rFonts w:ascii="Times New Roman" w:hAnsi="Times New Roman" w:cs="Times New Roman"/>
            <w:sz w:val="18"/>
            <w:szCs w:val="18"/>
          </w:rPr>
          <w:t>§ 275</w:t>
        </w:r>
      </w:hyperlink>
      <w:r w:rsidRPr="003261B2">
        <w:rPr>
          <w:rFonts w:ascii="Times New Roman" w:hAnsi="Times New Roman" w:cs="Times New Roman"/>
          <w:sz w:val="18"/>
          <w:szCs w:val="18"/>
        </w:rPr>
        <w:t xml:space="preserve">), založenia, zosnovania a podporovania teroristickej skupiny alebo jej člena ( </w:t>
      </w:r>
      <w:hyperlink r:id="rId63" w:history="1">
        <w:r w:rsidRPr="003261B2">
          <w:rPr>
            <w:rFonts w:ascii="Times New Roman" w:hAnsi="Times New Roman" w:cs="Times New Roman"/>
            <w:sz w:val="18"/>
            <w:szCs w:val="18"/>
          </w:rPr>
          <w:t>§ 297</w:t>
        </w:r>
      </w:hyperlink>
      <w:r w:rsidRPr="003261B2">
        <w:rPr>
          <w:rFonts w:ascii="Times New Roman" w:hAnsi="Times New Roman" w:cs="Times New Roman"/>
          <w:sz w:val="18"/>
          <w:szCs w:val="18"/>
        </w:rPr>
        <w:t xml:space="preserve">), nedovolenej výroby a držania jadrových materiálov, rádioaktívnych látok, vysoko rizikových chemických látok a vysoko rizikových biologických agensov a toxínov ( </w:t>
      </w:r>
      <w:hyperlink r:id="rId64" w:history="1">
        <w:r w:rsidRPr="003261B2">
          <w:rPr>
            <w:rFonts w:ascii="Times New Roman" w:hAnsi="Times New Roman" w:cs="Times New Roman"/>
            <w:sz w:val="18"/>
            <w:szCs w:val="18"/>
          </w:rPr>
          <w:t>§ 298</w:t>
        </w:r>
      </w:hyperlink>
      <w:r w:rsidRPr="003261B2">
        <w:rPr>
          <w:rFonts w:ascii="Times New Roman" w:hAnsi="Times New Roman" w:cs="Times New Roman"/>
          <w:sz w:val="18"/>
          <w:szCs w:val="18"/>
        </w:rPr>
        <w:t xml:space="preserve"> a </w:t>
      </w:r>
      <w:hyperlink r:id="rId65" w:history="1">
        <w:r w:rsidRPr="003261B2">
          <w:rPr>
            <w:rFonts w:ascii="Times New Roman" w:hAnsi="Times New Roman" w:cs="Times New Roman"/>
            <w:sz w:val="18"/>
            <w:szCs w:val="18"/>
          </w:rPr>
          <w:t>299</w:t>
        </w:r>
      </w:hyperlink>
      <w:r w:rsidRPr="003261B2">
        <w:rPr>
          <w:rFonts w:ascii="Times New Roman" w:hAnsi="Times New Roman" w:cs="Times New Roman"/>
          <w:sz w:val="18"/>
          <w:szCs w:val="18"/>
        </w:rPr>
        <w:t xml:space="preserve">), úkladov proti Slovenskej republike ( </w:t>
      </w:r>
      <w:hyperlink r:id="rId66" w:history="1">
        <w:r w:rsidRPr="003261B2">
          <w:rPr>
            <w:rFonts w:ascii="Times New Roman" w:hAnsi="Times New Roman" w:cs="Times New Roman"/>
            <w:sz w:val="18"/>
            <w:szCs w:val="18"/>
          </w:rPr>
          <w:t>§ 312</w:t>
        </w:r>
      </w:hyperlink>
      <w:r w:rsidRPr="003261B2">
        <w:rPr>
          <w:rFonts w:ascii="Times New Roman" w:hAnsi="Times New Roman" w:cs="Times New Roman"/>
          <w:sz w:val="18"/>
          <w:szCs w:val="18"/>
        </w:rPr>
        <w:t xml:space="preserve">), teroru ( </w:t>
      </w:r>
      <w:hyperlink r:id="rId67" w:history="1">
        <w:r w:rsidRPr="003261B2">
          <w:rPr>
            <w:rFonts w:ascii="Times New Roman" w:hAnsi="Times New Roman" w:cs="Times New Roman"/>
            <w:sz w:val="18"/>
            <w:szCs w:val="18"/>
          </w:rPr>
          <w:t>§ 313</w:t>
        </w:r>
      </w:hyperlink>
      <w:r w:rsidRPr="003261B2">
        <w:rPr>
          <w:rFonts w:ascii="Times New Roman" w:hAnsi="Times New Roman" w:cs="Times New Roman"/>
          <w:sz w:val="18"/>
          <w:szCs w:val="18"/>
        </w:rPr>
        <w:t xml:space="preserve"> a </w:t>
      </w:r>
      <w:hyperlink r:id="rId68" w:history="1">
        <w:r w:rsidRPr="003261B2">
          <w:rPr>
            <w:rFonts w:ascii="Times New Roman" w:hAnsi="Times New Roman" w:cs="Times New Roman"/>
            <w:sz w:val="18"/>
            <w:szCs w:val="18"/>
          </w:rPr>
          <w:t>314</w:t>
        </w:r>
      </w:hyperlink>
      <w:r w:rsidRPr="003261B2">
        <w:rPr>
          <w:rFonts w:ascii="Times New Roman" w:hAnsi="Times New Roman" w:cs="Times New Roman"/>
          <w:sz w:val="18"/>
          <w:szCs w:val="18"/>
        </w:rPr>
        <w:t xml:space="preserve">), záškodníctva ( </w:t>
      </w:r>
      <w:hyperlink r:id="rId69" w:history="1">
        <w:r w:rsidRPr="003261B2">
          <w:rPr>
            <w:rFonts w:ascii="Times New Roman" w:hAnsi="Times New Roman" w:cs="Times New Roman"/>
            <w:sz w:val="18"/>
            <w:szCs w:val="18"/>
          </w:rPr>
          <w:t>§ 315</w:t>
        </w:r>
      </w:hyperlink>
      <w:r w:rsidRPr="003261B2">
        <w:rPr>
          <w:rFonts w:ascii="Times New Roman" w:hAnsi="Times New Roman" w:cs="Times New Roman"/>
          <w:sz w:val="18"/>
          <w:szCs w:val="18"/>
        </w:rPr>
        <w:t xml:space="preserve"> a </w:t>
      </w:r>
      <w:hyperlink r:id="rId70" w:history="1">
        <w:r w:rsidRPr="003261B2">
          <w:rPr>
            <w:rFonts w:ascii="Times New Roman" w:hAnsi="Times New Roman" w:cs="Times New Roman"/>
            <w:sz w:val="18"/>
            <w:szCs w:val="18"/>
          </w:rPr>
          <w:t>316</w:t>
        </w:r>
      </w:hyperlink>
      <w:r w:rsidRPr="003261B2">
        <w:rPr>
          <w:rFonts w:ascii="Times New Roman" w:hAnsi="Times New Roman" w:cs="Times New Roman"/>
          <w:sz w:val="18"/>
          <w:szCs w:val="18"/>
        </w:rPr>
        <w:t xml:space="preserve">), sabotáže ( </w:t>
      </w:r>
      <w:hyperlink r:id="rId71" w:history="1">
        <w:r w:rsidRPr="003261B2">
          <w:rPr>
            <w:rFonts w:ascii="Times New Roman" w:hAnsi="Times New Roman" w:cs="Times New Roman"/>
            <w:sz w:val="18"/>
            <w:szCs w:val="18"/>
          </w:rPr>
          <w:t>§ 317</w:t>
        </w:r>
      </w:hyperlink>
      <w:r w:rsidRPr="003261B2">
        <w:rPr>
          <w:rFonts w:ascii="Times New Roman" w:hAnsi="Times New Roman" w:cs="Times New Roman"/>
          <w:sz w:val="18"/>
          <w:szCs w:val="18"/>
        </w:rPr>
        <w:t xml:space="preserve">), vyzvedačstva ( </w:t>
      </w:r>
      <w:hyperlink r:id="rId72" w:history="1">
        <w:r w:rsidRPr="003261B2">
          <w:rPr>
            <w:rFonts w:ascii="Times New Roman" w:hAnsi="Times New Roman" w:cs="Times New Roman"/>
            <w:sz w:val="18"/>
            <w:szCs w:val="18"/>
          </w:rPr>
          <w:t>§ 318</w:t>
        </w:r>
      </w:hyperlink>
      <w:r w:rsidRPr="003261B2">
        <w:rPr>
          <w:rFonts w:ascii="Times New Roman" w:hAnsi="Times New Roman" w:cs="Times New Roman"/>
          <w:sz w:val="18"/>
          <w:szCs w:val="18"/>
        </w:rPr>
        <w:t xml:space="preserve">), útoku na orgán verejnej moci ( </w:t>
      </w:r>
      <w:hyperlink r:id="rId73" w:history="1">
        <w:r w:rsidRPr="003261B2">
          <w:rPr>
            <w:rFonts w:ascii="Times New Roman" w:hAnsi="Times New Roman" w:cs="Times New Roman"/>
            <w:sz w:val="18"/>
            <w:szCs w:val="18"/>
          </w:rPr>
          <w:t>§ 321</w:t>
        </w:r>
      </w:hyperlink>
      <w:r w:rsidRPr="003261B2">
        <w:rPr>
          <w:rFonts w:ascii="Times New Roman" w:hAnsi="Times New Roman" w:cs="Times New Roman"/>
          <w:sz w:val="18"/>
          <w:szCs w:val="18"/>
        </w:rPr>
        <w:t xml:space="preserve">), útoku na verejného činiteľa ( </w:t>
      </w:r>
      <w:hyperlink r:id="rId74" w:history="1">
        <w:r w:rsidRPr="003261B2">
          <w:rPr>
            <w:rFonts w:ascii="Times New Roman" w:hAnsi="Times New Roman" w:cs="Times New Roman"/>
            <w:sz w:val="18"/>
            <w:szCs w:val="18"/>
          </w:rPr>
          <w:t>§ 323</w:t>
        </w:r>
      </w:hyperlink>
      <w:r w:rsidRPr="003261B2">
        <w:rPr>
          <w:rFonts w:ascii="Times New Roman" w:hAnsi="Times New Roman" w:cs="Times New Roman"/>
          <w:sz w:val="18"/>
          <w:szCs w:val="18"/>
        </w:rPr>
        <w:t xml:space="preserve">), falšovania a pozmeňovania verejnej listiny, úradnej pečate, úradnej uzávery, úradného znaku a úradnej značky ( </w:t>
      </w:r>
      <w:hyperlink r:id="rId75" w:history="1">
        <w:r w:rsidRPr="003261B2">
          <w:rPr>
            <w:rFonts w:ascii="Times New Roman" w:hAnsi="Times New Roman" w:cs="Times New Roman"/>
            <w:sz w:val="18"/>
            <w:szCs w:val="18"/>
          </w:rPr>
          <w:t>§ 352</w:t>
        </w:r>
      </w:hyperlink>
      <w:r w:rsidRPr="003261B2">
        <w:rPr>
          <w:rFonts w:ascii="Times New Roman" w:hAnsi="Times New Roman" w:cs="Times New Roman"/>
          <w:sz w:val="18"/>
          <w:szCs w:val="18"/>
        </w:rPr>
        <w:t xml:space="preserve">), ohrozenia dôvernej skutočnosti a vyhradenej skutočnosti ( </w:t>
      </w:r>
      <w:hyperlink r:id="rId76" w:history="1">
        <w:r w:rsidRPr="003261B2">
          <w:rPr>
            <w:rFonts w:ascii="Times New Roman" w:hAnsi="Times New Roman" w:cs="Times New Roman"/>
            <w:sz w:val="18"/>
            <w:szCs w:val="18"/>
          </w:rPr>
          <w:t>§ 353</w:t>
        </w:r>
      </w:hyperlink>
      <w:r w:rsidRPr="003261B2">
        <w:rPr>
          <w:rFonts w:ascii="Times New Roman" w:hAnsi="Times New Roman" w:cs="Times New Roman"/>
          <w:sz w:val="18"/>
          <w:szCs w:val="18"/>
        </w:rPr>
        <w:t xml:space="preserve">), </w:t>
      </w:r>
      <w:proofErr w:type="spellStart"/>
      <w:r w:rsidRPr="003261B2">
        <w:rPr>
          <w:rFonts w:ascii="Times New Roman" w:hAnsi="Times New Roman" w:cs="Times New Roman"/>
          <w:sz w:val="18"/>
          <w:szCs w:val="18"/>
        </w:rPr>
        <w:t>prevádzačstva</w:t>
      </w:r>
      <w:proofErr w:type="spellEnd"/>
      <w:r w:rsidRPr="003261B2">
        <w:rPr>
          <w:rFonts w:ascii="Times New Roman" w:hAnsi="Times New Roman" w:cs="Times New Roman"/>
          <w:sz w:val="18"/>
          <w:szCs w:val="18"/>
        </w:rPr>
        <w:t xml:space="preserve"> ( </w:t>
      </w:r>
      <w:hyperlink r:id="rId77" w:history="1">
        <w:r w:rsidRPr="003261B2">
          <w:rPr>
            <w:rFonts w:ascii="Times New Roman" w:hAnsi="Times New Roman" w:cs="Times New Roman"/>
            <w:sz w:val="18"/>
            <w:szCs w:val="18"/>
          </w:rPr>
          <w:t>§ 355</w:t>
        </w:r>
      </w:hyperlink>
      <w:r w:rsidRPr="003261B2">
        <w:rPr>
          <w:rFonts w:ascii="Times New Roman" w:hAnsi="Times New Roman" w:cs="Times New Roman"/>
          <w:sz w:val="18"/>
          <w:szCs w:val="18"/>
        </w:rPr>
        <w:t xml:space="preserve">), ohrozenia mieru ( </w:t>
      </w:r>
      <w:hyperlink r:id="rId78" w:history="1">
        <w:r w:rsidRPr="003261B2">
          <w:rPr>
            <w:rFonts w:ascii="Times New Roman" w:hAnsi="Times New Roman" w:cs="Times New Roman"/>
            <w:sz w:val="18"/>
            <w:szCs w:val="18"/>
          </w:rPr>
          <w:t>§ 417</w:t>
        </w:r>
      </w:hyperlink>
      <w:r w:rsidRPr="003261B2">
        <w:rPr>
          <w:rFonts w:ascii="Times New Roman" w:hAnsi="Times New Roman" w:cs="Times New Roman"/>
          <w:sz w:val="18"/>
          <w:szCs w:val="18"/>
        </w:rPr>
        <w:t xml:space="preserve">), </w:t>
      </w:r>
      <w:proofErr w:type="spellStart"/>
      <w:r w:rsidRPr="003261B2">
        <w:rPr>
          <w:rFonts w:ascii="Times New Roman" w:hAnsi="Times New Roman" w:cs="Times New Roman"/>
          <w:sz w:val="18"/>
          <w:szCs w:val="18"/>
        </w:rPr>
        <w:t>genocídia</w:t>
      </w:r>
      <w:proofErr w:type="spellEnd"/>
      <w:r w:rsidRPr="003261B2">
        <w:rPr>
          <w:rFonts w:ascii="Times New Roman" w:hAnsi="Times New Roman" w:cs="Times New Roman"/>
          <w:sz w:val="18"/>
          <w:szCs w:val="18"/>
        </w:rPr>
        <w:t xml:space="preserve"> ( </w:t>
      </w:r>
      <w:hyperlink r:id="rId79" w:history="1">
        <w:r w:rsidRPr="003261B2">
          <w:rPr>
            <w:rFonts w:ascii="Times New Roman" w:hAnsi="Times New Roman" w:cs="Times New Roman"/>
            <w:sz w:val="18"/>
            <w:szCs w:val="18"/>
          </w:rPr>
          <w:t>§ 418</w:t>
        </w:r>
      </w:hyperlink>
      <w:r w:rsidRPr="003261B2">
        <w:rPr>
          <w:rFonts w:ascii="Times New Roman" w:hAnsi="Times New Roman" w:cs="Times New Roman"/>
          <w:sz w:val="18"/>
          <w:szCs w:val="18"/>
        </w:rPr>
        <w:t>), teroristického útoku (</w:t>
      </w:r>
      <w:hyperlink r:id="rId80" w:history="1">
        <w:r w:rsidRPr="003261B2">
          <w:rPr>
            <w:rFonts w:ascii="Times New Roman" w:hAnsi="Times New Roman" w:cs="Times New Roman"/>
            <w:sz w:val="18"/>
            <w:szCs w:val="18"/>
          </w:rPr>
          <w:t>§ 419</w:t>
        </w:r>
      </w:hyperlink>
      <w:r w:rsidRPr="003261B2">
        <w:rPr>
          <w:rFonts w:ascii="Times New Roman" w:hAnsi="Times New Roman" w:cs="Times New Roman"/>
          <w:sz w:val="18"/>
          <w:szCs w:val="18"/>
        </w:rPr>
        <w:t>), niektorých foriem účasti na terorizme (</w:t>
      </w:r>
      <w:hyperlink r:id="rId81" w:history="1">
        <w:r w:rsidRPr="003261B2">
          <w:rPr>
            <w:rFonts w:ascii="Times New Roman" w:hAnsi="Times New Roman" w:cs="Times New Roman"/>
            <w:sz w:val="18"/>
            <w:szCs w:val="18"/>
          </w:rPr>
          <w:t xml:space="preserve">§ </w:t>
        </w:r>
        <w:r w:rsidRPr="003261B2">
          <w:rPr>
            <w:rFonts w:ascii="Times New Roman" w:hAnsi="Times New Roman" w:cs="Times New Roman"/>
            <w:sz w:val="18"/>
            <w:szCs w:val="18"/>
          </w:rPr>
          <w:lastRenderedPageBreak/>
          <w:t>419b</w:t>
        </w:r>
      </w:hyperlink>
      <w:r w:rsidRPr="003261B2">
        <w:rPr>
          <w:rFonts w:ascii="Times New Roman" w:hAnsi="Times New Roman" w:cs="Times New Roman"/>
          <w:sz w:val="18"/>
          <w:szCs w:val="18"/>
        </w:rPr>
        <w:t>), financovania terorizmu (</w:t>
      </w:r>
      <w:hyperlink r:id="rId82" w:history="1">
        <w:r w:rsidRPr="003261B2">
          <w:rPr>
            <w:rFonts w:ascii="Times New Roman" w:hAnsi="Times New Roman" w:cs="Times New Roman"/>
            <w:sz w:val="18"/>
            <w:szCs w:val="18"/>
          </w:rPr>
          <w:t>§ 419c</w:t>
        </w:r>
      </w:hyperlink>
      <w:r w:rsidRPr="003261B2">
        <w:rPr>
          <w:rFonts w:ascii="Times New Roman" w:hAnsi="Times New Roman" w:cs="Times New Roman"/>
          <w:sz w:val="18"/>
          <w:szCs w:val="18"/>
        </w:rPr>
        <w:t>), cestovania na účel terorizmu (</w:t>
      </w:r>
      <w:hyperlink r:id="rId83" w:history="1">
        <w:r w:rsidRPr="003261B2">
          <w:rPr>
            <w:rFonts w:ascii="Times New Roman" w:hAnsi="Times New Roman" w:cs="Times New Roman"/>
            <w:sz w:val="18"/>
            <w:szCs w:val="18"/>
          </w:rPr>
          <w:t>§ 419d</w:t>
        </w:r>
      </w:hyperlink>
      <w:r w:rsidRPr="003261B2">
        <w:rPr>
          <w:rFonts w:ascii="Times New Roman" w:hAnsi="Times New Roman" w:cs="Times New Roman"/>
          <w:sz w:val="18"/>
          <w:szCs w:val="18"/>
        </w:rPr>
        <w:t xml:space="preserve">), neľudskosti ( </w:t>
      </w:r>
      <w:hyperlink r:id="rId84" w:history="1">
        <w:r w:rsidRPr="003261B2">
          <w:rPr>
            <w:rFonts w:ascii="Times New Roman" w:hAnsi="Times New Roman" w:cs="Times New Roman"/>
            <w:sz w:val="18"/>
            <w:szCs w:val="18"/>
          </w:rPr>
          <w:t>§ 425</w:t>
        </w:r>
      </w:hyperlink>
      <w:r w:rsidRPr="003261B2">
        <w:rPr>
          <w:rFonts w:ascii="Times New Roman" w:hAnsi="Times New Roman" w:cs="Times New Roman"/>
          <w:sz w:val="18"/>
          <w:szCs w:val="18"/>
        </w:rPr>
        <w:t xml:space="preserve">), používania zakázaného bojového prostriedku a nedovoleného vedenia boja ( </w:t>
      </w:r>
      <w:hyperlink r:id="rId85" w:history="1">
        <w:r w:rsidRPr="003261B2">
          <w:rPr>
            <w:rFonts w:ascii="Times New Roman" w:hAnsi="Times New Roman" w:cs="Times New Roman"/>
            <w:sz w:val="18"/>
            <w:szCs w:val="18"/>
          </w:rPr>
          <w:t>§ 426</w:t>
        </w:r>
      </w:hyperlink>
      <w:r w:rsidRPr="003261B2">
        <w:rPr>
          <w:rFonts w:ascii="Times New Roman" w:hAnsi="Times New Roman" w:cs="Times New Roman"/>
          <w:sz w:val="18"/>
          <w:szCs w:val="18"/>
        </w:rPr>
        <w:t xml:space="preserve">), plienenia v priestore vojnových operácií ( </w:t>
      </w:r>
      <w:hyperlink r:id="rId86" w:history="1">
        <w:r w:rsidRPr="003261B2">
          <w:rPr>
            <w:rFonts w:ascii="Times New Roman" w:hAnsi="Times New Roman" w:cs="Times New Roman"/>
            <w:sz w:val="18"/>
            <w:szCs w:val="18"/>
          </w:rPr>
          <w:t>§ 427</w:t>
        </w:r>
      </w:hyperlink>
      <w:r w:rsidRPr="003261B2">
        <w:rPr>
          <w:rFonts w:ascii="Times New Roman" w:hAnsi="Times New Roman" w:cs="Times New Roman"/>
          <w:sz w:val="18"/>
          <w:szCs w:val="18"/>
        </w:rPr>
        <w:t xml:space="preserve">), zneužívania medzinárodne uznávaných označení a štátnych znakov ( </w:t>
      </w:r>
      <w:hyperlink r:id="rId87" w:history="1">
        <w:r w:rsidRPr="003261B2">
          <w:rPr>
            <w:rFonts w:ascii="Times New Roman" w:hAnsi="Times New Roman" w:cs="Times New Roman"/>
            <w:sz w:val="18"/>
            <w:szCs w:val="18"/>
          </w:rPr>
          <w:t>§ 428</w:t>
        </w:r>
      </w:hyperlink>
      <w:r w:rsidRPr="003261B2">
        <w:rPr>
          <w:rFonts w:ascii="Times New Roman" w:hAnsi="Times New Roman" w:cs="Times New Roman"/>
          <w:sz w:val="18"/>
          <w:szCs w:val="18"/>
        </w:rPr>
        <w:t xml:space="preserve">), vojnovej krutosti ( </w:t>
      </w:r>
      <w:hyperlink r:id="rId88" w:history="1">
        <w:r w:rsidRPr="003261B2">
          <w:rPr>
            <w:rFonts w:ascii="Times New Roman" w:hAnsi="Times New Roman" w:cs="Times New Roman"/>
            <w:sz w:val="18"/>
            <w:szCs w:val="18"/>
          </w:rPr>
          <w:t>§ 431</w:t>
        </w:r>
      </w:hyperlink>
      <w:r w:rsidRPr="003261B2">
        <w:rPr>
          <w:rFonts w:ascii="Times New Roman" w:hAnsi="Times New Roman" w:cs="Times New Roman"/>
          <w:sz w:val="18"/>
          <w:szCs w:val="18"/>
        </w:rPr>
        <w:t xml:space="preserve">), perzekúcie obyvateľstva ( </w:t>
      </w:r>
      <w:hyperlink r:id="rId89" w:history="1">
        <w:r w:rsidRPr="003261B2">
          <w:rPr>
            <w:rFonts w:ascii="Times New Roman" w:hAnsi="Times New Roman" w:cs="Times New Roman"/>
            <w:sz w:val="18"/>
            <w:szCs w:val="18"/>
          </w:rPr>
          <w:t>§ 432</w:t>
        </w:r>
      </w:hyperlink>
      <w:r w:rsidRPr="003261B2">
        <w:rPr>
          <w:rFonts w:ascii="Times New Roman" w:hAnsi="Times New Roman" w:cs="Times New Roman"/>
          <w:sz w:val="18"/>
          <w:szCs w:val="18"/>
        </w:rPr>
        <w:t xml:space="preserve">), vojnového bezprávia ( </w:t>
      </w:r>
      <w:hyperlink r:id="rId90" w:history="1">
        <w:r w:rsidRPr="003261B2">
          <w:rPr>
            <w:rFonts w:ascii="Times New Roman" w:hAnsi="Times New Roman" w:cs="Times New Roman"/>
            <w:sz w:val="18"/>
            <w:szCs w:val="18"/>
          </w:rPr>
          <w:t>§ 433</w:t>
        </w:r>
      </w:hyperlink>
      <w:r w:rsidRPr="003261B2">
        <w:rPr>
          <w:rFonts w:ascii="Times New Roman" w:hAnsi="Times New Roman" w:cs="Times New Roman"/>
          <w:sz w:val="18"/>
          <w:szCs w:val="18"/>
        </w:rPr>
        <w:t xml:space="preserve">) aj vtedy, ak taký trestný čin spáchal mimo územia Slovenskej republiky cudzinec, ktorý nemá na území Slovenskej republiky trvalý pobyt.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 </w:t>
      </w:r>
      <w:hyperlink r:id="rId91" w:history="1"/>
      <w:r w:rsidRPr="003261B2">
        <w:rPr>
          <w:rFonts w:ascii="Times New Roman" w:hAnsi="Times New Roman" w:cs="Times New Roman"/>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Podľa tohto zákona sa posudzuje trestnosť činu spáchaného mimo územia Slovenskej republiky cudzincom, ktorý nemá na území Slovenskej republiky trvalý pobyt, aj vtedy,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čin je trestný aj podľa zákona účinného na území, kde bol spáchaný,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páchateľ bol zadržaný alebo zatknutý na území Slovenskej republiky 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nebol vydaný na trestné stíhanie cudziemu štátu.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Páchateľovi uvedenému v </w:t>
      </w:r>
      <w:hyperlink r:id="rId9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však nemožno uložiť trest prísnejší, než ustanovuje zákon štátu, na ktorého území bol trestný čin spáchaný.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Pôsobnosť podľa medzinárodných zmlúv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Trestnosť činu sa posudzuje podľa tohto zákona aj vtedy, ak to ustanovuje medzinárodná zmluva, ktorá bola ratifikovaná a vyhlásená spôsobom ustanoveným zákonom, ktorou je Slovenská republika viazaná.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Ustanovenia </w:t>
      </w:r>
      <w:hyperlink r:id="rId93" w:history="1">
        <w:r w:rsidRPr="003261B2">
          <w:rPr>
            <w:rFonts w:ascii="Times New Roman" w:hAnsi="Times New Roman" w:cs="Times New Roman"/>
            <w:sz w:val="18"/>
            <w:szCs w:val="18"/>
          </w:rPr>
          <w:t>§ 3 až 6</w:t>
        </w:r>
      </w:hyperlink>
      <w:r w:rsidRPr="003261B2">
        <w:rPr>
          <w:rFonts w:ascii="Times New Roman" w:hAnsi="Times New Roman" w:cs="Times New Roman"/>
          <w:sz w:val="18"/>
          <w:szCs w:val="18"/>
        </w:rPr>
        <w:t xml:space="preserve"> sa nepoužijú, ak to nepripúšťa medzinárodná zmluva, ktorá bola ratifikovaná a vyhlásená spôsobom ustanoveným zákonom, ktorou je Slovenská republika viazaná.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Pôsobnosť na ukladanie ochranných opatrení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Ochranné opatrenie podľa tohto zákona možno uložiť, ak sa podľa neho posudzuje trestnosť činu, v súvislosti so spáchaním ktorého má byť ochranné opatrenie uložené.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Ustanovenie </w:t>
      </w:r>
      <w:hyperlink r:id="rId9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použije aj vtedy, ak páchateľ činu inak trestného nie je trestne zodpovedný alebo ak ide o osobu, ktorú nemožno stíhať alebo odsúdiť.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Výkon a zohľadnenie rozhodnutia iného štátu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Rozhodnutie súdu iného štátu v trestnej veci možno na území Slovenskej republiky vykonať alebo môže mať iné právne účinky, len ak tak ustanovuje medzinárodná zmluva alebo zákon.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Právoplatné odsúdenie súdom iného členského štátu Európskej únie v trestnom konaní sa na účely trestného konania zohľadní rovnako, ako keby bolo vydané súdom Slovenskej republiky, ak bolo vydané pre čin trestný aj podľa právneho poriadku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Základy trestnej zodpovednosti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ODDIEL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POJEM A DRUHY TRESTNÉHO ČINU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Trestný čin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Trestný čin je protiprávny čin, ktorého znaky sú uvedené v tomto zákone, ak tento zákon neustanovuje inak.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w:t>
      </w:r>
      <w:r w:rsidR="0022480E">
        <w:rPr>
          <w:rFonts w:ascii="Times New Roman" w:hAnsi="Times New Roman" w:cs="Times New Roman"/>
          <w:sz w:val="18"/>
          <w:szCs w:val="18"/>
        </w:rPr>
        <w:t>9</w:t>
      </w:r>
      <w:r w:rsidRPr="003261B2">
        <w:rPr>
          <w:rFonts w:ascii="Times New Roman" w:hAnsi="Times New Roman" w:cs="Times New Roman"/>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lastRenderedPageBreak/>
        <w:tab/>
        <w:t xml:space="preserve">Druhy trestných činov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Trestný čin je prečin a zločin.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Prečin</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Prečin 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trestný čin spáchaný z nedbanlivosti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úmyselný trestný čin, za ktorý tento zákon v osobitnej časti ustanovuje trest odňatia slobody s hornou hranicou trestnej sadzby neprevyšujúcou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Nejde o prečin, ak vzhľadom na spôsob vykonania činu a jeho následky, okolnosti, za ktorých bol čin spáchaný, mieru zavinenia a pohnútku páchateľa je jeho závažnosť nepatrná.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w:t>
      </w:r>
      <w:r w:rsidR="0022480E">
        <w:rPr>
          <w:rFonts w:ascii="Times New Roman" w:hAnsi="Times New Roman" w:cs="Times New Roman"/>
          <w:sz w:val="18"/>
          <w:szCs w:val="18"/>
        </w:rPr>
        <w:t>11</w:t>
      </w:r>
      <w:r w:rsidRPr="003261B2">
        <w:rPr>
          <w:rFonts w:ascii="Times New Roman" w:hAnsi="Times New Roman" w:cs="Times New Roman"/>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Zločin</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Zločin je úmyselný trestný čin, za ktorý tento zákon v osobitnej časti ustanovuje trest odňatia slobody s hornou hranicou trestnej sadzby prevyšujúcou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 zločin ide aj vtedy, ak v prísnejšej skutkovej podstate prečinu spáchaného úmyselne je ustanovená horná hranica trestnej sadzby prevyšujúca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Zločin, za ktorý tento zákon ustanovuje trest odňatia slobody s dolnou hranicou trestnej sadzby najmenej desať rokov, sa považuje za obzvlášť závažný.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 </w:t>
      </w:r>
      <w:hyperlink r:id="rId95" w:history="1"/>
      <w:r w:rsidRPr="003261B2">
        <w:rPr>
          <w:rFonts w:ascii="Times New Roman" w:hAnsi="Times New Roman" w:cs="Times New Roman"/>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Miesto spáchania trestného činu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Miesto spáchania trestného činu je každé miesto, na ktorom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páchateľ konal,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nastal alebo podľa predstavy páchateľa mal nastať následok predpokladaný týmto zákonom.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Príprava na zločin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Príprava na zločin je konanie, ktoré spočíva v úmyselnom organizovaní zločinu, zadovažovaní alebo prispôsobovaní prostriedkov alebo nástrojov na jeho spáchanie, v spolčení, zhluknutí, návode, objednávaní alebo pomoci na taký zločin alebo v inom úmyselnom vytváraní podmienok na jeho spáchanie, ak nedošlo k pokusu ani dokonaniu zločinu.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Príprava na zločin je trestná podľa trestnej sadzby ustanovenej za zločin, ku ktorému smerovala.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Trestnosť prípravy na zločin zaniká, ak páchateľ dobrovoľne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upustil od ďalšieho konania smerujúceho k spáchaniu zločinu a odstránil nebezpečenstvo, ktoré vzniklo záujmu chránenému týmto zákonom z podniknutej prípravy,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urobil o príprave na zločin oznámenie orgánu činnému v trestnom konaní alebo Policajnému zboru v čase, keď nebezpečenstvo, ktoré vzniklo záujmu chránenému týmto zákonom z podniknutej prípravy, sa mohlo ešte odstrániť; vojak môže toto oznámenie urobiť aj svojmu nadriadenému alebo služobnému orgánu a osoba vo výkone trestu odňatia slobody alebo vo výkone väzby aj príslušníkovi Zboru väzenskej a justičnej stráže.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Ustanovením </w:t>
      </w:r>
      <w:hyperlink r:id="rId96" w:history="1">
        <w:r w:rsidRPr="003261B2">
          <w:rPr>
            <w:rFonts w:ascii="Times New Roman" w:hAnsi="Times New Roman" w:cs="Times New Roman"/>
            <w:sz w:val="18"/>
            <w:szCs w:val="18"/>
          </w:rPr>
          <w:t>odseku 3</w:t>
        </w:r>
      </w:hyperlink>
      <w:r w:rsidRPr="003261B2">
        <w:rPr>
          <w:rFonts w:ascii="Times New Roman" w:hAnsi="Times New Roman" w:cs="Times New Roman"/>
          <w:sz w:val="18"/>
          <w:szCs w:val="18"/>
        </w:rPr>
        <w:t xml:space="preserve"> nie je dotknutá trestnosť páchateľa za iný trestný čin, ktorý už týmto konaním spáchal.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lastRenderedPageBreak/>
        <w:tab/>
        <w:t xml:space="preserve">Pokus trestného činu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Pokus trestného činu je konanie, ktoré bezprostredne smeruje k dokonaniu trestného činu, ktorého sa páchateľ dopustil v úmysle spáchať trestný čin, ak nedošlo k dokonaniu trestného 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Pokus trestného činu je trestný podľa trestnej sadzby ustanovenej na dokonaný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Trestnosť pokusu trestného činu zaniká, ak páchateľ dobrovoľne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upustil od ďalšieho konania potrebného na dokonanie trestného činu a odstránil nebezpečenstvo, ktoré vzniklo záujmu chránenému týmto zákonom z podniknutého pokusu,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urobil o pokuse trestného činu oznámenie orgánu činnému v trestnom konaní alebo Policajnému zboru v čase, keď nebezpečenstvo, ktoré vzniklo záujmu chránenému týmto zákonom z podniknutého pokusu, sa mohlo ešte odstrániť; vojak môže toto oznámenie urobiť aj svojmu nadriadenému alebo služobnému orgánu a osoba vo výkone trestu odňatia slobody alebo vo výkone väzby aj príslušníkovi Zboru väzenskej a justičnej stráže.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Ustanovením </w:t>
      </w:r>
      <w:hyperlink r:id="rId97" w:history="1">
        <w:r w:rsidRPr="003261B2">
          <w:rPr>
            <w:rFonts w:ascii="Times New Roman" w:hAnsi="Times New Roman" w:cs="Times New Roman"/>
            <w:sz w:val="18"/>
            <w:szCs w:val="18"/>
          </w:rPr>
          <w:t>odseku 3</w:t>
        </w:r>
      </w:hyperlink>
      <w:r w:rsidRPr="003261B2">
        <w:rPr>
          <w:rFonts w:ascii="Times New Roman" w:hAnsi="Times New Roman" w:cs="Times New Roman"/>
          <w:sz w:val="18"/>
          <w:szCs w:val="18"/>
        </w:rPr>
        <w:t xml:space="preserve"> nie je dotknutá trestnosť páchateľa za iný trestný čin, ktorý už týmto konaním spáchal.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Zavinenie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w:t>
      </w:r>
      <w:r w:rsidR="0022480E">
        <w:rPr>
          <w:rFonts w:ascii="Times New Roman" w:hAnsi="Times New Roman" w:cs="Times New Roman"/>
          <w:sz w:val="18"/>
          <w:szCs w:val="18"/>
        </w:rPr>
        <w:t>15</w:t>
      </w:r>
      <w:r w:rsidRPr="003261B2">
        <w:rPr>
          <w:rFonts w:ascii="Times New Roman" w:hAnsi="Times New Roman" w:cs="Times New Roman"/>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Trestný čin je spáchaný úmyselne, ak páchateľ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chcel spôsobom uvedeným v tomto zákone porušiť alebo ohroziť záujem chránený týmto zákonom,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vedel, že svojím konaním môže také porušenie alebo ohrozenie spôsobiť, a pre prípad, že ho spôsobí, bol s tým uzrozumený.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w:t>
      </w:r>
      <w:r w:rsidR="0022480E">
        <w:rPr>
          <w:rFonts w:ascii="Times New Roman" w:hAnsi="Times New Roman" w:cs="Times New Roman"/>
          <w:sz w:val="18"/>
          <w:szCs w:val="18"/>
        </w:rPr>
        <w:t>16</w:t>
      </w:r>
      <w:r w:rsidRPr="003261B2">
        <w:rPr>
          <w:rFonts w:ascii="Times New Roman" w:hAnsi="Times New Roman" w:cs="Times New Roman"/>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Trestný čin je spáchaný z nedbanlivosti, ak páchateľ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vedel, že môže spôsobom uvedeným v tomto zákone porušiť alebo ohroziť záujem chránený týmto zákonom, ale bez primeraných dôvodov sa spoliehal, že také porušenie alebo ohrozenie nespôsobí,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nevedel, že svojím konaním môže také porušenie alebo ohrozenie spôsobiť, hoci o tom vzhľadom na okolnosti a na svoje osobné pomery vedieť mal a mohol.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w:t>
      </w:r>
      <w:r w:rsidR="0022480E">
        <w:rPr>
          <w:rFonts w:ascii="Times New Roman" w:hAnsi="Times New Roman" w:cs="Times New Roman"/>
          <w:sz w:val="18"/>
          <w:szCs w:val="18"/>
        </w:rPr>
        <w:t>17</w:t>
      </w:r>
      <w:r w:rsidRPr="003261B2">
        <w:rPr>
          <w:rFonts w:ascii="Times New Roman" w:hAnsi="Times New Roman" w:cs="Times New Roman"/>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Pre trestnosť činu spáchaného fyzickou osobou treba úmyselné zavinenie, ak tento zákon výslovne neustanovuje, že stačí zavinenie z nedbanlivosti.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Na priťažujúcu okolnosť alebo na okolnosť, ktorá podmieňuje použitie vyššej trestnej sadzby, sa prihliadne, ak ide 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ťažší následok, aj vtedy, keď ho páchateľ zavinil z nedbanlivosti, ak tento zákon nevyžaduje aj v tomto prípade zavinenie úmyselné,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inú skutočnosť, aj vtedy, keď o nej páchateľ nevedel, hoci o nej vzhľadom na okolnosti a na svoje osobné pomery vedieť mal a mohol, ak tento zákon nevyžaduje, aby o nej páchateľ vedel.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ODDIEL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r>
      <w:proofErr w:type="spellStart"/>
      <w:r w:rsidRPr="003261B2">
        <w:rPr>
          <w:rFonts w:ascii="Times New Roman" w:hAnsi="Times New Roman" w:cs="Times New Roman"/>
          <w:b/>
          <w:bCs/>
          <w:sz w:val="18"/>
          <w:szCs w:val="18"/>
        </w:rPr>
        <w:t>PÁCHATEľ</w:t>
      </w:r>
      <w:proofErr w:type="spellEnd"/>
      <w:r w:rsidRPr="003261B2">
        <w:rPr>
          <w:rFonts w:ascii="Times New Roman" w:hAnsi="Times New Roman" w:cs="Times New Roman"/>
          <w:b/>
          <w:bCs/>
          <w:sz w:val="18"/>
          <w:szCs w:val="18"/>
        </w:rPr>
        <w:t xml:space="preserve">, </w:t>
      </w:r>
      <w:proofErr w:type="spellStart"/>
      <w:r w:rsidRPr="003261B2">
        <w:rPr>
          <w:rFonts w:ascii="Times New Roman" w:hAnsi="Times New Roman" w:cs="Times New Roman"/>
          <w:b/>
          <w:bCs/>
          <w:sz w:val="18"/>
          <w:szCs w:val="18"/>
        </w:rPr>
        <w:t>SPOLUPÁCHATEľ</w:t>
      </w:r>
      <w:proofErr w:type="spellEnd"/>
      <w:r w:rsidRPr="003261B2">
        <w:rPr>
          <w:rFonts w:ascii="Times New Roman" w:hAnsi="Times New Roman" w:cs="Times New Roman"/>
          <w:b/>
          <w:bCs/>
          <w:sz w:val="18"/>
          <w:szCs w:val="18"/>
        </w:rPr>
        <w:t xml:space="preserve"> A ÚČASTNÍK TRESTNÉHO ČINU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Páchateľ</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Páchateľ trestného činu je ten, kto trestný čin spáchal sám.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Páchateľom trestného činu môže byť fyzická osoba a právnická osoba za podmienok ustanovených osobitným </w:t>
      </w:r>
      <w:r w:rsidRPr="003261B2">
        <w:rPr>
          <w:rFonts w:ascii="Times New Roman" w:hAnsi="Times New Roman" w:cs="Times New Roman"/>
          <w:sz w:val="18"/>
          <w:szCs w:val="18"/>
        </w:rPr>
        <w:lastRenderedPageBreak/>
        <w:t xml:space="preserve">predpisom.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2480E"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20</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Spolupáchateľ</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Ak bol trestný čin spáchaný spoločným konaním dvoch alebo viacerých páchateľov (spolupáchatelia), zodpovedá každý z nich, ako keby trestný čin spáchal sám.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21</w:t>
      </w:r>
      <w:r w:rsidR="0022480E" w:rsidRPr="003261B2">
        <w:rPr>
          <w:rFonts w:ascii="Times New Roman" w:hAnsi="Times New Roman" w:cs="Times New Roman"/>
          <w:sz w:val="18"/>
          <w:szCs w:val="18"/>
        </w:rPr>
        <w:t xml:space="preserve"> </w:t>
      </w:r>
      <w:r w:rsidRPr="003261B2">
        <w:rPr>
          <w:rFonts w:ascii="Times New Roman" w:hAnsi="Times New Roman" w:cs="Times New Roman"/>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Účastník</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Účastník na dokonanom trestnom čine alebo na jeho pokuse je ten, kto úmyselne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zosnoval alebo riadil spáchanie trestného činu (organizátor),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naviedol iného na spáchanie trestného činu (návodca),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požiadal iného, aby spáchal trestný čin (objednávateľ),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poskytol inému pomoc na spáchanie trestného činu, najmä zadovážením prostriedkov, odstránením prekážok, radou, utvrdzovaním v predsavzatí, sľubom pomôcť po trestnom čine (pomocník).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Na trestnú zodpovednosť účastníka sa použijú ustanovenia o trestnej zodpovednosti páchateľa, ak tento zákon neustanovuje inak.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TRETÍ ODDIEL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OKOLNOSTI VYLUČUJÚCE TRESTNÚ ZODPOVEDNOSŤ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Vek</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čase spáchania činu inak trestného nedovŕšil štrnásty rok svojho veku, nie je trestne zodpovedný.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Pre trestný čin sexuálneho zneužívania podľa </w:t>
      </w:r>
      <w:hyperlink r:id="rId98" w:history="1">
        <w:r w:rsidRPr="003261B2">
          <w:rPr>
            <w:rFonts w:ascii="Times New Roman" w:hAnsi="Times New Roman" w:cs="Times New Roman"/>
            <w:sz w:val="18"/>
            <w:szCs w:val="18"/>
          </w:rPr>
          <w:t>§ 201</w:t>
        </w:r>
      </w:hyperlink>
      <w:r w:rsidRPr="003261B2">
        <w:rPr>
          <w:rFonts w:ascii="Times New Roman" w:hAnsi="Times New Roman" w:cs="Times New Roman"/>
          <w:sz w:val="18"/>
          <w:szCs w:val="18"/>
        </w:rPr>
        <w:t xml:space="preserve"> nie je trestne zodpovedný, kto v čase spáchania činu nedovŕšil pätnásty rok svojho veku.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Nepríčetnosť</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pre duševnú poruchu v čase spáchania činu inak trestného nemohol rozpoznať jeho protiprávnosť alebo ovládať svoje konanie, nie je za tento čin trestne zodpovedný, ak tento zákon neustanovuje inak.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ŠTVRTÝ ODDIEL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OKOLNOSTI VYLUČUJÚCE PROTIPRÁVNOSŤ ČINU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Krajná núdza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Čin inak trestný, ktorým niekto odvracia nebezpečenstvo priamo hroziace záujmu chránenému týmto zákonom, nie je trestným činom.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Nejde o krajnú núdzu, ak bolo možné nebezpečenstvo priamo hroziace záujmu chránenému týmto zákonom za daných okolností odvrátiť inak alebo ak spôsobený následok je zjavne závažnejší ako ten, ktorý hrozil. Rovnako nejde o krajnú núdzu, ak ten, komu nebezpečenstvo priamo hrozilo, bol podľa všeobecne záväzného právneho predpisu povinný ho znášať.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lastRenderedPageBreak/>
        <w:tab/>
        <w:t xml:space="preserve">Nutná obrana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Čin inak trestný, ktorým niekto odvracia priamo hroziaci alebo trvajúci útok na záujem chránený týmto zákonom, nie je trestným činom.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Nejde o nutnú obranu, ak obrana bola celkom zjavne neprimeraná útoku, najmä k jeho spôsobu, miestu a času, okolnostiam vzťahujúcim sa k osobe útočníka alebo k osobe obrancu.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Ten, kto odvracia útok spôsobom uvedeným v </w:t>
      </w:r>
      <w:hyperlink r:id="rId99"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nebude trestne zodpovedný, ak konal v silnom rozrušení spôsobenom útokom, najmä v dôsledku zmätku, strachu alebo zľaknutia.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sa niekto vzhľadom na okolnosti prípadu mylne domnieva, že útok hrozí, nevylučuje to trestnú zodpovednosť za čin spáchaný z nedbanlivosti, ak omyl spočíva v nedbanlivosti.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Oprávnené použitie zbrane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Použitie zbrane v súlade so zákonom nie je trestným činom.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Za použitie zbrane v súlade so zákonom sa považuje aj jej použitie proti inému vo svojom obydlí na ochranu života, zdravia alebo majetku, ak osoba do obydlia neoprávnene vnikne alebo v ňom neoprávnene zotrvá a nejde o nutnú obranu. To neplatí, ak bola pritom inému úmyselne spôsobená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Dovolené riziko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Čin inak trestný nie je trestným činom, ak niekto v súlade s dosiahnutým stavom poznania vykonáva spoločensky prospešnú činnosť v oblasti výroby a výskumu, ak spoločensky prospešný výsledok, ktorý sa od vykonávania činu očakáva, nemožno dosiahnuť bez rizika ohrozenia záujmu chráneného týmto zákonom.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Nejde o dovolené riziko, ak výsledok, ku ktorému čin smeruje, celkom zjavne nezodpovedá miere rizika alebo vykonávanie činu odporuje všeobecne záväznému právnemu predpisu, verejnému záujmu, zásadám ľudskosti alebo sa prieči dobrým mravom.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Výkon práva a povinnosti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Čin inak trestný nie je trestným činom, ak ide o výkon práva alebo povinnosti vyplývajúcich zo všeobecne záväzného právneho predpisu, z rozhodnutia súdu alebo iného orgánu verejnej moci, z plnenia pracovných či iných úloh alebo zo zmluvy, ktorá neodporuje všeobecne záväznému právnemu predpisu ani ho neobchádza; spôsob výkonu práv a povinností nesmie odporovať všeobecne záväznému právnemu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Ustanovenie </w:t>
      </w:r>
      <w:hyperlink r:id="rId10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nepoužije, ak bol spáchaný trestný čin </w:t>
      </w:r>
      <w:proofErr w:type="spellStart"/>
      <w:r w:rsidRPr="003261B2">
        <w:rPr>
          <w:rFonts w:ascii="Times New Roman" w:hAnsi="Times New Roman" w:cs="Times New Roman"/>
          <w:sz w:val="18"/>
          <w:szCs w:val="18"/>
        </w:rPr>
        <w:t>genocídia</w:t>
      </w:r>
      <w:proofErr w:type="spellEnd"/>
      <w:r w:rsidRPr="003261B2">
        <w:rPr>
          <w:rFonts w:ascii="Times New Roman" w:hAnsi="Times New Roman" w:cs="Times New Roman"/>
          <w:sz w:val="18"/>
          <w:szCs w:val="18"/>
        </w:rPr>
        <w:t xml:space="preserve"> podľa </w:t>
      </w:r>
      <w:hyperlink r:id="rId101" w:history="1">
        <w:r w:rsidRPr="003261B2">
          <w:rPr>
            <w:rFonts w:ascii="Times New Roman" w:hAnsi="Times New Roman" w:cs="Times New Roman"/>
            <w:sz w:val="18"/>
            <w:szCs w:val="18"/>
          </w:rPr>
          <w:t>§ 418</w:t>
        </w:r>
      </w:hyperlink>
      <w:r w:rsidRPr="003261B2">
        <w:rPr>
          <w:rFonts w:ascii="Times New Roman" w:hAnsi="Times New Roman" w:cs="Times New Roman"/>
          <w:sz w:val="18"/>
          <w:szCs w:val="18"/>
        </w:rPr>
        <w:t xml:space="preserve">, trestný čin nedobrovoľného zmiznutia podľa </w:t>
      </w:r>
      <w:hyperlink r:id="rId102" w:history="1">
        <w:r w:rsidRPr="003261B2">
          <w:rPr>
            <w:rFonts w:ascii="Times New Roman" w:hAnsi="Times New Roman" w:cs="Times New Roman"/>
            <w:sz w:val="18"/>
            <w:szCs w:val="18"/>
          </w:rPr>
          <w:t>§ 420a</w:t>
        </w:r>
      </w:hyperlink>
      <w:r w:rsidRPr="003261B2">
        <w:rPr>
          <w:rFonts w:ascii="Times New Roman" w:hAnsi="Times New Roman" w:cs="Times New Roman"/>
          <w:sz w:val="18"/>
          <w:szCs w:val="18"/>
        </w:rPr>
        <w:t xml:space="preserve"> alebo trestný čin neľudskosti podľa </w:t>
      </w:r>
      <w:hyperlink r:id="rId103" w:history="1">
        <w:r w:rsidRPr="003261B2">
          <w:rPr>
            <w:rFonts w:ascii="Times New Roman" w:hAnsi="Times New Roman" w:cs="Times New Roman"/>
            <w:sz w:val="18"/>
            <w:szCs w:val="18"/>
          </w:rPr>
          <w:t>§ 425</w:t>
        </w:r>
      </w:hyperlink>
      <w:r w:rsidRPr="003261B2">
        <w:rPr>
          <w:rFonts w:ascii="Times New Roman" w:hAnsi="Times New Roman" w:cs="Times New Roman"/>
          <w:sz w:val="18"/>
          <w:szCs w:val="18"/>
        </w:rPr>
        <w:t xml:space="preserve"> splnením nariadenia, príkazu, rozkazu alebo pokynu orgánu výkonnej moci alebo nadriadeného.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Ustanovenie </w:t>
      </w:r>
      <w:hyperlink r:id="rId10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nepoužije, ak bol spáchaný trestný čin vojnového bezprávia podľa </w:t>
      </w:r>
      <w:hyperlink r:id="rId105" w:history="1">
        <w:r w:rsidRPr="003261B2">
          <w:rPr>
            <w:rFonts w:ascii="Times New Roman" w:hAnsi="Times New Roman" w:cs="Times New Roman"/>
            <w:sz w:val="18"/>
            <w:szCs w:val="18"/>
          </w:rPr>
          <w:t>§ 433</w:t>
        </w:r>
      </w:hyperlink>
      <w:r w:rsidRPr="003261B2">
        <w:rPr>
          <w:rFonts w:ascii="Times New Roman" w:hAnsi="Times New Roman" w:cs="Times New Roman"/>
          <w:sz w:val="18"/>
          <w:szCs w:val="18"/>
        </w:rPr>
        <w:t xml:space="preserve"> splnením nariadenia, príkazu, rozkazu alebo pokynu orgánu výkonnej moci alebo nadriadeného, okrem prípadu, ak osoba, ktorá plnila také nariadenie, príkaz, rozkaz alebo pokyn,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mala zákonnú povinnosť splniť také nariadenie, príkaz, rozkaz alebo pokyn,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nevedela, že také nariadenie, príkaz, rozkaz alebo pokyn je nezákonné, 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obsah takého nariadenia, príkazu, rozkazu alebo pokynu nenasvedčoval, že je nezákonné.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Súhlas poškodeného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Čin inak trestný nie je trestným činom, ak bol vykonaný so súhlasom poškodeného a nesmeruje proti jeho životu alebo zdraviu.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Nejde o súhlas poškodeného, ak súhlas nebol daný vopred, nebol vážny a dobrovoľný alebo ak v súvislosti s ním </w:t>
      </w:r>
      <w:r w:rsidRPr="003261B2">
        <w:rPr>
          <w:rFonts w:ascii="Times New Roman" w:hAnsi="Times New Roman" w:cs="Times New Roman"/>
          <w:sz w:val="18"/>
          <w:szCs w:val="18"/>
        </w:rPr>
        <w:lastRenderedPageBreak/>
        <w:t xml:space="preserve">bol spáchaný iný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Ustanovenie </w:t>
      </w:r>
      <w:hyperlink r:id="rId10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nepoužije, ak podľa skutkovej podstaty trestného činu má byť čin trestný aj vtedy, keď bol daný súhlas poškodeného podľa </w:t>
      </w:r>
      <w:hyperlink r:id="rId10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Plnenie úlohy agenta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Čin inak trestný nie je trestným činom, ak ním agent ustanovený podľa osobitného predpisu pri odhaľovaní trestného činu a pri zisťovaní jeho páchateľa ohrozí alebo poruší záujem chránený týmto zákonom len preto, že bol k tomu donútený zločineckou skupinou alebo teroristickou skupinou, v ktorej pôsobí, alebo ak spácha taký čin v dôvodnej obave o život alebo zdravie svoje alebo blízkej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Ustanovenie </w:t>
      </w:r>
      <w:hyperlink r:id="rId10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neplatí, ak agent spácha trestný čin úkladnej vraždy podľa </w:t>
      </w:r>
      <w:hyperlink r:id="rId109" w:history="1">
        <w:r w:rsidRPr="003261B2">
          <w:rPr>
            <w:rFonts w:ascii="Times New Roman" w:hAnsi="Times New Roman" w:cs="Times New Roman"/>
            <w:sz w:val="18"/>
            <w:szCs w:val="18"/>
          </w:rPr>
          <w:t>§ 144</w:t>
        </w:r>
      </w:hyperlink>
      <w:r w:rsidRPr="003261B2">
        <w:rPr>
          <w:rFonts w:ascii="Times New Roman" w:hAnsi="Times New Roman" w:cs="Times New Roman"/>
          <w:sz w:val="18"/>
          <w:szCs w:val="18"/>
        </w:rPr>
        <w:t xml:space="preserve">, vraždy podľa </w:t>
      </w:r>
      <w:hyperlink r:id="rId110" w:history="1">
        <w:r w:rsidRPr="003261B2">
          <w:rPr>
            <w:rFonts w:ascii="Times New Roman" w:hAnsi="Times New Roman" w:cs="Times New Roman"/>
            <w:sz w:val="18"/>
            <w:szCs w:val="18"/>
          </w:rPr>
          <w:t>§ 145</w:t>
        </w:r>
      </w:hyperlink>
      <w:r w:rsidRPr="003261B2">
        <w:rPr>
          <w:rFonts w:ascii="Times New Roman" w:hAnsi="Times New Roman" w:cs="Times New Roman"/>
          <w:sz w:val="18"/>
          <w:szCs w:val="18"/>
        </w:rPr>
        <w:t xml:space="preserve">, znásilnenia podľa </w:t>
      </w:r>
      <w:hyperlink r:id="rId111" w:history="1">
        <w:r w:rsidRPr="003261B2">
          <w:rPr>
            <w:rFonts w:ascii="Times New Roman" w:hAnsi="Times New Roman" w:cs="Times New Roman"/>
            <w:sz w:val="18"/>
            <w:szCs w:val="18"/>
          </w:rPr>
          <w:t>§ 199</w:t>
        </w:r>
      </w:hyperlink>
      <w:r w:rsidRPr="003261B2">
        <w:rPr>
          <w:rFonts w:ascii="Times New Roman" w:hAnsi="Times New Roman" w:cs="Times New Roman"/>
          <w:sz w:val="18"/>
          <w:szCs w:val="18"/>
        </w:rPr>
        <w:t xml:space="preserve">, sexuálneho násilia podľa </w:t>
      </w:r>
      <w:hyperlink r:id="rId112" w:history="1">
        <w:r w:rsidRPr="003261B2">
          <w:rPr>
            <w:rFonts w:ascii="Times New Roman" w:hAnsi="Times New Roman" w:cs="Times New Roman"/>
            <w:sz w:val="18"/>
            <w:szCs w:val="18"/>
          </w:rPr>
          <w:t>§ 200</w:t>
        </w:r>
      </w:hyperlink>
      <w:r w:rsidRPr="003261B2">
        <w:rPr>
          <w:rFonts w:ascii="Times New Roman" w:hAnsi="Times New Roman" w:cs="Times New Roman"/>
          <w:sz w:val="18"/>
          <w:szCs w:val="18"/>
        </w:rPr>
        <w:t xml:space="preserve">, sexuálneho zneužívania podľa </w:t>
      </w:r>
      <w:hyperlink r:id="rId113" w:history="1">
        <w:r w:rsidRPr="003261B2">
          <w:rPr>
            <w:rFonts w:ascii="Times New Roman" w:hAnsi="Times New Roman" w:cs="Times New Roman"/>
            <w:sz w:val="18"/>
            <w:szCs w:val="18"/>
          </w:rPr>
          <w:t>§ 201</w:t>
        </w:r>
      </w:hyperlink>
      <w:r w:rsidRPr="003261B2">
        <w:rPr>
          <w:rFonts w:ascii="Times New Roman" w:hAnsi="Times New Roman" w:cs="Times New Roman"/>
          <w:sz w:val="18"/>
          <w:szCs w:val="18"/>
        </w:rPr>
        <w:t xml:space="preserve">, všeobecného ohrozenia podľa </w:t>
      </w:r>
      <w:hyperlink r:id="rId114" w:history="1">
        <w:r w:rsidRPr="003261B2">
          <w:rPr>
            <w:rFonts w:ascii="Times New Roman" w:hAnsi="Times New Roman" w:cs="Times New Roman"/>
            <w:sz w:val="18"/>
            <w:szCs w:val="18"/>
          </w:rPr>
          <w:t>§ 284 ods. 2 až 4</w:t>
        </w:r>
      </w:hyperlink>
      <w:r w:rsidRPr="003261B2">
        <w:rPr>
          <w:rFonts w:ascii="Times New Roman" w:hAnsi="Times New Roman" w:cs="Times New Roman"/>
          <w:sz w:val="18"/>
          <w:szCs w:val="18"/>
        </w:rPr>
        <w:t xml:space="preserve">, ohrozenia bezpečnosti vzdušného dopravného prostriedku a lode podľa </w:t>
      </w:r>
      <w:hyperlink r:id="rId115" w:history="1">
        <w:r w:rsidRPr="003261B2">
          <w:rPr>
            <w:rFonts w:ascii="Times New Roman" w:hAnsi="Times New Roman" w:cs="Times New Roman"/>
            <w:sz w:val="18"/>
            <w:szCs w:val="18"/>
          </w:rPr>
          <w:t>§ 291</w:t>
        </w:r>
      </w:hyperlink>
      <w:r w:rsidRPr="003261B2">
        <w:rPr>
          <w:rFonts w:ascii="Times New Roman" w:hAnsi="Times New Roman" w:cs="Times New Roman"/>
          <w:sz w:val="18"/>
          <w:szCs w:val="18"/>
        </w:rPr>
        <w:t xml:space="preserve">, zavlečenia vzdušného dopravného prostriedku do cudziny podľa </w:t>
      </w:r>
      <w:hyperlink r:id="rId116" w:history="1">
        <w:r w:rsidRPr="003261B2">
          <w:rPr>
            <w:rFonts w:ascii="Times New Roman" w:hAnsi="Times New Roman" w:cs="Times New Roman"/>
            <w:sz w:val="18"/>
            <w:szCs w:val="18"/>
          </w:rPr>
          <w:t>§ 293</w:t>
        </w:r>
      </w:hyperlink>
      <w:r w:rsidRPr="003261B2">
        <w:rPr>
          <w:rFonts w:ascii="Times New Roman" w:hAnsi="Times New Roman" w:cs="Times New Roman"/>
          <w:sz w:val="18"/>
          <w:szCs w:val="18"/>
        </w:rPr>
        <w:t xml:space="preserve">, vlastizrady podľa </w:t>
      </w:r>
      <w:hyperlink r:id="rId117" w:history="1">
        <w:r w:rsidRPr="003261B2">
          <w:rPr>
            <w:rFonts w:ascii="Times New Roman" w:hAnsi="Times New Roman" w:cs="Times New Roman"/>
            <w:sz w:val="18"/>
            <w:szCs w:val="18"/>
          </w:rPr>
          <w:t>§ 311</w:t>
        </w:r>
      </w:hyperlink>
      <w:r w:rsidRPr="003261B2">
        <w:rPr>
          <w:rFonts w:ascii="Times New Roman" w:hAnsi="Times New Roman" w:cs="Times New Roman"/>
          <w:sz w:val="18"/>
          <w:szCs w:val="18"/>
        </w:rPr>
        <w:t xml:space="preserve">, úkladov proti Slovenskej republike podľa </w:t>
      </w:r>
      <w:hyperlink r:id="rId118" w:history="1">
        <w:r w:rsidRPr="003261B2">
          <w:rPr>
            <w:rFonts w:ascii="Times New Roman" w:hAnsi="Times New Roman" w:cs="Times New Roman"/>
            <w:sz w:val="18"/>
            <w:szCs w:val="18"/>
          </w:rPr>
          <w:t>§ 312</w:t>
        </w:r>
      </w:hyperlink>
      <w:r w:rsidRPr="003261B2">
        <w:rPr>
          <w:rFonts w:ascii="Times New Roman" w:hAnsi="Times New Roman" w:cs="Times New Roman"/>
          <w:sz w:val="18"/>
          <w:szCs w:val="18"/>
        </w:rPr>
        <w:t xml:space="preserve">, teroru podľa </w:t>
      </w:r>
      <w:hyperlink r:id="rId119" w:history="1">
        <w:r w:rsidRPr="003261B2">
          <w:rPr>
            <w:rFonts w:ascii="Times New Roman" w:hAnsi="Times New Roman" w:cs="Times New Roman"/>
            <w:sz w:val="18"/>
            <w:szCs w:val="18"/>
          </w:rPr>
          <w:t>§ 313</w:t>
        </w:r>
      </w:hyperlink>
      <w:r w:rsidRPr="003261B2">
        <w:rPr>
          <w:rFonts w:ascii="Times New Roman" w:hAnsi="Times New Roman" w:cs="Times New Roman"/>
          <w:sz w:val="18"/>
          <w:szCs w:val="18"/>
        </w:rPr>
        <w:t xml:space="preserve">, </w:t>
      </w:r>
      <w:hyperlink r:id="rId120" w:history="1">
        <w:r w:rsidRPr="003261B2">
          <w:rPr>
            <w:rFonts w:ascii="Times New Roman" w:hAnsi="Times New Roman" w:cs="Times New Roman"/>
            <w:sz w:val="18"/>
            <w:szCs w:val="18"/>
          </w:rPr>
          <w:t>§ 314</w:t>
        </w:r>
      </w:hyperlink>
      <w:r w:rsidRPr="003261B2">
        <w:rPr>
          <w:rFonts w:ascii="Times New Roman" w:hAnsi="Times New Roman" w:cs="Times New Roman"/>
          <w:sz w:val="18"/>
          <w:szCs w:val="18"/>
        </w:rPr>
        <w:t xml:space="preserve">, záškodníctva podľa </w:t>
      </w:r>
      <w:hyperlink r:id="rId121" w:history="1">
        <w:r w:rsidRPr="003261B2">
          <w:rPr>
            <w:rFonts w:ascii="Times New Roman" w:hAnsi="Times New Roman" w:cs="Times New Roman"/>
            <w:sz w:val="18"/>
            <w:szCs w:val="18"/>
          </w:rPr>
          <w:t>§ 315</w:t>
        </w:r>
      </w:hyperlink>
      <w:r w:rsidRPr="003261B2">
        <w:rPr>
          <w:rFonts w:ascii="Times New Roman" w:hAnsi="Times New Roman" w:cs="Times New Roman"/>
          <w:sz w:val="18"/>
          <w:szCs w:val="18"/>
        </w:rPr>
        <w:t xml:space="preserve">, </w:t>
      </w:r>
      <w:hyperlink r:id="rId122" w:history="1">
        <w:r w:rsidRPr="003261B2">
          <w:rPr>
            <w:rFonts w:ascii="Times New Roman" w:hAnsi="Times New Roman" w:cs="Times New Roman"/>
            <w:sz w:val="18"/>
            <w:szCs w:val="18"/>
          </w:rPr>
          <w:t>§ 316</w:t>
        </w:r>
      </w:hyperlink>
      <w:r w:rsidRPr="003261B2">
        <w:rPr>
          <w:rFonts w:ascii="Times New Roman" w:hAnsi="Times New Roman" w:cs="Times New Roman"/>
          <w:sz w:val="18"/>
          <w:szCs w:val="18"/>
        </w:rPr>
        <w:t xml:space="preserve">, sabotáže podľa </w:t>
      </w:r>
      <w:hyperlink r:id="rId123" w:history="1">
        <w:r w:rsidRPr="003261B2">
          <w:rPr>
            <w:rFonts w:ascii="Times New Roman" w:hAnsi="Times New Roman" w:cs="Times New Roman"/>
            <w:sz w:val="18"/>
            <w:szCs w:val="18"/>
          </w:rPr>
          <w:t>§ 317</w:t>
        </w:r>
      </w:hyperlink>
      <w:r w:rsidRPr="003261B2">
        <w:rPr>
          <w:rFonts w:ascii="Times New Roman" w:hAnsi="Times New Roman" w:cs="Times New Roman"/>
          <w:sz w:val="18"/>
          <w:szCs w:val="18"/>
        </w:rPr>
        <w:t xml:space="preserve">, vyzvedačstva podľa </w:t>
      </w:r>
      <w:hyperlink r:id="rId124" w:history="1">
        <w:r w:rsidRPr="003261B2">
          <w:rPr>
            <w:rFonts w:ascii="Times New Roman" w:hAnsi="Times New Roman" w:cs="Times New Roman"/>
            <w:sz w:val="18"/>
            <w:szCs w:val="18"/>
          </w:rPr>
          <w:t>§ 318</w:t>
        </w:r>
      </w:hyperlink>
      <w:r w:rsidRPr="003261B2">
        <w:rPr>
          <w:rFonts w:ascii="Times New Roman" w:hAnsi="Times New Roman" w:cs="Times New Roman"/>
          <w:sz w:val="18"/>
          <w:szCs w:val="18"/>
        </w:rPr>
        <w:t xml:space="preserve">, </w:t>
      </w:r>
      <w:proofErr w:type="spellStart"/>
      <w:r w:rsidRPr="003261B2">
        <w:rPr>
          <w:rFonts w:ascii="Times New Roman" w:hAnsi="Times New Roman" w:cs="Times New Roman"/>
          <w:sz w:val="18"/>
          <w:szCs w:val="18"/>
        </w:rPr>
        <w:t>genocídia</w:t>
      </w:r>
      <w:proofErr w:type="spellEnd"/>
      <w:r w:rsidRPr="003261B2">
        <w:rPr>
          <w:rFonts w:ascii="Times New Roman" w:hAnsi="Times New Roman" w:cs="Times New Roman"/>
          <w:sz w:val="18"/>
          <w:szCs w:val="18"/>
        </w:rPr>
        <w:t xml:space="preserve"> podľa </w:t>
      </w:r>
      <w:hyperlink r:id="rId125" w:history="1">
        <w:r w:rsidRPr="003261B2">
          <w:rPr>
            <w:rFonts w:ascii="Times New Roman" w:hAnsi="Times New Roman" w:cs="Times New Roman"/>
            <w:sz w:val="18"/>
            <w:szCs w:val="18"/>
          </w:rPr>
          <w:t>§ 418</w:t>
        </w:r>
      </w:hyperlink>
      <w:r w:rsidRPr="003261B2">
        <w:rPr>
          <w:rFonts w:ascii="Times New Roman" w:hAnsi="Times New Roman" w:cs="Times New Roman"/>
          <w:sz w:val="18"/>
          <w:szCs w:val="18"/>
        </w:rPr>
        <w:t xml:space="preserve">, teroristického útoku podľa </w:t>
      </w:r>
      <w:hyperlink r:id="rId126" w:history="1">
        <w:r w:rsidRPr="003261B2">
          <w:rPr>
            <w:rFonts w:ascii="Times New Roman" w:hAnsi="Times New Roman" w:cs="Times New Roman"/>
            <w:sz w:val="18"/>
            <w:szCs w:val="18"/>
          </w:rPr>
          <w:t>§ 419</w:t>
        </w:r>
      </w:hyperlink>
      <w:r w:rsidRPr="003261B2">
        <w:rPr>
          <w:rFonts w:ascii="Times New Roman" w:hAnsi="Times New Roman" w:cs="Times New Roman"/>
          <w:sz w:val="18"/>
          <w:szCs w:val="18"/>
        </w:rPr>
        <w:t xml:space="preserve">, niektorých foriem účasti na terorizme podľa </w:t>
      </w:r>
      <w:hyperlink r:id="rId127" w:history="1">
        <w:r w:rsidRPr="003261B2">
          <w:rPr>
            <w:rFonts w:ascii="Times New Roman" w:hAnsi="Times New Roman" w:cs="Times New Roman"/>
            <w:sz w:val="18"/>
            <w:szCs w:val="18"/>
          </w:rPr>
          <w:t>§ 419b</w:t>
        </w:r>
      </w:hyperlink>
      <w:r w:rsidRPr="003261B2">
        <w:rPr>
          <w:rFonts w:ascii="Times New Roman" w:hAnsi="Times New Roman" w:cs="Times New Roman"/>
          <w:sz w:val="18"/>
          <w:szCs w:val="18"/>
        </w:rPr>
        <w:t xml:space="preserve">, financovania terorizmu podľa </w:t>
      </w:r>
      <w:hyperlink r:id="rId128" w:history="1">
        <w:r w:rsidRPr="003261B2">
          <w:rPr>
            <w:rFonts w:ascii="Times New Roman" w:hAnsi="Times New Roman" w:cs="Times New Roman"/>
            <w:sz w:val="18"/>
            <w:szCs w:val="18"/>
          </w:rPr>
          <w:t>§ 419c</w:t>
        </w:r>
      </w:hyperlink>
      <w:r w:rsidRPr="003261B2">
        <w:rPr>
          <w:rFonts w:ascii="Times New Roman" w:hAnsi="Times New Roman" w:cs="Times New Roman"/>
          <w:sz w:val="18"/>
          <w:szCs w:val="18"/>
        </w:rPr>
        <w:t xml:space="preserve">, cestovania na účel terorizmu podľa </w:t>
      </w:r>
      <w:hyperlink r:id="rId129" w:history="1">
        <w:r w:rsidRPr="003261B2">
          <w:rPr>
            <w:rFonts w:ascii="Times New Roman" w:hAnsi="Times New Roman" w:cs="Times New Roman"/>
            <w:sz w:val="18"/>
            <w:szCs w:val="18"/>
          </w:rPr>
          <w:t>§ 419d</w:t>
        </w:r>
      </w:hyperlink>
      <w:r w:rsidRPr="003261B2">
        <w:rPr>
          <w:rFonts w:ascii="Times New Roman" w:hAnsi="Times New Roman" w:cs="Times New Roman"/>
          <w:sz w:val="18"/>
          <w:szCs w:val="18"/>
        </w:rPr>
        <w:t xml:space="preserve"> alebo neľudskosti podľa </w:t>
      </w:r>
      <w:hyperlink r:id="rId130" w:history="1">
        <w:r w:rsidRPr="003261B2">
          <w:rPr>
            <w:rFonts w:ascii="Times New Roman" w:hAnsi="Times New Roman" w:cs="Times New Roman"/>
            <w:sz w:val="18"/>
            <w:szCs w:val="18"/>
          </w:rPr>
          <w:t>§ 425</w:t>
        </w:r>
      </w:hyperlink>
      <w:r w:rsidRPr="003261B2">
        <w:rPr>
          <w:rFonts w:ascii="Times New Roman" w:hAnsi="Times New Roman" w:cs="Times New Roman"/>
          <w:sz w:val="18"/>
          <w:szCs w:val="18"/>
        </w:rPr>
        <w:t xml:space="preserve"> alebo ak činom uvedeným v </w:t>
      </w:r>
      <w:hyperlink r:id="rId13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spôsobí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Čin inak trestný uvedený v </w:t>
      </w:r>
      <w:hyperlink r:id="rId132" w:history="1">
        <w:r w:rsidRPr="003261B2">
          <w:rPr>
            <w:rFonts w:ascii="Times New Roman" w:hAnsi="Times New Roman" w:cs="Times New Roman"/>
            <w:sz w:val="18"/>
            <w:szCs w:val="18"/>
          </w:rPr>
          <w:t>§ 332 až 334</w:t>
        </w:r>
      </w:hyperlink>
      <w:r w:rsidRPr="003261B2">
        <w:rPr>
          <w:rFonts w:ascii="Times New Roman" w:hAnsi="Times New Roman" w:cs="Times New Roman"/>
          <w:sz w:val="18"/>
          <w:szCs w:val="18"/>
        </w:rPr>
        <w:t xml:space="preserve"> a v </w:t>
      </w:r>
      <w:hyperlink r:id="rId133" w:history="1">
        <w:r w:rsidRPr="003261B2">
          <w:rPr>
            <w:rFonts w:ascii="Times New Roman" w:hAnsi="Times New Roman" w:cs="Times New Roman"/>
            <w:sz w:val="18"/>
            <w:szCs w:val="18"/>
          </w:rPr>
          <w:t>§ 336 ods. 2</w:t>
        </w:r>
      </w:hyperlink>
      <w:r w:rsidRPr="003261B2">
        <w:rPr>
          <w:rFonts w:ascii="Times New Roman" w:hAnsi="Times New Roman" w:cs="Times New Roman"/>
          <w:sz w:val="18"/>
          <w:szCs w:val="18"/>
        </w:rPr>
        <w:t xml:space="preserve"> spáchaný na účely odhalenia trestného činu alebo zistenia páchateľa trestného činu podľa </w:t>
      </w:r>
      <w:hyperlink r:id="rId134" w:history="1">
        <w:r w:rsidRPr="003261B2">
          <w:rPr>
            <w:rFonts w:ascii="Times New Roman" w:hAnsi="Times New Roman" w:cs="Times New Roman"/>
            <w:sz w:val="18"/>
            <w:szCs w:val="18"/>
          </w:rPr>
          <w:t>§ 326</w:t>
        </w:r>
      </w:hyperlink>
      <w:r w:rsidRPr="003261B2">
        <w:rPr>
          <w:rFonts w:ascii="Times New Roman" w:hAnsi="Times New Roman" w:cs="Times New Roman"/>
          <w:sz w:val="18"/>
          <w:szCs w:val="18"/>
        </w:rPr>
        <w:t xml:space="preserve">, </w:t>
      </w:r>
      <w:hyperlink r:id="rId135" w:history="1">
        <w:r w:rsidRPr="003261B2">
          <w:rPr>
            <w:rFonts w:ascii="Times New Roman" w:hAnsi="Times New Roman" w:cs="Times New Roman"/>
            <w:sz w:val="18"/>
            <w:szCs w:val="18"/>
          </w:rPr>
          <w:t>§ 328 až 330</w:t>
        </w:r>
      </w:hyperlink>
      <w:r w:rsidRPr="003261B2">
        <w:rPr>
          <w:rFonts w:ascii="Times New Roman" w:hAnsi="Times New Roman" w:cs="Times New Roman"/>
          <w:sz w:val="18"/>
          <w:szCs w:val="18"/>
        </w:rPr>
        <w:t xml:space="preserve">, </w:t>
      </w:r>
      <w:hyperlink r:id="rId136" w:history="1">
        <w:r w:rsidRPr="003261B2">
          <w:rPr>
            <w:rFonts w:ascii="Times New Roman" w:hAnsi="Times New Roman" w:cs="Times New Roman"/>
            <w:sz w:val="18"/>
            <w:szCs w:val="18"/>
          </w:rPr>
          <w:t>§ 336 ods. 1</w:t>
        </w:r>
      </w:hyperlink>
      <w:r w:rsidRPr="003261B2">
        <w:rPr>
          <w:rFonts w:ascii="Times New Roman" w:hAnsi="Times New Roman" w:cs="Times New Roman"/>
          <w:sz w:val="18"/>
          <w:szCs w:val="18"/>
        </w:rPr>
        <w:t xml:space="preserve">, </w:t>
      </w:r>
      <w:hyperlink r:id="rId137" w:history="1">
        <w:r w:rsidRPr="003261B2">
          <w:rPr>
            <w:rFonts w:ascii="Times New Roman" w:hAnsi="Times New Roman" w:cs="Times New Roman"/>
            <w:sz w:val="18"/>
            <w:szCs w:val="18"/>
          </w:rPr>
          <w:t>§ 336a</w:t>
        </w:r>
      </w:hyperlink>
      <w:r w:rsidRPr="003261B2">
        <w:rPr>
          <w:rFonts w:ascii="Times New Roman" w:hAnsi="Times New Roman" w:cs="Times New Roman"/>
          <w:sz w:val="18"/>
          <w:szCs w:val="18"/>
        </w:rPr>
        <w:t xml:space="preserve"> alebo </w:t>
      </w:r>
      <w:hyperlink r:id="rId138" w:history="1">
        <w:r w:rsidRPr="003261B2">
          <w:rPr>
            <w:rFonts w:ascii="Times New Roman" w:hAnsi="Times New Roman" w:cs="Times New Roman"/>
            <w:sz w:val="18"/>
            <w:szCs w:val="18"/>
          </w:rPr>
          <w:t>§ 336b</w:t>
        </w:r>
      </w:hyperlink>
      <w:r w:rsidRPr="003261B2">
        <w:rPr>
          <w:rFonts w:ascii="Times New Roman" w:hAnsi="Times New Roman" w:cs="Times New Roman"/>
          <w:sz w:val="18"/>
          <w:szCs w:val="18"/>
        </w:rPr>
        <w:t xml:space="preserve"> spôsobom ustanoveným v </w:t>
      </w:r>
      <w:hyperlink r:id="rId139" w:history="1">
        <w:r w:rsidRPr="003261B2">
          <w:rPr>
            <w:rFonts w:ascii="Times New Roman" w:hAnsi="Times New Roman" w:cs="Times New Roman"/>
            <w:sz w:val="18"/>
            <w:szCs w:val="18"/>
          </w:rPr>
          <w:t>Trestnom poriadku</w:t>
        </w:r>
      </w:hyperlink>
      <w:r w:rsidRPr="003261B2">
        <w:rPr>
          <w:rFonts w:ascii="Times New Roman" w:hAnsi="Times New Roman" w:cs="Times New Roman"/>
          <w:sz w:val="18"/>
          <w:szCs w:val="18"/>
        </w:rPr>
        <w:t xml:space="preserve"> nie je trestným činom.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DRUHÁ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SANKCIE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Druhy sankcií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a ochranné opatrenie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Sankcie podľa tohto zákona sú tresty a ochranné opatrenia, ktoré sú právnym následkom spáchaného trestného činu alebo činu inak trestného.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 je ujma na osobnej slobode, majetkových alebo iných právach odsúdeného, ktorú môže uložiť páchateľovi len súd podľa tohto zákona za spáchaný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Ochranné opatrenie je ujma na osobnej slobode alebo majetku odsúdeného alebo inej osoby, ktorú môže uložiť len súd podľa tohto zákona v záujme ochrany spoločnosti pred trestnými činmi alebo činmi inak trestnými.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Druhy trestov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Za spáchané trestné činy môže súd uložiť páchateľovi, ktorý je fyzickou osobou, len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trest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trest domáceho väzenia,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trest povinnej práce,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peňažný trest,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trest prepadnutia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trest prepadnutia veci,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g) trest zákazu činnosti,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trest zákazu pobytu,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i) trest zákazu účasti na verejných podujatiach,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j) trest straty čestných titulov a vyznamenaní,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k) trest straty vojenskej a inej hodnosti,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l) trest vyhostenia.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Druhy ochranných opatrení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Ochranné opatrenia sú: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ochranné liečenie,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ochranná výchova,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ochranný dohľad,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w:t>
      </w:r>
      <w:proofErr w:type="spellStart"/>
      <w:r w:rsidRPr="003261B2">
        <w:rPr>
          <w:rFonts w:ascii="Times New Roman" w:hAnsi="Times New Roman" w:cs="Times New Roman"/>
          <w:sz w:val="18"/>
          <w:szCs w:val="18"/>
        </w:rPr>
        <w:t>detencia</w:t>
      </w:r>
      <w:proofErr w:type="spellEnd"/>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zhabanie veci,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zhabanie časti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Základné zásady ukladania sankcií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Zásady ukladania trestov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má zabezpečiť ochranu spoločnosti pred páchateľom tým, že mu zabráni v páchaní ďalšej trestnej činnosti a vytvorí podmienky na jeho výchovu k tomu, aby viedol riadny život a súčasne iných odradí od páchania trestných činov; trest zároveň vyjadruje morálne odsúdenie páchateľa spoločnosťou.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Páchateľovi možno uložiť len taký druh trestu a len v takej výmere, ako je to ustanovené v tomto zákone, pričom tento zákon v osobitnej časti ustanovuje len trestné sadzby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Trest má postihovať iba páchateľa, tak aby bol zabezpečený čo najmenší vplyv na jeho rodinu a jemu blízke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Pri určovaní druhu trestu a jeho výmery súd prihliadne najmä na spôsob spáchania činu a jeho následok, zavinenie, pohnútku, priťažujúce okolnosti, poľahčujúce okolnosti a na osobu páchateľa, jeho pomery a možnosť jeho nápravy. Súd pri určovaní druhu trestu a jeho výmery prihliadne aj na to, že páchateľ trestného činu získal trestným činom majetkový prospech; ak tomu nebránia majetkové alebo osobné pomery páchateľa alebo to nebude na ujmu náhrady škody, uloží mu s prihliadnutím na výšku tohto majetkového prospechu popri inom treste aj niektorý trest, ktorým ho postihne na majetku, pokiaľ mu takýto trest za splnenia podmienok podľa odseku 6 neuloží ako samostatný.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Pri určovaní druhu trestu a jeho výmery súd prihliadne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 spolupáchateľov aj na to, akou mierou konanie každého z nich prispelo k spáchaniu trestného 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 organizátora, objednávateľa, návodcu a pomocníka aj na význam a povahu ich účasti na spáchanom trestnom čine,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pri príprave na zločin a pri pokuse trestného činu aj na to, do akej miery sa konanie páchateľa priblížilo k dokonaniu trestného činu, ako aj na okolnosti a na dôvody, pre ktoré k dokonaniu trestného činu nedošlo.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Tresty uvedené v </w:t>
      </w:r>
      <w:hyperlink r:id="rId140" w:history="1">
        <w:r w:rsidRPr="003261B2">
          <w:rPr>
            <w:rFonts w:ascii="Times New Roman" w:hAnsi="Times New Roman" w:cs="Times New Roman"/>
            <w:sz w:val="18"/>
            <w:szCs w:val="18"/>
          </w:rPr>
          <w:t>§ 32</w:t>
        </w:r>
      </w:hyperlink>
      <w:r w:rsidRPr="003261B2">
        <w:rPr>
          <w:rFonts w:ascii="Times New Roman" w:hAnsi="Times New Roman" w:cs="Times New Roman"/>
          <w:sz w:val="18"/>
          <w:szCs w:val="18"/>
        </w:rPr>
        <w:t xml:space="preserve"> možno uložiť samostatne alebo možno uložiť viac týchto trestov popri sebe. Za trestný čin, ktorého horná hranica trestnej sadzby trestu odňatia slobody ustanovená v osobitnej časti zákona prevyšuje päť rokov, musí súd uložiť trest odňatia slobody, ak tento zákon neustanovuje inak.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Popri sebe nemožno uložiť trest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odňatia slobody a domáceho väzenia,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odňatia slobody a povinnej práce,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peňažný a prepadnutia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prepadnutia veci a prepadnutia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zákazu pobytu a vyhostenia.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zrušený od 1.8.2019.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Zásady ukladania ochranných opatrení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Ochranné opatrenie možno uložiť páchateľovi trestného činu buď popri treste, alebo aj pri upustení od potrestania páchateľa, ak ochranné opatrenie zabezpečí ochranu spoločnosti pred páchateľom účinnejšie ako trest.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Ochranné opatrenie môže postihnúť osobu iba tak, aby bol zabezpečený čo najmenší vplyv na jej rodinu a blízke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Ochranné opatrenie možno uložiť aj páchateľovi činu inak trestného alebo inej osobe, ak je to nevyhnutné na zabezpečenie ochrany spoločnosti pred páchaním nových trestných činov.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Popri ochrannej výchove nemožno uložiť ochranný dohľad.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Pri ukladaní ochranných opatrení sa súd neriadi zásadou úmernosti k spáchanému činu, ale potrebou ochrany spoločnosti, pričom prihliada aj na potrebu liečenia, výchovy alebo dovŕšenia nápravy páchateľa alebo inej osoby. Súd pri ukladaní ochranného opatrenia prihliadne aj na to, že páchateľ trestného činu alebo iná osoba získala trestným činom majetkový prospech; ak tomu nebránia majetkové alebo osobné pomery páchateľa alebo inej osoby, uloží jej s prihliadnutím na výšku tohto majetkového prospechu niektoré ochranné opatrenie, ktorým ju postihne na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Výkon ochranného opatrenia sa musí skončiť najneskôr dosiahnutím jeho účelu, prípadne uplynutím doby, na ktorú bolo uložené, alebo dovŕšením zákonom ustanoveného veku odsúdeného alebo inej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Poľahčujúce okolnosti a priťažujúce okolnosti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Poľahčujúcou okolnosťou je to, že páchateľ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spáchal trestný čin v ospravedlniteľnom silnom citovom rozrušení,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spáchal trestný čin v dôsledku nedostatku vedomostí alebo skúseností,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spáchal trestný čin v spojitosti s negatívnymi dôsledkami svojej choroby,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spáchal trestný čin vo veku blízkom veku mladistvých alebo ako osoba vo vyššom veku, ak táto skutočnosť mala vplyv na jeho rozumovú alebo vôľovú spôsobilosť,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spáchal trestný čin pod tlakom odkázanosti alebo podriadenosti,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spáchal trestný čin pod vplyvom hrozby alebo nátlaku,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spáchal trestný čin v dôsledku núdze, ktorú si sám nespôsobil,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spáchal trestný čin pod vplyvom tiesnivých osobných pomerov alebo rodinných pomerov, ktoré si sám nespôsobil,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i) spáchal trestný čin, odvracajúc útok alebo iné nebezpečenstvo alebo konajúc za okolností, ktoré by za splnenia ďalších predpokladov inak vylučovali trestnosť činu, ale konal bez toho, že by boli celkom splnené podmienky nutnej obrany, krajnej núdze, výkonu práva a povinnosti alebo súhlasu poškodeného, oprávneného použitia zbrane, dovoleného rizika alebo plnenia úloh agenta,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j) viedol pred spáchaním trestného činu riadny život,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k) pričinil sa o odstránenie škodlivých následkov trestného činu alebo dobrovoľne nahradil spôsobenú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l) priznal sa k spáchaniu trestného činu a trestný čin úprimne oľutoval,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m) sám oznámil trestný čin príslušným orgánom,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n) napomáhal pri objasňovaní trestnej činnosti príslušným orgánom,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o) prispel k odhaleniu alebo usvedčeniu organizovanej skupiny, zločineckej skupiny alebo teroristickej skupiny.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Priťažujúcou okolnosťou je to, že páchateľ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spáchal trestný čin z obzvlášť zavrhnutiahodnej pohnútky,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spáchal trestný čin ako odplatu voči inému za to, že voči páchateľovi plnil povinnosť vyplývajúcu zo zákona alebo iného všeobecne záväzného právneho predpisu, najmä proti pedagogickému zamestnancovi alebo odbornému zamestnancovi,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spáchal trestný čin preto, aby inému zmaril alebo sťažil uplatnenie jeho základných práv a slobôd, alebo preto, aby uľahčil alebo zakryl iný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spáchal trestný čin za živelnej pohromy alebo inej mimoriadnej udalosti vážne ohrozujúcej život alebo zdravie ľudí, iné základné práva a slobody, ústavné zriadenie, majetok, verejný poriadok alebo mravnosť,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zneužil svoje zamestnanie, povolanie, funkciu alebo postavenie na dosiahnutie neoprávnenej alebo neprimeranej výhody,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spáchal trestný čin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spáchal trestný čin na mieste požívajúcom podľa všeobecne záväzného právneho predpisu osobitnú ochranu, najmä v dome alebo byte iného,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spáchal viac trestných činov,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i) zneužil na spáchanie trestného činu osobu, ktorá nie je trestne zodpovedná,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j) zviedol na spáchanie trestného činu mladistvého,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k) spáchal trestný čin ako organizátor,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l) spáchal trestný čin v spojení s cudzou mocou alebo cudzím činiteľom,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m) bol už za trestný čin odsúdený; súd môže podľa povahy predchádzajúceho odsúdenia na túto okolnosť neprihliadať,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n) spáchal trestný čin ako člen skupiny osôb počas premiestňovania sa na miesto konania verejného podujatia alebo z miesta konania verejného podujatia,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Default="00915430" w:rsidP="0022480E">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o) spáchal trestný čin z dôvodu príslušnosti k športovému klubu. </w:t>
      </w:r>
    </w:p>
    <w:p w:rsidR="0022480E" w:rsidRDefault="0022480E" w:rsidP="0022480E">
      <w:pPr>
        <w:widowControl w:val="0"/>
        <w:autoSpaceDE w:val="0"/>
        <w:autoSpaceDN w:val="0"/>
        <w:adjustRightInd w:val="0"/>
        <w:spacing w:after="0" w:line="240" w:lineRule="auto"/>
        <w:jc w:val="both"/>
        <w:rPr>
          <w:rFonts w:ascii="Times New Roman" w:hAnsi="Times New Roman" w:cs="Times New Roman"/>
          <w:sz w:val="18"/>
          <w:szCs w:val="18"/>
        </w:rPr>
      </w:pPr>
    </w:p>
    <w:p w:rsidR="0022480E" w:rsidRPr="003261B2" w:rsidRDefault="0022480E" w:rsidP="0022480E">
      <w:pPr>
        <w:widowControl w:val="0"/>
        <w:autoSpaceDE w:val="0"/>
        <w:autoSpaceDN w:val="0"/>
        <w:adjustRightInd w:val="0"/>
        <w:spacing w:after="0" w:line="240" w:lineRule="auto"/>
        <w:jc w:val="both"/>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Na okolnosť, ktorá je zákonným znakom trestného činu, nemožno prihliadnuť ako na poľahčujúcu okolnosť, priťažujúcu okolnosť, okolnosť, ktorá podmieňuje uloženie trestu pod zákonom ustanovenú dolnú hranicu trestnej sadzby, alebo okolnosť, ktorá podmieňuje použitie vyššej trestnej sadzby.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Pri určovaní druhu trestu a jeho výmery musí súd prihliadnuť na pomer a mieru závažnosti poľahčujúcich okolností a priťažujúcich okolností.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prevažuje pomer poľahčujúcich okolností, znižuje sa horná hranica zákonom ustanovenej trestnej sadzby o jednu tretinu.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prevažuje pomer priťažujúcich okolností, zvyšuje sa dolná hranica zákonom ustanovenej trestnej sadzby o jednu tretinu.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(5) Pri opätovnom spáchaní zločinu sa zvyšuje dolná hranica zákonom ustanovenej trestnej sadzby o jednu polovicu; v takom prípade sa ustanovenie </w:t>
      </w:r>
      <w:hyperlink r:id="rId141" w:history="1">
        <w:r w:rsidRPr="003261B2">
          <w:rPr>
            <w:rFonts w:ascii="Times New Roman" w:hAnsi="Times New Roman" w:cs="Times New Roman"/>
            <w:sz w:val="18"/>
            <w:szCs w:val="18"/>
          </w:rPr>
          <w:t>odseku 4</w:t>
        </w:r>
      </w:hyperlink>
      <w:r w:rsidRPr="003261B2">
        <w:rPr>
          <w:rFonts w:ascii="Times New Roman" w:hAnsi="Times New Roman" w:cs="Times New Roman"/>
          <w:sz w:val="18"/>
          <w:szCs w:val="18"/>
        </w:rPr>
        <w:t xml:space="preserve"> nepoužije.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Pri opätovnom spáchaní obzvlášť závažného zločinu sa zvyšuje dolná hranica zákonom ustanovenej trestnej sadzby o dve tretiny; v takom prípade sa ustanovenia </w:t>
      </w:r>
      <w:hyperlink r:id="rId142" w:history="1">
        <w:r w:rsidRPr="003261B2">
          <w:rPr>
            <w:rFonts w:ascii="Times New Roman" w:hAnsi="Times New Roman" w:cs="Times New Roman"/>
            <w:sz w:val="18"/>
            <w:szCs w:val="18"/>
          </w:rPr>
          <w:t>odsekov 4</w:t>
        </w:r>
      </w:hyperlink>
      <w:r w:rsidRPr="003261B2">
        <w:rPr>
          <w:rFonts w:ascii="Times New Roman" w:hAnsi="Times New Roman" w:cs="Times New Roman"/>
          <w:sz w:val="18"/>
          <w:szCs w:val="18"/>
        </w:rPr>
        <w:t xml:space="preserve"> a </w:t>
      </w:r>
      <w:hyperlink r:id="rId143" w:history="1">
        <w:r w:rsidRPr="003261B2">
          <w:rPr>
            <w:rFonts w:ascii="Times New Roman" w:hAnsi="Times New Roman" w:cs="Times New Roman"/>
            <w:sz w:val="18"/>
            <w:szCs w:val="18"/>
          </w:rPr>
          <w:t>5</w:t>
        </w:r>
      </w:hyperlink>
      <w:r w:rsidRPr="003261B2">
        <w:rPr>
          <w:rFonts w:ascii="Times New Roman" w:hAnsi="Times New Roman" w:cs="Times New Roman"/>
          <w:sz w:val="18"/>
          <w:szCs w:val="18"/>
        </w:rPr>
        <w:t xml:space="preserve"> nepoužijú.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Ustanovenia </w:t>
      </w:r>
      <w:hyperlink r:id="rId144" w:history="1">
        <w:r w:rsidRPr="003261B2">
          <w:rPr>
            <w:rFonts w:ascii="Times New Roman" w:hAnsi="Times New Roman" w:cs="Times New Roman"/>
            <w:sz w:val="18"/>
            <w:szCs w:val="18"/>
          </w:rPr>
          <w:t>odsekov 4 až 6</w:t>
        </w:r>
      </w:hyperlink>
      <w:r w:rsidRPr="003261B2">
        <w:rPr>
          <w:rFonts w:ascii="Times New Roman" w:hAnsi="Times New Roman" w:cs="Times New Roman"/>
          <w:sz w:val="18"/>
          <w:szCs w:val="18"/>
        </w:rPr>
        <w:t xml:space="preserve"> sa nepoužijú, ak sa súčasne ukladá zvýšený úhrnný trest alebo súhrnný trest podľa </w:t>
      </w:r>
      <w:hyperlink r:id="rId145" w:history="1">
        <w:r w:rsidRPr="003261B2">
          <w:rPr>
            <w:rFonts w:ascii="Times New Roman" w:hAnsi="Times New Roman" w:cs="Times New Roman"/>
            <w:sz w:val="18"/>
            <w:szCs w:val="18"/>
          </w:rPr>
          <w:t>§ 41 ods. 2</w:t>
        </w:r>
      </w:hyperlink>
      <w:r w:rsidRPr="003261B2">
        <w:rPr>
          <w:rFonts w:ascii="Times New Roman" w:hAnsi="Times New Roman" w:cs="Times New Roman"/>
          <w:sz w:val="18"/>
          <w:szCs w:val="18"/>
        </w:rPr>
        <w:t xml:space="preserve"> alebo podľa </w:t>
      </w:r>
      <w:hyperlink r:id="rId146" w:history="1">
        <w:r w:rsidRPr="003261B2">
          <w:rPr>
            <w:rFonts w:ascii="Times New Roman" w:hAnsi="Times New Roman" w:cs="Times New Roman"/>
            <w:sz w:val="18"/>
            <w:szCs w:val="18"/>
          </w:rPr>
          <w:t>§ 42</w:t>
        </w:r>
      </w:hyperlink>
      <w:r w:rsidRPr="003261B2">
        <w:rPr>
          <w:rFonts w:ascii="Times New Roman" w:hAnsi="Times New Roman" w:cs="Times New Roman"/>
          <w:sz w:val="18"/>
          <w:szCs w:val="18"/>
        </w:rPr>
        <w:t xml:space="preserve">, ak by súčasné použitie týchto ustanovení bolo pre páchateľa neprimerane prísne.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Zníženie hornej hranice alebo zvýšenie dolnej hranice trestnej sadzby podľa </w:t>
      </w:r>
      <w:hyperlink r:id="rId147" w:history="1">
        <w:r w:rsidRPr="003261B2">
          <w:rPr>
            <w:rFonts w:ascii="Times New Roman" w:hAnsi="Times New Roman" w:cs="Times New Roman"/>
            <w:sz w:val="18"/>
            <w:szCs w:val="18"/>
          </w:rPr>
          <w:t>odsekov 3 až 6</w:t>
        </w:r>
      </w:hyperlink>
      <w:r w:rsidRPr="003261B2">
        <w:rPr>
          <w:rFonts w:ascii="Times New Roman" w:hAnsi="Times New Roman" w:cs="Times New Roman"/>
          <w:sz w:val="18"/>
          <w:szCs w:val="18"/>
        </w:rPr>
        <w:t xml:space="preserve"> sa vykoná iba v rámci zákonom ustanovenej trestnej sadzby; základom na zníženie alebo zvýšenie trestnej sadzby je rozdiel medzi hornou a dolnou hranicou zákonom ustanovenej trestnej sadzby. Zníženie hornej hranice alebo zvýšenie dolnej hranice zákonom ustanovenej trestnej sadzby sa nepoužije v prípadoch, keď v osobitnej časti zákona je ustanovený iba trest odňatia slobody na dvadsaťpäť rokov alebo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Mimoriadne zníženie trestu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súd vzhľadom na okolnosti prípadu alebo vzhľadom na pomery páchateľa má za to, že by použitie trestnej sadzby ustanovenej týmto zákonom bolo pre páchateľa neprimerane prísne a na zabezpečenie ochrany spoločnosti postačuje aj trest kratšieho trvania, možno páchateľovi uložiť trest aj pod dolnú hranicu trestu ustanoveného týmto zákonom.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môže znížiť trest pod dolnú hranicu trestnej sadzby ustanovenej týmto zákonom aj vtedy, ak odsudzuje páchateľa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za prípravu na zločin alebo za pokus trestného činu a ak vzhľadom na povahu a závažnosť prípravy alebo pokusu má súd za to, že použitie trestnej sadzby ustanovenej týmto zákonom by bolo pre páchateľa neprimerane prísne a na ochranu spoločnosti postačuje aj trest kratšieho trvania,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ktorý významnou mierou prispel k objasneniu trestného činu spáchaného v prospech zločineckej skupiny alebo teroristickej skupiny alebo napomáhal zabrániť spáchaniu trestného činu, ktorý v prospech zločineckej skupiny alebo teroristickej skupiny iný pripravoval alebo sa o jeho spáchanie pokúsil tým, že oznámil jeho činnosť orgánom činným v trestnom konaní a poskytol im informácie, ktoré by inak nezískali, a tak im pomohol zabrániť alebo zmierniť následky trestného činu, zistiť alebo usvedčiť páchateľov alebo zabezpečiť dôkazy o trestnom čine v prospech usvedčenia zločineckej skupiny alebo teroristickej skupiny,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ktorý spáchal trestný čin v stave zmenšenej príčetnosti, a súd má za to, že vzhľadom na zdravotný stav páchateľa by bolo možné za súčasného uloženia ochranného liečenia dosiahnuť ochranu spoločnosti aj trestom kratšieho trvania, pričom nie je viazaný obmedzeniami uvedenými v </w:t>
      </w:r>
      <w:hyperlink r:id="rId148" w:history="1">
        <w:r w:rsidRPr="003261B2">
          <w:rPr>
            <w:rFonts w:ascii="Times New Roman" w:hAnsi="Times New Roman" w:cs="Times New Roman"/>
            <w:sz w:val="18"/>
            <w:szCs w:val="18"/>
          </w:rPr>
          <w:t>odseku 3</w:t>
        </w:r>
      </w:hyperlink>
      <w:r w:rsidRPr="003261B2">
        <w:rPr>
          <w:rFonts w:ascii="Times New Roman" w:hAnsi="Times New Roman" w:cs="Times New Roman"/>
          <w:sz w:val="18"/>
          <w:szCs w:val="18"/>
        </w:rPr>
        <w:t xml:space="preserve"> a zároveň uloží ochranné liečenie,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 konaní o dohode o uznaní viny a prijatí trestu,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ktorý sa zvlášť významnou mierou podieľal na objasnení trestného činu korupcie podľa ôsmej hlavy tretieho dielu osobitnej časti tohto zákona, trestného činu založenia, zosnovania a podporovania zločineckej skupiny podľa </w:t>
      </w:r>
      <w:hyperlink r:id="rId149" w:history="1">
        <w:r w:rsidRPr="003261B2">
          <w:rPr>
            <w:rFonts w:ascii="Times New Roman" w:hAnsi="Times New Roman" w:cs="Times New Roman"/>
            <w:sz w:val="18"/>
            <w:szCs w:val="18"/>
          </w:rPr>
          <w:t>§ 296</w:t>
        </w:r>
      </w:hyperlink>
      <w:r w:rsidRPr="003261B2">
        <w:rPr>
          <w:rFonts w:ascii="Times New Roman" w:hAnsi="Times New Roman" w:cs="Times New Roman"/>
          <w:sz w:val="18"/>
          <w:szCs w:val="18"/>
        </w:rPr>
        <w:t xml:space="preserve">, trestného činu založenia, zosnovania a podporovania teroristickej skupiny podľa </w:t>
      </w:r>
      <w:hyperlink r:id="rId150" w:history="1">
        <w:r w:rsidRPr="003261B2">
          <w:rPr>
            <w:rFonts w:ascii="Times New Roman" w:hAnsi="Times New Roman" w:cs="Times New Roman"/>
            <w:sz w:val="18"/>
            <w:szCs w:val="18"/>
          </w:rPr>
          <w:t>§ 297</w:t>
        </w:r>
      </w:hyperlink>
      <w:r w:rsidRPr="003261B2">
        <w:rPr>
          <w:rFonts w:ascii="Times New Roman" w:hAnsi="Times New Roman" w:cs="Times New Roman"/>
          <w:sz w:val="18"/>
          <w:szCs w:val="18"/>
        </w:rPr>
        <w:t xml:space="preserve"> alebo obzvlášť závažného zločinu spáchaného organizovanou skupinou, zločineckou skupinou alebo teroristickou skupinou, alebo na zistení alebo usvedčení jeho páchateľa tým, že poskytol v trestnom konaní dôkazy o takom čine, ak vzhľadom na povahu a závažnosť ním spáchaného trestného činu má súd za to, že účel trestu možno dosiahnuť aj trestom kratšieho trvania; znížiť trest odňatia slobody pod dolnú hranicu trestnej sadzby sa nesmie voči organizátorovi, návodcovi alebo objednávateľovi trestného činu, o ktorom poskytol dôkazy v trestnom konaní.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Pri ukladaní trestu pod zákonom ustanovenú trestnú sadzbu však súd nesmie uložiť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trest odňatia slobody kratší ako dvadsať rokov, ak je páchateľ odsúdený za trestný čin úkladnej vraždy podľa </w:t>
      </w:r>
      <w:hyperlink r:id="rId151" w:history="1">
        <w:r w:rsidRPr="003261B2">
          <w:rPr>
            <w:rFonts w:ascii="Times New Roman" w:hAnsi="Times New Roman" w:cs="Times New Roman"/>
            <w:sz w:val="18"/>
            <w:szCs w:val="18"/>
          </w:rPr>
          <w:t>§ 144 ods. 3</w:t>
        </w:r>
      </w:hyperlink>
      <w:r w:rsidRPr="003261B2">
        <w:rPr>
          <w:rFonts w:ascii="Times New Roman" w:hAnsi="Times New Roman" w:cs="Times New Roman"/>
          <w:sz w:val="18"/>
          <w:szCs w:val="18"/>
        </w:rPr>
        <w:t xml:space="preserve">, </w:t>
      </w:r>
      <w:proofErr w:type="spellStart"/>
      <w:r w:rsidRPr="003261B2">
        <w:rPr>
          <w:rFonts w:ascii="Times New Roman" w:hAnsi="Times New Roman" w:cs="Times New Roman"/>
          <w:sz w:val="18"/>
          <w:szCs w:val="18"/>
        </w:rPr>
        <w:t>genocídia</w:t>
      </w:r>
      <w:proofErr w:type="spellEnd"/>
      <w:r w:rsidRPr="003261B2">
        <w:rPr>
          <w:rFonts w:ascii="Times New Roman" w:hAnsi="Times New Roman" w:cs="Times New Roman"/>
          <w:sz w:val="18"/>
          <w:szCs w:val="18"/>
        </w:rPr>
        <w:t xml:space="preserve"> podľa </w:t>
      </w:r>
      <w:hyperlink r:id="rId152" w:history="1">
        <w:r w:rsidRPr="003261B2">
          <w:rPr>
            <w:rFonts w:ascii="Times New Roman" w:hAnsi="Times New Roman" w:cs="Times New Roman"/>
            <w:sz w:val="18"/>
            <w:szCs w:val="18"/>
          </w:rPr>
          <w:t>§ 418 ods. 3</w:t>
        </w:r>
      </w:hyperlink>
      <w:r w:rsidRPr="003261B2">
        <w:rPr>
          <w:rFonts w:ascii="Times New Roman" w:hAnsi="Times New Roman" w:cs="Times New Roman"/>
          <w:sz w:val="18"/>
          <w:szCs w:val="18"/>
        </w:rPr>
        <w:t xml:space="preserve">, teroristického útoku podľa </w:t>
      </w:r>
      <w:hyperlink r:id="rId153" w:history="1">
        <w:r w:rsidRPr="003261B2">
          <w:rPr>
            <w:rFonts w:ascii="Times New Roman" w:hAnsi="Times New Roman" w:cs="Times New Roman"/>
            <w:sz w:val="18"/>
            <w:szCs w:val="18"/>
          </w:rPr>
          <w:t>§ 419 ods. 2</w:t>
        </w:r>
      </w:hyperlink>
      <w:r w:rsidRPr="003261B2">
        <w:rPr>
          <w:rFonts w:ascii="Times New Roman" w:hAnsi="Times New Roman" w:cs="Times New Roman"/>
          <w:sz w:val="18"/>
          <w:szCs w:val="18"/>
        </w:rPr>
        <w:t xml:space="preserve">, neľudskosti podľa </w:t>
      </w:r>
      <w:hyperlink r:id="rId154" w:history="1">
        <w:r w:rsidRPr="003261B2">
          <w:rPr>
            <w:rFonts w:ascii="Times New Roman" w:hAnsi="Times New Roman" w:cs="Times New Roman"/>
            <w:sz w:val="18"/>
            <w:szCs w:val="18"/>
          </w:rPr>
          <w:t>§ 425 ods. 2</w:t>
        </w:r>
      </w:hyperlink>
      <w:r w:rsidRPr="003261B2">
        <w:rPr>
          <w:rFonts w:ascii="Times New Roman" w:hAnsi="Times New Roman" w:cs="Times New Roman"/>
          <w:sz w:val="18"/>
          <w:szCs w:val="18"/>
        </w:rPr>
        <w:t xml:space="preserve"> alebo vojnového bezprávia podľa </w:t>
      </w:r>
      <w:hyperlink r:id="rId155" w:history="1">
        <w:r w:rsidRPr="003261B2">
          <w:rPr>
            <w:rFonts w:ascii="Times New Roman" w:hAnsi="Times New Roman" w:cs="Times New Roman"/>
            <w:sz w:val="18"/>
            <w:szCs w:val="18"/>
          </w:rPr>
          <w:t>§ 433 ods. 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trest odňatia slobody kratší ako osem rokov, ak je v osobitnej časti tohto zákona dolná hranica trestnej sadzby trestu odňatia slobody aspoň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trest odňatia slobody kratší ako päť rokov, ak je v osobitnej časti tohto zákona dolná hranica trestnej sadzby trestu odňatia slobody aspoň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trest odňatia slobody kratší ako dva roky, ak je v osobitnej časti tohto zákona dolná hranica trestnej sadzby trestu odňatia slobody aspoň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trest odňatia slobody kratší ako šesť mesiacov, ak je v osobitnej časti tohto zákona dolná hranica trestnej sadzby trestu </w:t>
      </w:r>
      <w:r w:rsidRPr="003261B2">
        <w:rPr>
          <w:rFonts w:ascii="Times New Roman" w:hAnsi="Times New Roman" w:cs="Times New Roman"/>
          <w:sz w:val="18"/>
          <w:szCs w:val="18"/>
        </w:rPr>
        <w:lastRenderedPageBreak/>
        <w:t xml:space="preserve">odňatia slobody menej ako päť rokov, 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trest zákazu činnosti, trest zákazu pobytu a trest vyhostenia na dobu kratšiu ako šesť mesiacov.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rsidP="0022480E">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V konaní o dohode o uznaní viny a prijatí trestu môže súd uložiť trest odňatia slobody znížený o jednu tretinu pod dolnú hranicu zákonom ustanovenej trestnej sadzby a v prípade trestných činov uvedených v </w:t>
      </w:r>
      <w:hyperlink r:id="rId156" w:history="1">
        <w:r w:rsidRPr="003261B2">
          <w:rPr>
            <w:rFonts w:ascii="Times New Roman" w:hAnsi="Times New Roman" w:cs="Times New Roman"/>
            <w:sz w:val="18"/>
            <w:szCs w:val="18"/>
          </w:rPr>
          <w:t>odseku 3 písm. a)</w:t>
        </w:r>
      </w:hyperlink>
      <w:r w:rsidRPr="003261B2">
        <w:rPr>
          <w:rFonts w:ascii="Times New Roman" w:hAnsi="Times New Roman" w:cs="Times New Roman"/>
          <w:sz w:val="18"/>
          <w:szCs w:val="18"/>
        </w:rPr>
        <w:t xml:space="preserve"> trest odňatia slobody nie kratší ako dvadsať rokov.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Upustenie od potrestania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Od potrestania páchateľa prečinu, ak ním nebola spôsobená smrť alebo ťažká ujma na zdraví, možno upustiť,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páchateľ priznal spáchanie prečinu, jeho spáchanie ľutuje a prejavuje účinnú snahu po náprave a ak vzhľadom na povahu spáchaného prečinu a na doterajší život páchateľa možno dôvodne očakávať, že už samotné </w:t>
      </w:r>
      <w:proofErr w:type="spellStart"/>
      <w:r w:rsidRPr="003261B2">
        <w:rPr>
          <w:rFonts w:ascii="Times New Roman" w:hAnsi="Times New Roman" w:cs="Times New Roman"/>
          <w:sz w:val="18"/>
          <w:szCs w:val="18"/>
        </w:rPr>
        <w:t>prejednanie</w:t>
      </w:r>
      <w:proofErr w:type="spellEnd"/>
      <w:r w:rsidRPr="003261B2">
        <w:rPr>
          <w:rFonts w:ascii="Times New Roman" w:hAnsi="Times New Roman" w:cs="Times New Roman"/>
          <w:sz w:val="18"/>
          <w:szCs w:val="18"/>
        </w:rPr>
        <w:t xml:space="preserve"> veci pred súdom postačí na jeho nápravu,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súd prijme záruku za nápravu páchateľa a má za to, že vzhľadom na výchovný vplyv toho, kto záruku ponúkol, povahu spáchaného prečinu a osobu páchateľa uloženie trestu nie je potrebné,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prečin spáchal v stave zmenšenej príčetnosti a súd má za to, že ochranné liečenie, ktoré mu zároveň ukladá, zabezpečí ochranu spoločnosti a nápravu páchateľa účinnejšie ako trest; to neplatí, ak si stav zmenšenej príčetnosti spôsobil vplyvom návykovej látky.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 potrestania páchateľa trestného činu možno upustiť, ak trestný čin spáchala osoba z donútenia v priamej súvislosti s tým, že bol na nej spáchaný trestný čin obchodovania s ľuďmi podľa </w:t>
      </w:r>
      <w:hyperlink r:id="rId157" w:history="1">
        <w:r w:rsidRPr="003261B2">
          <w:rPr>
            <w:rFonts w:ascii="Times New Roman" w:hAnsi="Times New Roman" w:cs="Times New Roman"/>
            <w:sz w:val="18"/>
            <w:szCs w:val="18"/>
          </w:rPr>
          <w:t>§ 179</w:t>
        </w:r>
      </w:hyperlink>
      <w:r w:rsidRPr="003261B2">
        <w:rPr>
          <w:rFonts w:ascii="Times New Roman" w:hAnsi="Times New Roman" w:cs="Times New Roman"/>
          <w:sz w:val="18"/>
          <w:szCs w:val="18"/>
        </w:rPr>
        <w:t xml:space="preserve">, trestný čin sexuálneho zneužívania podľa </w:t>
      </w:r>
      <w:hyperlink r:id="rId158" w:history="1">
        <w:r w:rsidRPr="003261B2">
          <w:rPr>
            <w:rFonts w:ascii="Times New Roman" w:hAnsi="Times New Roman" w:cs="Times New Roman"/>
            <w:sz w:val="18"/>
            <w:szCs w:val="18"/>
          </w:rPr>
          <w:t>§ 201 až 202</w:t>
        </w:r>
      </w:hyperlink>
      <w:r w:rsidRPr="003261B2">
        <w:rPr>
          <w:rFonts w:ascii="Times New Roman" w:hAnsi="Times New Roman" w:cs="Times New Roman"/>
          <w:sz w:val="18"/>
          <w:szCs w:val="18"/>
        </w:rPr>
        <w:t xml:space="preserve">, trestný čin týrania blízkej osoby a zverenej osoby podľa </w:t>
      </w:r>
      <w:hyperlink r:id="rId159" w:history="1">
        <w:r w:rsidRPr="003261B2">
          <w:rPr>
            <w:rFonts w:ascii="Times New Roman" w:hAnsi="Times New Roman" w:cs="Times New Roman"/>
            <w:sz w:val="18"/>
            <w:szCs w:val="18"/>
          </w:rPr>
          <w:t>§ 208</w:t>
        </w:r>
      </w:hyperlink>
      <w:r w:rsidRPr="003261B2">
        <w:rPr>
          <w:rFonts w:ascii="Times New Roman" w:hAnsi="Times New Roman" w:cs="Times New Roman"/>
          <w:sz w:val="18"/>
          <w:szCs w:val="18"/>
        </w:rPr>
        <w:t xml:space="preserve"> alebo trestný čin výroby detskej pornografie podľa </w:t>
      </w:r>
      <w:hyperlink r:id="rId160" w:history="1">
        <w:r w:rsidRPr="003261B2">
          <w:rPr>
            <w:rFonts w:ascii="Times New Roman" w:hAnsi="Times New Roman" w:cs="Times New Roman"/>
            <w:sz w:val="18"/>
            <w:szCs w:val="18"/>
          </w:rPr>
          <w:t>§ 368</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sa upustilo od potrestania páchateľa podľa </w:t>
      </w:r>
      <w:hyperlink r:id="rId16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162"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hľadí sa na páchateľa, ako keby nebol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Podmienečné upustenie od potrestania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Od potrestania páchateľa prečinu podľa § 171 ods. 1 alebo 2 môže súd podmienečne upustiť, ak mu súčasne uloží ochranné liečenie za podmienok podľa § 73.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páchateľovi určí skúšobnú dobu až na dva roky; skúšobná doba začína plynúť dňom nasledujúcim po dni nadobudnutia právoplatnosti rozhodnutia o podmienečnom upustení od potrestania.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páchateľ, u ktorého bolo podmienečne upustené od potrestania, dodržal podmienky ochranného liečenia, súd vysloví, že sa osvedčil; inak rozhodne, a to prípadne už v priebehu skúšobnej doby, o uložení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súd do roka od uplynutia skúšobnej doby neurobil rozhodnutie podľa odseku 3 bez toho, že by na tom mal páchateľ vinu, má sa za to, že sa osvedčil.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Ak súd vyslovil, že sa páchateľ, u ktorého bolo podmienečne upustené od potrestania, osvedčil, alebo ak sa má za to, že sa osvedčil, hľadí sa na neho, ako keby nebol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Úhrnný trest a spoločný trest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súd odsudzuje páchateľa za dva alebo viac trestných činov, uloží mu úhrnný trest podľa toho zákonného ustanovenia, ktoré sa vzťahuje na trestný čin z nich najprísnejšie trestný. Popri treste prípustnom podľa takého zákonného ustanovenia možno v rámci úhrnného trestu uložiť aj iný druh trestu, ak jeho uloženie by bolo odôvodnené niektorým zo zbiehajúcich sa trestných činov. Ak sú dolné hranice trestných sadzieb trestov odňatia slobody rôzne, je dolnou hranicou úhrnného trestu najvyššia z nich.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 Ak súd ukladá úhrnný trest odňatia slobody za dva alebo viac úmyselných trestných činov, z ktorých aspoň jeden je zločinom, spáchaných dvoma alebo viacerými skutkami, zvyšuje sa horná hranica trestnej sadzby odňatia slobody trestného činu z nich najprísnejšie trestného o jednu tretinu.</w:t>
      </w:r>
      <w:r w:rsidRPr="003261B2">
        <w:rPr>
          <w:rFonts w:ascii="Times New Roman" w:hAnsi="Times New Roman" w:cs="Times New Roman"/>
          <w:sz w:val="18"/>
          <w:szCs w:val="18"/>
          <w:vertAlign w:val="superscript"/>
        </w:rPr>
        <w:t xml:space="preserve"> *)</w:t>
      </w:r>
      <w:r w:rsidRPr="003261B2">
        <w:rPr>
          <w:rFonts w:ascii="Times New Roman" w:hAnsi="Times New Roman" w:cs="Times New Roman"/>
          <w:sz w:val="18"/>
          <w:szCs w:val="18"/>
        </w:rPr>
        <w:t xml:space="preserve"> Horná hranica zvýšenej trestnej sadzby nesmie prevyšovať dvadsaťpäť rokov a pri mladistvých trestnú sadzbu uvedenú v </w:t>
      </w:r>
      <w:hyperlink r:id="rId163" w:history="1">
        <w:r w:rsidRPr="003261B2">
          <w:rPr>
            <w:rFonts w:ascii="Times New Roman" w:hAnsi="Times New Roman" w:cs="Times New Roman"/>
            <w:sz w:val="18"/>
            <w:szCs w:val="18"/>
          </w:rPr>
          <w:t>§ 117 ods. 1</w:t>
        </w:r>
      </w:hyperlink>
      <w:r w:rsidRPr="003261B2">
        <w:rPr>
          <w:rFonts w:ascii="Times New Roman" w:hAnsi="Times New Roman" w:cs="Times New Roman"/>
          <w:sz w:val="18"/>
          <w:szCs w:val="18"/>
        </w:rPr>
        <w:t xml:space="preserve"> alebo </w:t>
      </w:r>
      <w:hyperlink r:id="rId164"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Popri treste odňatia slobody možno v rámci úhrnného trestu uložiť aj iný druh trestu, ak by jeho uloženie bolo odôvodnené niektorým zo súdených trestných činov.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súd odsudzuje páchateľa za ďalší čiastkový útok, ktorý tvorí súčasť pokračovacieho trestného činu, za ktorého </w:t>
      </w:r>
      <w:r w:rsidRPr="003261B2">
        <w:rPr>
          <w:rFonts w:ascii="Times New Roman" w:hAnsi="Times New Roman" w:cs="Times New Roman"/>
          <w:sz w:val="18"/>
          <w:szCs w:val="18"/>
        </w:rPr>
        <w:lastRenderedPageBreak/>
        <w:t xml:space="preserve">iný čiastkový útok bol súdom prvého stupňa vyhlásený odsudzujúci rozsudok, ktorý už nadobudol právoplatnosť, zruší v rozsudku skorší výrok o vine o pokračovacom trestnom čine a trestných činoch spáchaných s ním v jednočinnom súbehu, celý výrok o treste, ako aj ďalšie výroky, ktoré majú v uvedenom výroku o vine svoj podklad. Súd pri viazanosti skutkovými zisteniami v zrušenom rozsudku znova rozhodne o vine za pokračovací trestný čin vrátane nového čiastkového útoku, prípadne za trestné činy spáchané s ním v jednočinnom súbehu, ako aj o spoločnom treste za pokračovací trestný čin, ktorý nesmie byť miernejší než trest uložený skorším rozsudkom. Súd prípadne rozhodne tiež o nadväzujúcich výrokoch, ktoré majú podklad vo výroku o vine. Ak je ukladaný trest za viac trestných činov, ustanovenia </w:t>
      </w:r>
      <w:hyperlink r:id="rId165" w:history="1">
        <w:r w:rsidRPr="003261B2">
          <w:rPr>
            <w:rFonts w:ascii="Times New Roman" w:hAnsi="Times New Roman" w:cs="Times New Roman"/>
            <w:sz w:val="18"/>
            <w:szCs w:val="18"/>
          </w:rPr>
          <w:t>odsekov 1</w:t>
        </w:r>
      </w:hyperlink>
      <w:r w:rsidRPr="003261B2">
        <w:rPr>
          <w:rFonts w:ascii="Times New Roman" w:hAnsi="Times New Roman" w:cs="Times New Roman"/>
          <w:sz w:val="18"/>
          <w:szCs w:val="18"/>
        </w:rPr>
        <w:t xml:space="preserve"> a </w:t>
      </w:r>
      <w:hyperlink r:id="rId166"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hyperlink r:id="rId167" w:history="1">
        <w:r w:rsidRPr="003261B2">
          <w:rPr>
            <w:rFonts w:ascii="Times New Roman" w:hAnsi="Times New Roman" w:cs="Times New Roman"/>
            <w:sz w:val="18"/>
            <w:szCs w:val="18"/>
          </w:rPr>
          <w:t>§ 42</w:t>
        </w:r>
      </w:hyperlink>
      <w:r w:rsidRPr="003261B2">
        <w:rPr>
          <w:rFonts w:ascii="Times New Roman" w:hAnsi="Times New Roman" w:cs="Times New Roman"/>
          <w:sz w:val="18"/>
          <w:szCs w:val="18"/>
        </w:rPr>
        <w:t xml:space="preserve"> a </w:t>
      </w:r>
      <w:hyperlink r:id="rId168" w:history="1">
        <w:r w:rsidRPr="003261B2">
          <w:rPr>
            <w:rFonts w:ascii="Times New Roman" w:hAnsi="Times New Roman" w:cs="Times New Roman"/>
            <w:sz w:val="18"/>
            <w:szCs w:val="18"/>
          </w:rPr>
          <w:t>§ 43</w:t>
        </w:r>
      </w:hyperlink>
      <w:r w:rsidRPr="003261B2">
        <w:rPr>
          <w:rFonts w:ascii="Times New Roman" w:hAnsi="Times New Roman" w:cs="Times New Roman"/>
          <w:sz w:val="18"/>
          <w:szCs w:val="18"/>
        </w:rPr>
        <w:t xml:space="preserve"> sa použijú primerane.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Ustanovenie odseku 3 sa nepoužije, ak predchádzajúci rozsudok bol vydaný súdom iného členského štátu Európskej únie.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Súhrnný trest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súd odsudzuje páchateľa za trestný čin, ktorý spáchal skôr, ako bol súdom prvého stupňa vyhlásený odsudzujúci rozsudok za iný jeho trestný čin, uloží mu súhrnný trest podľa zásad na uloženie úhrnného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Spolu s uložením súhrnného trestu súd zruší výrok o treste uloženom páchateľovi skorším rozsudkom, ako aj všetky ďalšie rozhodnutia na tento výrok obsahovo nadväzujúce, ak vzhľadom na zmenu, ku ktorej došlo zrušením, stratili podklad. Súhrnný trest nesmie byť miernejší ako trest uložený skorším rozsudkom. V rámci súhrnného trestu súd uloží trest straty čestných titulov a vyznamenaní, trest straty vojenskej a inej hodnosti, trest prepadnutia majetku, peňažný trest, trest prepadnutia veci, trest zákazu činnosti alebo trest zákazu účasti na verejných podujatiach, ak bol taký trest uložený už skorším rozsudkom a ak tomu nebráni ustanovenie </w:t>
      </w:r>
      <w:hyperlink r:id="rId169" w:history="1">
        <w:r w:rsidRPr="003261B2">
          <w:rPr>
            <w:rFonts w:ascii="Times New Roman" w:hAnsi="Times New Roman" w:cs="Times New Roman"/>
            <w:sz w:val="18"/>
            <w:szCs w:val="18"/>
          </w:rPr>
          <w:t>§ 34 ods. 7</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Ustanovenie o súhrnnom treste sa nepoužije, ak skoršie odsúdenie je takej povahy, že sa na páchateľa hľadí, ako keby nebol odsúdený alebo ak skorší rozsudok bol vydaný súdom iného členského štátu Európskej únie.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Ďalší trest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Ak súd odsudzuje páchateľa za trestný čin, ktorý spáchal predtým, než bol trest uložený skorším rozsudkom vykonaný, a ukladá mu trest rovnakého druhu, nesmie tento trest spolu s doteraz nevykonanou časťou trestu uloženého skorším rozsudkom prevyšovať najvyššiu výmeru dovolenú týmto zákonom pre tento druh trestu. Ak je jedným z týchto trestov trest odňatia slobody, rozumie sa takou najvyššou výmerou doba dvadsiatich piatich rokov alebo trest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Upustenie od súhrnného trestu a ďalšieho trestu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Súd upustí od uloženia súhrnného trestu podľa </w:t>
      </w:r>
      <w:hyperlink r:id="rId170" w:history="1">
        <w:r w:rsidRPr="003261B2">
          <w:rPr>
            <w:rFonts w:ascii="Times New Roman" w:hAnsi="Times New Roman" w:cs="Times New Roman"/>
            <w:sz w:val="18"/>
            <w:szCs w:val="18"/>
          </w:rPr>
          <w:t>§ 42</w:t>
        </w:r>
      </w:hyperlink>
      <w:r w:rsidRPr="003261B2">
        <w:rPr>
          <w:rFonts w:ascii="Times New Roman" w:hAnsi="Times New Roman" w:cs="Times New Roman"/>
          <w:sz w:val="18"/>
          <w:szCs w:val="18"/>
        </w:rPr>
        <w:t xml:space="preserve"> alebo od uloženia ďalšieho trestu podľa </w:t>
      </w:r>
      <w:hyperlink r:id="rId171" w:history="1">
        <w:r w:rsidRPr="003261B2">
          <w:rPr>
            <w:rFonts w:ascii="Times New Roman" w:hAnsi="Times New Roman" w:cs="Times New Roman"/>
            <w:sz w:val="18"/>
            <w:szCs w:val="18"/>
          </w:rPr>
          <w:t>§ 43</w:t>
        </w:r>
      </w:hyperlink>
      <w:r w:rsidRPr="003261B2">
        <w:rPr>
          <w:rFonts w:ascii="Times New Roman" w:hAnsi="Times New Roman" w:cs="Times New Roman"/>
          <w:sz w:val="18"/>
          <w:szCs w:val="18"/>
        </w:rPr>
        <w:t xml:space="preserve">, ak pokladá trest uložený skorším rozsudkom na ochranu spoločnosti a nápravu páchateľa za dostatočný.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Započítanie väzby a trestu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sa viedlo proti páchateľovi trestné stíhanie vo väzbe a dôjde v tomto konaní k jeho odsúdeniu, započíta sa mu doba strávená vo väzbe do uloženého trestu, prípadne do úhrnného trestu alebo súhrnného trestu, ak je vzhľadom na druh uloženého trestu započítanie možné. Rovnako sa postupuje, ak súd upustí od uloženia súhrnného trestu alebo ďalšieho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v rámci trestného stíhania došlo k zadržaniu páchateľa a v tomto konaní dôjde k jeho odsúdeniu, započíta sa mu doba obmedzenia osobnej slobody do uloženého trestu, ak je vzhľadom na druh uloženého trestu započítanie možné.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bol páchateľ súdom alebo iným orgánom potrestaný a došlo k jeho odsúdeniu pre ten istý skutok, započíta sa mu vykonaný trest do uloženého trestu, ak je vzhľadom na druh uloženého trestu započítanie možné. Rovnako postupuje súd, ak páchateľovi uložil úhrnný trest alebo súhrnný trest.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nie je započítanie väzby alebo trestu podľa </w:t>
      </w:r>
      <w:hyperlink r:id="rId172" w:history="1">
        <w:r w:rsidRPr="003261B2">
          <w:rPr>
            <w:rFonts w:ascii="Times New Roman" w:hAnsi="Times New Roman" w:cs="Times New Roman"/>
            <w:sz w:val="18"/>
            <w:szCs w:val="18"/>
          </w:rPr>
          <w:t>odsekov 1 až 3</w:t>
        </w:r>
      </w:hyperlink>
      <w:r w:rsidRPr="003261B2">
        <w:rPr>
          <w:rFonts w:ascii="Times New Roman" w:hAnsi="Times New Roman" w:cs="Times New Roman"/>
          <w:sz w:val="18"/>
          <w:szCs w:val="18"/>
        </w:rPr>
        <w:t xml:space="preserve"> možné, prihliadne súd na túto skutočnosť pri určovaní druhu trestu, prípadne výmery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Podľa rovnakých zásad súd postupuje aj v prípade, ak bol páchateľ vo väzbe v cudzine alebo ak bol potrestaný orgánom cudzieho štátu pre ten istý skutok.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Tretí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lastRenderedPageBreak/>
        <w:tab/>
        <w:t xml:space="preserve">Ukladanie a výkon jednotlivých trestov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odňatia slobody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 odňatia slobody možno uložiť ako trest na určitú dobu, najviac na dvadsaťpäť rokov alebo ako trest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odňatia slobody na doživotie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odňatia slobody na doživotie môže súd uložiť iba za trestný čin, za ktorý to tento zákon v osobitnej časti dovoľuje, a len za podmienok,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uloženie takého trestu vyžaduje účinná ochrana spoločnosti 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nie je nádej, že by páchateľa bolo možné napraviť trestom odňatia slobody na dobu do dvadsaťpäť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súd odsudzuje páchateľa za dokonaný trestný čin úkladnej vraždy podľa </w:t>
      </w:r>
      <w:hyperlink r:id="rId173" w:history="1">
        <w:r w:rsidRPr="003261B2">
          <w:rPr>
            <w:rFonts w:ascii="Times New Roman" w:hAnsi="Times New Roman" w:cs="Times New Roman"/>
            <w:sz w:val="18"/>
            <w:szCs w:val="18"/>
          </w:rPr>
          <w:t>§ 144</w:t>
        </w:r>
      </w:hyperlink>
      <w:r w:rsidRPr="003261B2">
        <w:rPr>
          <w:rFonts w:ascii="Times New Roman" w:hAnsi="Times New Roman" w:cs="Times New Roman"/>
          <w:sz w:val="18"/>
          <w:szCs w:val="18"/>
        </w:rPr>
        <w:t xml:space="preserve">, vraždy podľa </w:t>
      </w:r>
      <w:hyperlink r:id="rId174" w:history="1">
        <w:r w:rsidRPr="003261B2">
          <w:rPr>
            <w:rFonts w:ascii="Times New Roman" w:hAnsi="Times New Roman" w:cs="Times New Roman"/>
            <w:sz w:val="18"/>
            <w:szCs w:val="18"/>
          </w:rPr>
          <w:t>§ 145</w:t>
        </w:r>
      </w:hyperlink>
      <w:r w:rsidRPr="003261B2">
        <w:rPr>
          <w:rFonts w:ascii="Times New Roman" w:hAnsi="Times New Roman" w:cs="Times New Roman"/>
          <w:sz w:val="18"/>
          <w:szCs w:val="18"/>
        </w:rPr>
        <w:t xml:space="preserve">, ublíženia na zdraví podľa </w:t>
      </w:r>
      <w:hyperlink r:id="rId175" w:history="1">
        <w:r w:rsidRPr="003261B2">
          <w:rPr>
            <w:rFonts w:ascii="Times New Roman" w:hAnsi="Times New Roman" w:cs="Times New Roman"/>
            <w:sz w:val="18"/>
            <w:szCs w:val="18"/>
          </w:rPr>
          <w:t>§ 155</w:t>
        </w:r>
      </w:hyperlink>
      <w:r w:rsidRPr="003261B2">
        <w:rPr>
          <w:rFonts w:ascii="Times New Roman" w:hAnsi="Times New Roman" w:cs="Times New Roman"/>
          <w:sz w:val="18"/>
          <w:szCs w:val="18"/>
        </w:rPr>
        <w:t xml:space="preserve">, nedovolenej výroby omamných a psychotropných látok, jedov alebo prekurzorov, ich držanie a obchodovanie s nimi podľa </w:t>
      </w:r>
      <w:hyperlink r:id="rId176" w:history="1">
        <w:r w:rsidRPr="003261B2">
          <w:rPr>
            <w:rFonts w:ascii="Times New Roman" w:hAnsi="Times New Roman" w:cs="Times New Roman"/>
            <w:sz w:val="18"/>
            <w:szCs w:val="18"/>
          </w:rPr>
          <w:t>§ 172 ods. 5, 6, 7</w:t>
        </w:r>
      </w:hyperlink>
      <w:r w:rsidRPr="003261B2">
        <w:rPr>
          <w:rFonts w:ascii="Times New Roman" w:hAnsi="Times New Roman" w:cs="Times New Roman"/>
          <w:sz w:val="18"/>
          <w:szCs w:val="18"/>
        </w:rPr>
        <w:t xml:space="preserve"> alebo </w:t>
      </w:r>
      <w:hyperlink r:id="rId177" w:history="1">
        <w:r w:rsidRPr="003261B2">
          <w:rPr>
            <w:rFonts w:ascii="Times New Roman" w:hAnsi="Times New Roman" w:cs="Times New Roman"/>
            <w:sz w:val="18"/>
            <w:szCs w:val="18"/>
          </w:rPr>
          <w:t>8</w:t>
        </w:r>
      </w:hyperlink>
      <w:r w:rsidRPr="003261B2">
        <w:rPr>
          <w:rFonts w:ascii="Times New Roman" w:hAnsi="Times New Roman" w:cs="Times New Roman"/>
          <w:sz w:val="18"/>
          <w:szCs w:val="18"/>
        </w:rPr>
        <w:t xml:space="preserve">, obchodovania s ľuďmi podľa </w:t>
      </w:r>
      <w:hyperlink r:id="rId178" w:history="1">
        <w:r w:rsidRPr="003261B2">
          <w:rPr>
            <w:rFonts w:ascii="Times New Roman" w:hAnsi="Times New Roman" w:cs="Times New Roman"/>
            <w:sz w:val="18"/>
            <w:szCs w:val="18"/>
          </w:rPr>
          <w:t>§ 179</w:t>
        </w:r>
      </w:hyperlink>
      <w:r w:rsidRPr="003261B2">
        <w:rPr>
          <w:rFonts w:ascii="Times New Roman" w:hAnsi="Times New Roman" w:cs="Times New Roman"/>
          <w:sz w:val="18"/>
          <w:szCs w:val="18"/>
        </w:rPr>
        <w:t xml:space="preserve">, zverenia dieťaťa do moci iného podľa </w:t>
      </w:r>
      <w:hyperlink r:id="rId179" w:history="1">
        <w:r w:rsidRPr="003261B2">
          <w:rPr>
            <w:rFonts w:ascii="Times New Roman" w:hAnsi="Times New Roman" w:cs="Times New Roman"/>
            <w:sz w:val="18"/>
            <w:szCs w:val="18"/>
          </w:rPr>
          <w:t>§ 180 ods. 2</w:t>
        </w:r>
      </w:hyperlink>
      <w:r w:rsidRPr="003261B2">
        <w:rPr>
          <w:rFonts w:ascii="Times New Roman" w:hAnsi="Times New Roman" w:cs="Times New Roman"/>
          <w:sz w:val="18"/>
          <w:szCs w:val="18"/>
        </w:rPr>
        <w:t xml:space="preserve"> alebo 3 alebo podľa </w:t>
      </w:r>
      <w:hyperlink r:id="rId180" w:history="1">
        <w:r w:rsidRPr="003261B2">
          <w:rPr>
            <w:rFonts w:ascii="Times New Roman" w:hAnsi="Times New Roman" w:cs="Times New Roman"/>
            <w:sz w:val="18"/>
            <w:szCs w:val="18"/>
          </w:rPr>
          <w:t>§ 181</w:t>
        </w:r>
      </w:hyperlink>
      <w:r w:rsidRPr="003261B2">
        <w:rPr>
          <w:rFonts w:ascii="Times New Roman" w:hAnsi="Times New Roman" w:cs="Times New Roman"/>
          <w:sz w:val="18"/>
          <w:szCs w:val="18"/>
        </w:rPr>
        <w:t xml:space="preserve">, brania rukojemníka podľa </w:t>
      </w:r>
      <w:hyperlink r:id="rId181" w:history="1">
        <w:r w:rsidRPr="003261B2">
          <w:rPr>
            <w:rFonts w:ascii="Times New Roman" w:hAnsi="Times New Roman" w:cs="Times New Roman"/>
            <w:sz w:val="18"/>
            <w:szCs w:val="18"/>
          </w:rPr>
          <w:t>§ 185</w:t>
        </w:r>
      </w:hyperlink>
      <w:r w:rsidRPr="003261B2">
        <w:rPr>
          <w:rFonts w:ascii="Times New Roman" w:hAnsi="Times New Roman" w:cs="Times New Roman"/>
          <w:sz w:val="18"/>
          <w:szCs w:val="18"/>
        </w:rPr>
        <w:t xml:space="preserve">, zavlečenia do cudziny podľa </w:t>
      </w:r>
      <w:hyperlink r:id="rId182" w:history="1">
        <w:r w:rsidRPr="003261B2">
          <w:rPr>
            <w:rFonts w:ascii="Times New Roman" w:hAnsi="Times New Roman" w:cs="Times New Roman"/>
            <w:sz w:val="18"/>
            <w:szCs w:val="18"/>
          </w:rPr>
          <w:t>§ 187</w:t>
        </w:r>
      </w:hyperlink>
      <w:r w:rsidRPr="003261B2">
        <w:rPr>
          <w:rFonts w:ascii="Times New Roman" w:hAnsi="Times New Roman" w:cs="Times New Roman"/>
          <w:sz w:val="18"/>
          <w:szCs w:val="18"/>
        </w:rPr>
        <w:t xml:space="preserve">, lúpeže podľa </w:t>
      </w:r>
      <w:hyperlink r:id="rId183" w:history="1">
        <w:r w:rsidRPr="003261B2">
          <w:rPr>
            <w:rFonts w:ascii="Times New Roman" w:hAnsi="Times New Roman" w:cs="Times New Roman"/>
            <w:sz w:val="18"/>
            <w:szCs w:val="18"/>
          </w:rPr>
          <w:t>§ 188</w:t>
        </w:r>
      </w:hyperlink>
      <w:r w:rsidRPr="003261B2">
        <w:rPr>
          <w:rFonts w:ascii="Times New Roman" w:hAnsi="Times New Roman" w:cs="Times New Roman"/>
          <w:sz w:val="18"/>
          <w:szCs w:val="18"/>
        </w:rPr>
        <w:t xml:space="preserve">, vydierania podľa </w:t>
      </w:r>
      <w:hyperlink r:id="rId184" w:history="1">
        <w:r w:rsidRPr="003261B2">
          <w:rPr>
            <w:rFonts w:ascii="Times New Roman" w:hAnsi="Times New Roman" w:cs="Times New Roman"/>
            <w:sz w:val="18"/>
            <w:szCs w:val="18"/>
          </w:rPr>
          <w:t>§ 189 ods. 2</w:t>
        </w:r>
      </w:hyperlink>
      <w:r w:rsidRPr="003261B2">
        <w:rPr>
          <w:rFonts w:ascii="Times New Roman" w:hAnsi="Times New Roman" w:cs="Times New Roman"/>
          <w:sz w:val="18"/>
          <w:szCs w:val="18"/>
        </w:rPr>
        <w:t xml:space="preserve">, 3 alebo 4, hrubého nátlaku podľa </w:t>
      </w:r>
      <w:hyperlink r:id="rId185" w:history="1">
        <w:r w:rsidRPr="003261B2">
          <w:rPr>
            <w:rFonts w:ascii="Times New Roman" w:hAnsi="Times New Roman" w:cs="Times New Roman"/>
            <w:sz w:val="18"/>
            <w:szCs w:val="18"/>
          </w:rPr>
          <w:t>§ 190</w:t>
        </w:r>
      </w:hyperlink>
      <w:r w:rsidRPr="003261B2">
        <w:rPr>
          <w:rFonts w:ascii="Times New Roman" w:hAnsi="Times New Roman" w:cs="Times New Roman"/>
          <w:sz w:val="18"/>
          <w:szCs w:val="18"/>
        </w:rPr>
        <w:t xml:space="preserve"> alebo </w:t>
      </w:r>
      <w:hyperlink r:id="rId186" w:history="1">
        <w:r w:rsidRPr="003261B2">
          <w:rPr>
            <w:rFonts w:ascii="Times New Roman" w:hAnsi="Times New Roman" w:cs="Times New Roman"/>
            <w:sz w:val="18"/>
            <w:szCs w:val="18"/>
          </w:rPr>
          <w:t>§ 191 ods. 2</w:t>
        </w:r>
      </w:hyperlink>
      <w:r w:rsidRPr="003261B2">
        <w:rPr>
          <w:rFonts w:ascii="Times New Roman" w:hAnsi="Times New Roman" w:cs="Times New Roman"/>
          <w:sz w:val="18"/>
          <w:szCs w:val="18"/>
        </w:rPr>
        <w:t xml:space="preserve">, 3 alebo 4, znásilnenia podľa </w:t>
      </w:r>
      <w:hyperlink r:id="rId187" w:history="1">
        <w:r w:rsidRPr="003261B2">
          <w:rPr>
            <w:rFonts w:ascii="Times New Roman" w:hAnsi="Times New Roman" w:cs="Times New Roman"/>
            <w:sz w:val="18"/>
            <w:szCs w:val="18"/>
          </w:rPr>
          <w:t>§ 199</w:t>
        </w:r>
      </w:hyperlink>
      <w:r w:rsidRPr="003261B2">
        <w:rPr>
          <w:rFonts w:ascii="Times New Roman" w:hAnsi="Times New Roman" w:cs="Times New Roman"/>
          <w:sz w:val="18"/>
          <w:szCs w:val="18"/>
        </w:rPr>
        <w:t xml:space="preserve">, sexuálneho násilia podľa </w:t>
      </w:r>
      <w:hyperlink r:id="rId188" w:history="1">
        <w:r w:rsidRPr="003261B2">
          <w:rPr>
            <w:rFonts w:ascii="Times New Roman" w:hAnsi="Times New Roman" w:cs="Times New Roman"/>
            <w:sz w:val="18"/>
            <w:szCs w:val="18"/>
          </w:rPr>
          <w:t>§ 200</w:t>
        </w:r>
      </w:hyperlink>
      <w:r w:rsidRPr="003261B2">
        <w:rPr>
          <w:rFonts w:ascii="Times New Roman" w:hAnsi="Times New Roman" w:cs="Times New Roman"/>
          <w:sz w:val="18"/>
          <w:szCs w:val="18"/>
        </w:rPr>
        <w:t xml:space="preserve">, sexuálneho zneužívania podľa </w:t>
      </w:r>
      <w:hyperlink r:id="rId189" w:history="1">
        <w:r w:rsidRPr="003261B2">
          <w:rPr>
            <w:rFonts w:ascii="Times New Roman" w:hAnsi="Times New Roman" w:cs="Times New Roman"/>
            <w:sz w:val="18"/>
            <w:szCs w:val="18"/>
          </w:rPr>
          <w:t>§ 201 ods. 2</w:t>
        </w:r>
      </w:hyperlink>
      <w:r w:rsidRPr="003261B2">
        <w:rPr>
          <w:rFonts w:ascii="Times New Roman" w:hAnsi="Times New Roman" w:cs="Times New Roman"/>
          <w:sz w:val="18"/>
          <w:szCs w:val="18"/>
        </w:rPr>
        <w:t xml:space="preserve">, 3 alebo 4, týrania blízkej osoby a zverenej osoby podľa </w:t>
      </w:r>
      <w:hyperlink r:id="rId190" w:history="1">
        <w:r w:rsidRPr="003261B2">
          <w:rPr>
            <w:rFonts w:ascii="Times New Roman" w:hAnsi="Times New Roman" w:cs="Times New Roman"/>
            <w:sz w:val="18"/>
            <w:szCs w:val="18"/>
          </w:rPr>
          <w:t>§ 208</w:t>
        </w:r>
      </w:hyperlink>
      <w:r w:rsidRPr="003261B2">
        <w:rPr>
          <w:rFonts w:ascii="Times New Roman" w:hAnsi="Times New Roman" w:cs="Times New Roman"/>
          <w:sz w:val="18"/>
          <w:szCs w:val="18"/>
        </w:rPr>
        <w:t xml:space="preserve">, všeobecného ohrozenia podľa </w:t>
      </w:r>
      <w:hyperlink r:id="rId191" w:history="1">
        <w:r w:rsidRPr="003261B2">
          <w:rPr>
            <w:rFonts w:ascii="Times New Roman" w:hAnsi="Times New Roman" w:cs="Times New Roman"/>
            <w:sz w:val="18"/>
            <w:szCs w:val="18"/>
          </w:rPr>
          <w:t>§ 284</w:t>
        </w:r>
      </w:hyperlink>
      <w:r w:rsidRPr="003261B2">
        <w:rPr>
          <w:rFonts w:ascii="Times New Roman" w:hAnsi="Times New Roman" w:cs="Times New Roman"/>
          <w:sz w:val="18"/>
          <w:szCs w:val="18"/>
        </w:rPr>
        <w:t xml:space="preserve">, ohrozenia bezpečnosti vzdušného dopravného prostriedku a lode podľa </w:t>
      </w:r>
      <w:hyperlink r:id="rId192" w:history="1">
        <w:r w:rsidRPr="003261B2">
          <w:rPr>
            <w:rFonts w:ascii="Times New Roman" w:hAnsi="Times New Roman" w:cs="Times New Roman"/>
            <w:sz w:val="18"/>
            <w:szCs w:val="18"/>
          </w:rPr>
          <w:t>§ 291</w:t>
        </w:r>
      </w:hyperlink>
      <w:r w:rsidRPr="003261B2">
        <w:rPr>
          <w:rFonts w:ascii="Times New Roman" w:hAnsi="Times New Roman" w:cs="Times New Roman"/>
          <w:sz w:val="18"/>
          <w:szCs w:val="18"/>
        </w:rPr>
        <w:t xml:space="preserve">, zavlečenia vzdušného dopravného prostriedku do cudziny podľa </w:t>
      </w:r>
      <w:hyperlink r:id="rId193" w:history="1">
        <w:r w:rsidRPr="003261B2">
          <w:rPr>
            <w:rFonts w:ascii="Times New Roman" w:hAnsi="Times New Roman" w:cs="Times New Roman"/>
            <w:sz w:val="18"/>
            <w:szCs w:val="18"/>
          </w:rPr>
          <w:t>§ 293</w:t>
        </w:r>
      </w:hyperlink>
      <w:r w:rsidRPr="003261B2">
        <w:rPr>
          <w:rFonts w:ascii="Times New Roman" w:hAnsi="Times New Roman" w:cs="Times New Roman"/>
          <w:sz w:val="18"/>
          <w:szCs w:val="18"/>
        </w:rPr>
        <w:t xml:space="preserve">, založenia, zosnovania a podporovania zločineckej skupiny podľa </w:t>
      </w:r>
      <w:hyperlink r:id="rId194" w:history="1">
        <w:r w:rsidRPr="003261B2">
          <w:rPr>
            <w:rFonts w:ascii="Times New Roman" w:hAnsi="Times New Roman" w:cs="Times New Roman"/>
            <w:sz w:val="18"/>
            <w:szCs w:val="18"/>
          </w:rPr>
          <w:t>§ 296</w:t>
        </w:r>
      </w:hyperlink>
      <w:r w:rsidRPr="003261B2">
        <w:rPr>
          <w:rFonts w:ascii="Times New Roman" w:hAnsi="Times New Roman" w:cs="Times New Roman"/>
          <w:sz w:val="18"/>
          <w:szCs w:val="18"/>
        </w:rPr>
        <w:t xml:space="preserve">, založenia, zosnovania a podporovania teroristickej skupiny podľa </w:t>
      </w:r>
      <w:hyperlink r:id="rId195" w:history="1">
        <w:r w:rsidRPr="003261B2">
          <w:rPr>
            <w:rFonts w:ascii="Times New Roman" w:hAnsi="Times New Roman" w:cs="Times New Roman"/>
            <w:sz w:val="18"/>
            <w:szCs w:val="18"/>
          </w:rPr>
          <w:t>§ 297</w:t>
        </w:r>
      </w:hyperlink>
      <w:r w:rsidRPr="003261B2">
        <w:rPr>
          <w:rFonts w:ascii="Times New Roman" w:hAnsi="Times New Roman" w:cs="Times New Roman"/>
          <w:sz w:val="18"/>
          <w:szCs w:val="18"/>
        </w:rPr>
        <w:t xml:space="preserve">, teroru podľa </w:t>
      </w:r>
      <w:hyperlink r:id="rId196" w:history="1">
        <w:r w:rsidRPr="003261B2">
          <w:rPr>
            <w:rFonts w:ascii="Times New Roman" w:hAnsi="Times New Roman" w:cs="Times New Roman"/>
            <w:sz w:val="18"/>
            <w:szCs w:val="18"/>
          </w:rPr>
          <w:t>§ 313</w:t>
        </w:r>
      </w:hyperlink>
      <w:r w:rsidRPr="003261B2">
        <w:rPr>
          <w:rFonts w:ascii="Times New Roman" w:hAnsi="Times New Roman" w:cs="Times New Roman"/>
          <w:sz w:val="18"/>
          <w:szCs w:val="18"/>
        </w:rPr>
        <w:t xml:space="preserve"> alebo </w:t>
      </w:r>
      <w:hyperlink r:id="rId197" w:history="1">
        <w:r w:rsidRPr="003261B2">
          <w:rPr>
            <w:rFonts w:ascii="Times New Roman" w:hAnsi="Times New Roman" w:cs="Times New Roman"/>
            <w:sz w:val="18"/>
            <w:szCs w:val="18"/>
          </w:rPr>
          <w:t>§ 314</w:t>
        </w:r>
      </w:hyperlink>
      <w:r w:rsidRPr="003261B2">
        <w:rPr>
          <w:rFonts w:ascii="Times New Roman" w:hAnsi="Times New Roman" w:cs="Times New Roman"/>
          <w:sz w:val="18"/>
          <w:szCs w:val="18"/>
        </w:rPr>
        <w:t xml:space="preserve">, násilného prekročenia štátnej hranice podľa </w:t>
      </w:r>
      <w:hyperlink r:id="rId198" w:history="1">
        <w:r w:rsidRPr="003261B2">
          <w:rPr>
            <w:rFonts w:ascii="Times New Roman" w:hAnsi="Times New Roman" w:cs="Times New Roman"/>
            <w:sz w:val="18"/>
            <w:szCs w:val="18"/>
          </w:rPr>
          <w:t>§ 354 ods. 2</w:t>
        </w:r>
      </w:hyperlink>
      <w:r w:rsidRPr="003261B2">
        <w:rPr>
          <w:rFonts w:ascii="Times New Roman" w:hAnsi="Times New Roman" w:cs="Times New Roman"/>
          <w:sz w:val="18"/>
          <w:szCs w:val="18"/>
        </w:rPr>
        <w:t xml:space="preserve">, 3 alebo 4, </w:t>
      </w:r>
      <w:proofErr w:type="spellStart"/>
      <w:r w:rsidRPr="003261B2">
        <w:rPr>
          <w:rFonts w:ascii="Times New Roman" w:hAnsi="Times New Roman" w:cs="Times New Roman"/>
          <w:sz w:val="18"/>
          <w:szCs w:val="18"/>
        </w:rPr>
        <w:t>prevádzačstva</w:t>
      </w:r>
      <w:proofErr w:type="spellEnd"/>
      <w:r w:rsidRPr="003261B2">
        <w:rPr>
          <w:rFonts w:ascii="Times New Roman" w:hAnsi="Times New Roman" w:cs="Times New Roman"/>
          <w:sz w:val="18"/>
          <w:szCs w:val="18"/>
        </w:rPr>
        <w:t xml:space="preserve"> podľa </w:t>
      </w:r>
      <w:hyperlink r:id="rId199" w:history="1">
        <w:r w:rsidRPr="003261B2">
          <w:rPr>
            <w:rFonts w:ascii="Times New Roman" w:hAnsi="Times New Roman" w:cs="Times New Roman"/>
            <w:sz w:val="18"/>
            <w:szCs w:val="18"/>
          </w:rPr>
          <w:t>§ 355 ods. 3</w:t>
        </w:r>
      </w:hyperlink>
      <w:r w:rsidRPr="003261B2">
        <w:rPr>
          <w:rFonts w:ascii="Times New Roman" w:hAnsi="Times New Roman" w:cs="Times New Roman"/>
          <w:sz w:val="18"/>
          <w:szCs w:val="18"/>
        </w:rPr>
        <w:t xml:space="preserve">, 4 alebo 5, výroby detskej pornografie podľa </w:t>
      </w:r>
      <w:hyperlink r:id="rId200" w:history="1">
        <w:r w:rsidRPr="003261B2">
          <w:rPr>
            <w:rFonts w:ascii="Times New Roman" w:hAnsi="Times New Roman" w:cs="Times New Roman"/>
            <w:sz w:val="18"/>
            <w:szCs w:val="18"/>
          </w:rPr>
          <w:t>§ 368</w:t>
        </w:r>
      </w:hyperlink>
      <w:r w:rsidRPr="003261B2">
        <w:rPr>
          <w:rFonts w:ascii="Times New Roman" w:hAnsi="Times New Roman" w:cs="Times New Roman"/>
          <w:sz w:val="18"/>
          <w:szCs w:val="18"/>
        </w:rPr>
        <w:t xml:space="preserve">, </w:t>
      </w:r>
      <w:proofErr w:type="spellStart"/>
      <w:r w:rsidRPr="003261B2">
        <w:rPr>
          <w:rFonts w:ascii="Times New Roman" w:hAnsi="Times New Roman" w:cs="Times New Roman"/>
          <w:sz w:val="18"/>
          <w:szCs w:val="18"/>
        </w:rPr>
        <w:t>genocídia</w:t>
      </w:r>
      <w:proofErr w:type="spellEnd"/>
      <w:r w:rsidRPr="003261B2">
        <w:rPr>
          <w:rFonts w:ascii="Times New Roman" w:hAnsi="Times New Roman" w:cs="Times New Roman"/>
          <w:sz w:val="18"/>
          <w:szCs w:val="18"/>
        </w:rPr>
        <w:t xml:space="preserve"> podľa </w:t>
      </w:r>
      <w:hyperlink r:id="rId201" w:history="1">
        <w:r w:rsidRPr="003261B2">
          <w:rPr>
            <w:rFonts w:ascii="Times New Roman" w:hAnsi="Times New Roman" w:cs="Times New Roman"/>
            <w:sz w:val="18"/>
            <w:szCs w:val="18"/>
          </w:rPr>
          <w:t>§ 418</w:t>
        </w:r>
      </w:hyperlink>
      <w:r w:rsidRPr="003261B2">
        <w:rPr>
          <w:rFonts w:ascii="Times New Roman" w:hAnsi="Times New Roman" w:cs="Times New Roman"/>
          <w:sz w:val="18"/>
          <w:szCs w:val="18"/>
        </w:rPr>
        <w:t xml:space="preserve">, teroristického útoku podľa </w:t>
      </w:r>
      <w:hyperlink r:id="rId202" w:history="1">
        <w:r w:rsidRPr="003261B2">
          <w:rPr>
            <w:rFonts w:ascii="Times New Roman" w:hAnsi="Times New Roman" w:cs="Times New Roman"/>
            <w:sz w:val="18"/>
            <w:szCs w:val="18"/>
          </w:rPr>
          <w:t>§ 419</w:t>
        </w:r>
      </w:hyperlink>
      <w:r w:rsidRPr="003261B2">
        <w:rPr>
          <w:rFonts w:ascii="Times New Roman" w:hAnsi="Times New Roman" w:cs="Times New Roman"/>
          <w:sz w:val="18"/>
          <w:szCs w:val="18"/>
        </w:rPr>
        <w:t xml:space="preserve">, niektorých foriem účasti na terorizme podľa </w:t>
      </w:r>
      <w:hyperlink r:id="rId203" w:history="1">
        <w:r w:rsidRPr="003261B2">
          <w:rPr>
            <w:rFonts w:ascii="Times New Roman" w:hAnsi="Times New Roman" w:cs="Times New Roman"/>
            <w:sz w:val="18"/>
            <w:szCs w:val="18"/>
          </w:rPr>
          <w:t>§ 419b</w:t>
        </w:r>
      </w:hyperlink>
      <w:r w:rsidRPr="003261B2">
        <w:rPr>
          <w:rFonts w:ascii="Times New Roman" w:hAnsi="Times New Roman" w:cs="Times New Roman"/>
          <w:sz w:val="18"/>
          <w:szCs w:val="18"/>
        </w:rPr>
        <w:t xml:space="preserve">, financovania terorizmu podľa </w:t>
      </w:r>
      <w:hyperlink r:id="rId204" w:history="1">
        <w:r w:rsidRPr="003261B2">
          <w:rPr>
            <w:rFonts w:ascii="Times New Roman" w:hAnsi="Times New Roman" w:cs="Times New Roman"/>
            <w:sz w:val="18"/>
            <w:szCs w:val="18"/>
          </w:rPr>
          <w:t>§ 419c</w:t>
        </w:r>
      </w:hyperlink>
      <w:r w:rsidRPr="003261B2">
        <w:rPr>
          <w:rFonts w:ascii="Times New Roman" w:hAnsi="Times New Roman" w:cs="Times New Roman"/>
          <w:sz w:val="18"/>
          <w:szCs w:val="18"/>
        </w:rPr>
        <w:t xml:space="preserve">, cestovania na účel terorizmu podľa </w:t>
      </w:r>
      <w:hyperlink r:id="rId205" w:history="1">
        <w:r w:rsidRPr="003261B2">
          <w:rPr>
            <w:rFonts w:ascii="Times New Roman" w:hAnsi="Times New Roman" w:cs="Times New Roman"/>
            <w:sz w:val="18"/>
            <w:szCs w:val="18"/>
          </w:rPr>
          <w:t>§ 419d</w:t>
        </w:r>
      </w:hyperlink>
      <w:r w:rsidRPr="003261B2">
        <w:rPr>
          <w:rFonts w:ascii="Times New Roman" w:hAnsi="Times New Roman" w:cs="Times New Roman"/>
          <w:sz w:val="18"/>
          <w:szCs w:val="18"/>
        </w:rPr>
        <w:t xml:space="preserve"> alebo neľudskosti podľa </w:t>
      </w:r>
      <w:hyperlink r:id="rId206" w:history="1">
        <w:r w:rsidRPr="003261B2">
          <w:rPr>
            <w:rFonts w:ascii="Times New Roman" w:hAnsi="Times New Roman" w:cs="Times New Roman"/>
            <w:sz w:val="18"/>
            <w:szCs w:val="18"/>
          </w:rPr>
          <w:t>§ 425</w:t>
        </w:r>
      </w:hyperlink>
      <w:r w:rsidRPr="003261B2">
        <w:rPr>
          <w:rFonts w:ascii="Times New Roman" w:hAnsi="Times New Roman" w:cs="Times New Roman"/>
          <w:sz w:val="18"/>
          <w:szCs w:val="18"/>
        </w:rPr>
        <w:t xml:space="preserve">, ktorý už bol za takéto trestné činy, hoci aj v štádiu pokusu, dvakrát potrestaný nepodmienečným trestom odňatia slobody, uloží mu trest odňatia slobody na doživotie, ak sú splnené podmienky uvedené v </w:t>
      </w:r>
      <w:hyperlink r:id="rId207" w:history="1">
        <w:r w:rsidRPr="003261B2">
          <w:rPr>
            <w:rFonts w:ascii="Times New Roman" w:hAnsi="Times New Roman" w:cs="Times New Roman"/>
            <w:sz w:val="18"/>
            <w:szCs w:val="18"/>
          </w:rPr>
          <w:t>odseku 1 písm. a)</w:t>
        </w:r>
      </w:hyperlink>
      <w:r w:rsidRPr="003261B2">
        <w:rPr>
          <w:rFonts w:ascii="Times New Roman" w:hAnsi="Times New Roman" w:cs="Times New Roman"/>
          <w:sz w:val="18"/>
          <w:szCs w:val="18"/>
        </w:rPr>
        <w:t xml:space="preserve"> a </w:t>
      </w:r>
      <w:hyperlink r:id="rId208" w:history="1">
        <w:r w:rsidRPr="003261B2">
          <w:rPr>
            <w:rFonts w:ascii="Times New Roman" w:hAnsi="Times New Roman" w:cs="Times New Roman"/>
            <w:sz w:val="18"/>
            <w:szCs w:val="18"/>
          </w:rPr>
          <w:t>b)</w:t>
        </w:r>
      </w:hyperlink>
      <w:r w:rsidRPr="003261B2">
        <w:rPr>
          <w:rFonts w:ascii="Times New Roman" w:hAnsi="Times New Roman" w:cs="Times New Roman"/>
          <w:sz w:val="18"/>
          <w:szCs w:val="18"/>
        </w:rPr>
        <w:t xml:space="preserve">; inak mu uloží trest odňatia slobody na dvadsaťpäť rokov, ak tomu nebránia okolnosti hodné osobitného zreteľa. Súd však nemôže takému páchateľovi uložiť trest odňatia slobody pod dvadsať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Vonkajšia diferenciácia výkonu trestu odňatia slobody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odňatia slobody sa vykonáva diferencovane v ústavoch na výkon trestu odňatia slobody (ďalej len „ústav na výkon trestu“)minimálneho, stredného alebo maximálneho stupňa stráženia.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zaradí páchateľa na výkon trestu odňatia slobody spravidla do ústavu na výkon trestu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 minimálnym stupňom stráženia, ak v posledných desiatich rokoch pred spáchaním trestného činu nebol vo výkone trestu odňatia slobody, ktorý mu bol uložený za úmyselný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so stredným stupňom stráženia, ak v posledných desiatich rokoch pred spáchaním trestného činu bol vo výkone trestu odňatia slobody, ktorý mu bol uložený za úmyselný trestný čin; na predchádzajúce odsúdenie sa však neprihliadne, ak sa na páchateľa hľadí, ako keby nebol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Do ústavu na výkon trestu s maximálnym stupňom stráženia zaradí súd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páchateľa, ktorému uložil trest odňatia slobody na doživotie,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páchateľa obzvlášť závažného zločinu.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Súd môže zaradiť páchateľa aj do ústavu na výkon trestu iného stupňa stráženia, než do ktorého má byť podľa </w:t>
      </w:r>
      <w:hyperlink r:id="rId209"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zaradený, ak má so zreteľom na závažnosť trestného činu a mieru narušenia páchateľa za to, že v ústave na výkon trestu iného stupňa stráženia bude jeho náprava lepšie zaručená. Takto môže do ústavu na výkon trestu minimálneho stupňa stráženia zaradiť páchateľa aj vtedy, ak bol v posledných desiatich rokoch pred spáchaním trestného činu vo výkone trestu za úmyselný prečin. Nemôže však do ústavu na výkon trestu s minimálnym alebo stredným stupňom stráženia zaradiť páchateľa, ktorému bol uložený trest odňatia slobody na doživotie, alebo páchateľa obzvlášť závažného zločinu, ktorému bol uložený trest odňatia slobody prevyšujúci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(5) Pri zaradení páchateľa do ústavu na výkon trestu minimálneho, stredného alebo maximálneho stupňa stráženia nie je súd viazaný ustanoveniami </w:t>
      </w:r>
      <w:hyperlink r:id="rId210" w:history="1">
        <w:r w:rsidRPr="003261B2">
          <w:rPr>
            <w:rFonts w:ascii="Times New Roman" w:hAnsi="Times New Roman" w:cs="Times New Roman"/>
            <w:sz w:val="18"/>
            <w:szCs w:val="18"/>
          </w:rPr>
          <w:t>odsekov 2</w:t>
        </w:r>
      </w:hyperlink>
      <w:r w:rsidRPr="003261B2">
        <w:rPr>
          <w:rFonts w:ascii="Times New Roman" w:hAnsi="Times New Roman" w:cs="Times New Roman"/>
          <w:sz w:val="18"/>
          <w:szCs w:val="18"/>
        </w:rPr>
        <w:t xml:space="preserve"> a </w:t>
      </w:r>
      <w:hyperlink r:id="rId211"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ani vtedy, ak schvaľuje dohodu o uznaní viny a prijatí trestu alebo zníži trest pod dolnú hranicu trestnej sadzby podľa </w:t>
      </w:r>
      <w:hyperlink r:id="rId212" w:history="1">
        <w:r w:rsidRPr="003261B2">
          <w:rPr>
            <w:rFonts w:ascii="Times New Roman" w:hAnsi="Times New Roman" w:cs="Times New Roman"/>
            <w:sz w:val="18"/>
            <w:szCs w:val="18"/>
          </w:rPr>
          <w:t>§ 39 ods. 2 písm. b)</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Podmienečný odklad výkonu trestu odňatia slobody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môže podmienečne odložiť výkon trestu odňatia slobody neprevyšujúceho dva roky,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vzhľadom na osobu páchateľa, najmä s prihliadnutím na jeho doterajší život a prostredie, v ktorom žije a pracuje, a na okolnosti prípadu, má dôvodne za to, že na zabezpečenie ochrany spoločnosti a nápravu páchateľa výkon trestu odňatia slobody nie je nevyhnutný,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prijme záruku za nápravu páchateľa a ak vzhľadom na výchovný vplyv toho, kto záruku ponúkol, má za to, že výkon trestu odňatia slobody nie je nevyhnutný.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Ustanovenie </w:t>
      </w:r>
      <w:hyperlink r:id="rId21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nepoužije, ak súd odsudzuje páchateľa za úmyselný trestný čin spáchaný v skúšobnej dobe podmienečného odsúdenia alebo v skúšobnej dobe podmienečného prepustenia z výkonu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Pri povolení podmienečného odkladu výkonu trestu odňatia slobody určí súd skúšobnú dobu na jeden rok až päť rokov. Skúšobná doba začína plynúť dňom nasledujúcim po dni nadobudnutia právoplatnosti rozsudku. Skúšobná doba neplynie počas výkonu nepodmienečného trestu odňatia slobody a počas výkonu väzby.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V rámci povolenia podmienečného odkladu výkonu trestu odňatia slobody môže súd páchateľovi uložiť povinnosť, aby v skúšobnej dobe podľa svojich schopností nahradil škodu spôsobenú trestným činom alebo zaplatil dlh alebo zameškané výživné.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Skúšobná doba, ktorá už uplynula, sa započítava do skúšobnej doby nanovo určenej pri povolení podmienečného odkladu výkonu trestu odňatia slobody uloženého za ten istý skutok, alebo do skúšobnej doby určenej pri uložení súhrnného trestu alebo spoločného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odsúdený viedol v skúšobnej dobe riadny život a splnil povinnosť nahradiť škodu spôsobenú trestným činom alebo zaplatiť dlh alebo zameškané výživné, ak boli uložené, súd vysloví, že sa osvedčil; inak rozhodne, a to prípadne už v priebehu skúšobnej doby, že sa trest odňatia slobody vykoná. Rovnako súd postupuje aj v prípade iných obmedzení alebo povinností podľa § 51 ods. 3 a 4, ak boli uložené. Ak sa odsúdený nachádza vo výkone trestu odňatia slobody, súd rozhodne tak, aby výkony trestov odňatia slobody nasledovali plynule za sebou. Výnimočne môže súd vzhľadom na okolnosti prípadu ponechať podmienečné odsúdenie v platnosti, hoci odsúdený konaním spáchaným v skúšobnej dobe dal príčinu na nariadenie výkonu trestu, a súčasne môže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ustanoviť nad odsúdeným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a uložiť doteraz neuložené primerané obmedzenia alebo primerané povinnosti uvedené v § 51 ods. 3 a 4 smerujúce k tomu, aby viedol riadny život,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primerane predĺžiť skúšobnú dobu, nie však viac ako o dva roky, pričom nesmie prekročiť hornú hranicu skúšobnej doby ustanovenej v odseku 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Ak súd do roka od uplynutia skúšobnej doby neurobil rozhodnutie podľa </w:t>
      </w:r>
      <w:hyperlink r:id="rId214" w:history="1">
        <w:r w:rsidRPr="003261B2">
          <w:rPr>
            <w:rFonts w:ascii="Times New Roman" w:hAnsi="Times New Roman" w:cs="Times New Roman"/>
            <w:sz w:val="18"/>
            <w:szCs w:val="18"/>
          </w:rPr>
          <w:t>odseku 4</w:t>
        </w:r>
      </w:hyperlink>
      <w:r w:rsidRPr="003261B2">
        <w:rPr>
          <w:rFonts w:ascii="Times New Roman" w:hAnsi="Times New Roman" w:cs="Times New Roman"/>
          <w:sz w:val="18"/>
          <w:szCs w:val="18"/>
        </w:rPr>
        <w:t xml:space="preserve"> bez toho, že by odsúdený mal na tom vinu, má sa za to, že sa odsúdený osvedčil.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Rovnako sa má za to, že sa odsúdený osvedčil, ak súd do dvoch rokov od uplynutia skúšobnej doby neurobil rozhodnutie podľa </w:t>
      </w:r>
      <w:hyperlink r:id="rId215" w:history="1">
        <w:r w:rsidRPr="003261B2">
          <w:rPr>
            <w:rFonts w:ascii="Times New Roman" w:hAnsi="Times New Roman" w:cs="Times New Roman"/>
            <w:sz w:val="18"/>
            <w:szCs w:val="18"/>
          </w:rPr>
          <w:t>odseku 4</w:t>
        </w:r>
      </w:hyperlink>
      <w:r w:rsidRPr="003261B2">
        <w:rPr>
          <w:rFonts w:ascii="Times New Roman" w:hAnsi="Times New Roman" w:cs="Times New Roman"/>
          <w:sz w:val="18"/>
          <w:szCs w:val="18"/>
        </w:rPr>
        <w:t xml:space="preserve"> bez toho, že by odsúdený mal na tom vinu v prípade, ak sa proti odsúdenému vedie v tejto lehote trestné stíhanie pre iný trestný čin spáchaný v skúšobnej dobe.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Ak sa vyslovilo, že sa odsúdený v skúšobnej dobe osvedčil, alebo ak sa má za to, že sa osvedčil, hľadí sa na neho, ako keby nebol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Ak súd rozhodne, že sa trest odňatia slobody, ktorý bol podmienečne odložený, vykoná, rozhodne zároveň aj o spôsobe výkonu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Podmienečný odklad výkonu trestu odňatia slobody s </w:t>
      </w:r>
      <w:proofErr w:type="spellStart"/>
      <w:r w:rsidRPr="003261B2">
        <w:rPr>
          <w:rFonts w:ascii="Times New Roman" w:hAnsi="Times New Roman" w:cs="Times New Roman"/>
          <w:b/>
          <w:bCs/>
          <w:sz w:val="18"/>
          <w:szCs w:val="18"/>
        </w:rPr>
        <w:t>probačným</w:t>
      </w:r>
      <w:proofErr w:type="spellEnd"/>
      <w:r w:rsidRPr="003261B2">
        <w:rPr>
          <w:rFonts w:ascii="Times New Roman" w:hAnsi="Times New Roman" w:cs="Times New Roman"/>
          <w:b/>
          <w:bCs/>
          <w:sz w:val="18"/>
          <w:szCs w:val="18"/>
        </w:rPr>
        <w:t xml:space="preserve"> dohľadom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22480E">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ab/>
        <w:t>§ 51</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môže za podmienok uvedených v </w:t>
      </w:r>
      <w:hyperlink r:id="rId216" w:history="1">
        <w:r w:rsidRPr="003261B2">
          <w:rPr>
            <w:rFonts w:ascii="Times New Roman" w:hAnsi="Times New Roman" w:cs="Times New Roman"/>
            <w:sz w:val="18"/>
            <w:szCs w:val="18"/>
          </w:rPr>
          <w:t>§ 49 ods. 1</w:t>
        </w:r>
      </w:hyperlink>
      <w:r w:rsidRPr="003261B2">
        <w:rPr>
          <w:rFonts w:ascii="Times New Roman" w:hAnsi="Times New Roman" w:cs="Times New Roman"/>
          <w:sz w:val="18"/>
          <w:szCs w:val="18"/>
        </w:rPr>
        <w:t xml:space="preserve"> podmienečne odložiť výkon trestu odňatia slobody neprevyšujúceho tri roky, ak páchateľovi zároveň uloží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nad jeho správaním v skúšobnej dobe. Ustanovenie </w:t>
      </w:r>
      <w:hyperlink r:id="rId217" w:history="1">
        <w:r w:rsidRPr="003261B2">
          <w:rPr>
            <w:rFonts w:ascii="Times New Roman" w:hAnsi="Times New Roman" w:cs="Times New Roman"/>
            <w:sz w:val="18"/>
            <w:szCs w:val="18"/>
          </w:rPr>
          <w:t>§ 49 ods. 2</w:t>
        </w:r>
      </w:hyperlink>
      <w:r w:rsidRPr="003261B2">
        <w:rPr>
          <w:rFonts w:ascii="Times New Roman" w:hAnsi="Times New Roman" w:cs="Times New Roman"/>
          <w:sz w:val="18"/>
          <w:szCs w:val="18"/>
        </w:rPr>
        <w:t xml:space="preserve"> platí rovnako.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Pri určení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dohľadu ustanoví súd skúšobnú dobu na jeden rok až päť rokov. Skúšobná doba začína plynúť dňom nasledujúcim po dni nadobudnutia právoplatnosti rozsudku. Zároveň súd uloží obmedzenia alebo povinnosti, ktoré sú súčasťou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dohľadu. Skúšobná doba neplynie počas výkonu nepodmienečného trestu odňatia slobody a počas výkonu väzby.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Obmedzenia spočívajú najmä v zákaze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účasti na určených verejných podujatiach,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požívania alkoholických nápojov a iných návykových látok,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stretávania sa s osobami, ktoré majú na páchateľa negatívny vplyv alebo ktoré boli jeho spolupáchateľmi alebo účastníkmi na trestnom čine,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vstupu na vyhradené miesta alebo priestory, na ktorých trestný čin spáchal,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účasti na hazardných hrách, hrania na hracích automatoch a uzatvárania stávok,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kontaktu s určenou osobou v akejkoľvek forme vrátane kontaktovania prostredníctvom elektronickej komunikačnej služby alebo inými obdobnými prostriedkami.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Povinnosti spočívajú najmä v príkaze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nepriblížiť sa k určenej osobe na vzdialenosť menšiu ako päť metrov a nezdržiavať sa v blízkosti obydlia určenej osoby alebo v určenom mieste, kde sa takáto osoba zdržuje alebo ktoré navštevuje,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zdržiavať sa v určenom čase na určenej adrese,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vysťahovať sa z bytu alebo domu, v ktorom sa neoprávnene zdržuje alebo ktorý protiprávne obsadil,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nahradiť v skúšobnej dobe spôsobenú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zaplatiť v skúšobnej dobe dlh alebo zameškané výživné,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osobne alebo verejne sa ospravedlniť poškodenému,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v skúšobnej dobe získať určitú pracovnú kvalifikáciu alebo zúčastniť sa na rekvalifikačnom kurze,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podrobiť sa v súčinnosti s </w:t>
      </w:r>
      <w:proofErr w:type="spellStart"/>
      <w:r w:rsidRPr="003261B2">
        <w:rPr>
          <w:rFonts w:ascii="Times New Roman" w:hAnsi="Times New Roman" w:cs="Times New Roman"/>
          <w:sz w:val="18"/>
          <w:szCs w:val="18"/>
        </w:rPr>
        <w:t>probačným</w:t>
      </w:r>
      <w:proofErr w:type="spellEnd"/>
      <w:r w:rsidRPr="003261B2">
        <w:rPr>
          <w:rFonts w:ascii="Times New Roman" w:hAnsi="Times New Roman" w:cs="Times New Roman"/>
          <w:sz w:val="18"/>
          <w:szCs w:val="18"/>
        </w:rPr>
        <w:t xml:space="preserve"> a mediačným úradníkom alebo iným odborníkom programu sociálneho výcviku alebo inému výchovnému programu,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i) podrobiť sa liečeniu závislosti od návykových látok, ak mu nebolo uložené ochranné liečenie,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j) podrobiť sa v skúšobnej dobe psychoterapii alebo zúčastniť sa na psychologickom poradenstve,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k) zamestnať sa v skúšobnej dobe alebo uchádzať sa preukázateľne o zamestnanie,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l) dostaviť sa v určenom čase na príslušný útvar Policajného zboru určený podľa miesta pobytu, v odôvodnených prípadoch aj opakovane.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Páchateľ, ktorému bol uložený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je povinný strpieť nad sebou kontrolu vykonávanú </w:t>
      </w:r>
      <w:proofErr w:type="spellStart"/>
      <w:r w:rsidRPr="003261B2">
        <w:rPr>
          <w:rFonts w:ascii="Times New Roman" w:hAnsi="Times New Roman" w:cs="Times New Roman"/>
          <w:sz w:val="18"/>
          <w:szCs w:val="18"/>
        </w:rPr>
        <w:t>probačným</w:t>
      </w:r>
      <w:proofErr w:type="spellEnd"/>
      <w:r w:rsidRPr="003261B2">
        <w:rPr>
          <w:rFonts w:ascii="Times New Roman" w:hAnsi="Times New Roman" w:cs="Times New Roman"/>
          <w:sz w:val="18"/>
          <w:szCs w:val="18"/>
        </w:rPr>
        <w:t xml:space="preserve"> a mediačným úradníkom a podrobiť sa kontrole technickými prostriedkami, ak je takáto kontrola nariadená; nariadiť kontrolu technickými prostriedkami možno, ak sú splnené podmienky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Skúšobná doba podľa </w:t>
      </w:r>
      <w:hyperlink r:id="rId218"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sa nevzťahuje na výkon ostatných trestov uložených popri </w:t>
      </w:r>
      <w:proofErr w:type="spellStart"/>
      <w:r w:rsidRPr="003261B2">
        <w:rPr>
          <w:rFonts w:ascii="Times New Roman" w:hAnsi="Times New Roman" w:cs="Times New Roman"/>
          <w:sz w:val="18"/>
          <w:szCs w:val="18"/>
        </w:rPr>
        <w:t>probačnom</w:t>
      </w:r>
      <w:proofErr w:type="spellEnd"/>
      <w:r w:rsidRPr="003261B2">
        <w:rPr>
          <w:rFonts w:ascii="Times New Roman" w:hAnsi="Times New Roman" w:cs="Times New Roman"/>
          <w:sz w:val="18"/>
          <w:szCs w:val="18"/>
        </w:rPr>
        <w:t xml:space="preserve"> dohľade.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Skúšobná doba, ktorá už uplynula, sa započítava do skúšobnej doby, ktorá bola určená pri uložení nového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dohľadu uloženého za ten istý skutok, alebo do skúšobnej doby určenej pri uložení súhrnného trestu alebo spoločného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Súd pri uložení obmedzenia podľa odseku 3 písm. f) a povinnosti podľa odseku 4 písm. a) informuje určenú osobu o možnosti požiadať o vydanie európskeho ochranného príkazu na účely zabezpečenia jej ochrany na území iného členského štátu Európskej únie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(9) Povinnosť podľa odseku 4 písm. h) možno uložiť po predchádzajúcom vyžiadaní správy od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a </w:t>
      </w:r>
      <w:r w:rsidRPr="003261B2">
        <w:rPr>
          <w:rFonts w:ascii="Times New Roman" w:hAnsi="Times New Roman" w:cs="Times New Roman"/>
          <w:sz w:val="18"/>
          <w:szCs w:val="18"/>
        </w:rPr>
        <w:lastRenderedPageBreak/>
        <w:t xml:space="preserve">mediačného úradníka o vhodnosti jej uloženia, ak vhodnosť uloženia tejto povinnosti nevyplýva z odborného vyjadrenia alebo zo znaleckého posudku.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odsúdený viedol v skúšobnej dobe riadny život, dodržiaval podmienky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dohľadu a splnil uložené obmedzenia a povinnosti, súd vysloví, že sa osvedčil; inak nariadi nepodmienečný trest odňatia slobody, a to prípadne už v priebehu skúšobnej doby. Výnimočne môže súd, vzhľadom na okolnosti prípadu, ponechať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v platnosti, hoci odsúdený svojím konaním spáchaným v skúšobnej dobe dal príčinu na nariadenie výkonu trestu, a súčasne môže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primerane predĺžiť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nie však viac ako o dva roky, pričom nesmie prekročiť hornú hranicu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dohľadu ustanoveného v </w:t>
      </w:r>
      <w:hyperlink r:id="rId219" w:history="1">
        <w:r w:rsidRPr="003261B2">
          <w:rPr>
            <w:rFonts w:ascii="Times New Roman" w:hAnsi="Times New Roman" w:cs="Times New Roman"/>
            <w:sz w:val="18"/>
            <w:szCs w:val="18"/>
          </w:rPr>
          <w:t>§ 51 ods. 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uložiť doteraz neuložené primerané obmedzenia alebo povinnosti,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nariadiť kontrolu uložených primeraných obmedzení alebo povinností technickými prostriedkami, ak sú splnené podmienky podľa osobitného predpisu a ak takáto kontrola nebola doposiaľ nariadená.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súd do roka od uplynutia skúšobnej doby neurobil rozhodnutie podľa </w:t>
      </w:r>
      <w:hyperlink r:id="rId22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bez toho, že by na tom mal odsúdený vinu, má sa za to, že sa odsúdený osvedčil.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sa má za to, že sa odsúdený osvedčil, ak súd do dvoch rokov od uplynutia skúšobnej doby neurobil rozhodnutie podľa </w:t>
      </w:r>
      <w:hyperlink r:id="rId22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bez toho, že by odsúdený mal na tom vinu v prípade, ak sa proti odsúdenému vedie v tejto lehote trestné stíhanie pre iný trestný čin spáchaný v skúšobnej dobe.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sa vyslovilo, že sa odsúdený v skúšobnej dobe osvedčil, alebo ak sa má za to, že sa osvedčil, hľadí sa na neho, ako keby nebol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Ak súd premení podmienečný trest odňatia slobody na nepodmienečný trest odňatia slobody, rozhodne zároveň o spôsobe výkonu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domáceho väzenia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domáceho väzenia až na štyri roky môže súd uložiť páchateľovi trestného činu,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vzhľadom na povahu trestného činu uvedeného v odseku 2, osobu a pomery páchateľa postačuje uloženie tohto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páchateľ dal písomný sľub, že sa v určenom čase bude zdržiavať v obydlí na určenej adrese a pri výkone kontroly poskytne potrebnú súčinnosť,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sú splnené podmienky výkonu kontroly technickými prostriedkami.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môže uložiť trest domáceho väzenia vo výmere podľa odseku 1 za trestný čin s hornou hranicou trestnej sadzby ustanovenej týmto zákonom neprevyšujúcou desať rokov, najmenej však na dolnej hranici trestnej sadzby trestu odňatia slobody ustanovenej týmto zákonom.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Odsúdený po dobu výkonu trestu domáceho väzenia je povinný v čase, ktorý určí súd, zdržiavať sa vo svojom obydlí vrátane k nemu prináležiacich vonkajších priestorov, viesť riadny život a podrobiť sa kontrole technickými prostriedkami.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Súd môže uložiť páchateľovi počas výkonu trestu domáceho väzenia obmedzenia alebo povinnosti uvedené v § 51 ods. 3 a 4 smerujúce k tomu, aby viedol riadny život.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Po dobu výkonu trestu domáceho väzenia môže odsúdený opustiť svoje obydlie len po predchádzajúcom súhlase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a mediačného úradníka, a len z naliehavého dôvodu a na nevyhnutne potrebný čas. Tento čas sa započítava do výkonu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Ak odsúdený neplní obmedzenia alebo povinnosti vyplývajúce z trestu domáceho väzenia alebo marí výkon kontroly technickými prostriedkami, súd trest premení na nepodmienečný trest odňatia slobody tak, že nevykonaný deň trestu domáceho väzenia sa rovná jednému dňu nepodmienečného trestu odňatia slobody, a zároveň rozhodne o spôsobe výkonu tohto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povinnej práce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 povinnej práce môže súd uložiť so súhlasom páchateľa vo výmere od 40 do 300 hodín, ak ho odsudzuje za prečin, za ktorý zákon umožňuje uložiť trest odňatia slobody, ktorého horná hranica sadzby trestu odňatia slobody nepresahuje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povinnej práce je odsúdený povinný vykonať najneskôr do jedného roka od nariadenia výkonu tohto trestu. Súd môže páchateľovi na túto dobu uložiť aj primerané obmedzenia alebo povinnosti uvedené v </w:t>
      </w:r>
      <w:hyperlink r:id="rId222" w:history="1">
        <w:r w:rsidRPr="003261B2">
          <w:rPr>
            <w:rFonts w:ascii="Times New Roman" w:hAnsi="Times New Roman" w:cs="Times New Roman"/>
            <w:sz w:val="18"/>
            <w:szCs w:val="18"/>
          </w:rPr>
          <w:t>§ 51 ods. 3</w:t>
        </w:r>
      </w:hyperlink>
      <w:r w:rsidRPr="003261B2">
        <w:rPr>
          <w:rFonts w:ascii="Times New Roman" w:hAnsi="Times New Roman" w:cs="Times New Roman"/>
          <w:sz w:val="18"/>
          <w:szCs w:val="18"/>
        </w:rPr>
        <w:t xml:space="preserve"> a 4, smerujúce k tomu, aby viedol riadny život, spravidla mu uloží, aby podľa svojich síl a schopností nahradil škodu, ktorú trestným činom spôsobil. Do doby výkonu trestu povinnej práce sa nezapočítava doba, počas ktorej odsúdený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nemohol vykonávať trest povinnej práce pre dočasnú práceneschopnosť alebo preto, že mu v tejto dobe práca nebola určená,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vykonával povinnú vojenskú službu alebo inú službu namiesto povinnej vojenskej služby,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zdržiaval sa v cudzine,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bol vo väzbe alebo vo výkone trestu odňatia slobody v inej veci.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 povinnej práce súd neuloží, ak je páchateľ dlhodobo práceneschopný alebo invalidný.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Trest povinnej práce je odsúdený povinný vykonávať osobne a vo svojom voľnom čase bez nároku na odmenu.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odsúdený v čase výkonu trestu povinnej práce neviedol riadny život alebo zavinene nevykonal práce v určenom rozsahu, alebo nesplnil uložené obmedzenia alebo povinnosti, súd premení trest povinnej práce alebo jeho zvyšok na trest odňatia slobody tak, že za každé dve hodiny nevykonanej práce nariadi jeden deň nepodmienečného trestu odňatia slobody a zároveň rozhodne o spôsobe výkonu tohto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Súd môže upustiť od výkonu trestu povinnej práce, ak sa odsúdený v čase výkonu tohto trestu nie z vlastnej viny stal trvalo práceneschopným alebo invalidným alebo z iných závažných dôvodov.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Peňažný trest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Peňažný trest môže súd uložiť od 160 eur do 331 930 eur páchateľovi úmyselného trestného činu, ktorým získal alebo sa snažil získať majetkový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Bez splnenia podmienok uvedených v </w:t>
      </w:r>
      <w:hyperlink r:id="rId22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môže súd peňažný trest uložiť, ak ho ukladá za prečin a vzhľadom na povahu spáchaného prečinu a možnosť nápravy páchateľa trest odňatia slobody neukladá.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to odôvodňuje výška uloženého peňažného trestu a osobné a majetkové pomery páchateľa, môže súd rozhodnúť, že peňažný trest zaplatí odsúdený v mesačných splátkach. Súčasne určí ich výšku a lehotu v dĺžke najviac jeden rok od nadobudnutia právoplatnosti odsudzujúceho rozsudku, do ktorej musí byť peňažný trest zaplatený.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Peňažný trest, ktorý odsúdený už vykonal, sa započítava do nového peňažného trestu, ktorý bol páchateľovi uložený pre ten istý skutok, alebo do tohto trestu, ak bol uložený ako súhrnný trest alebo úhrnný trest.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Peňažný trest súd neuloží, ak by sa tým zmarila možnosť náhrady škody spôsobenej trestným činom.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Pri ukladaní peňažného trestu súd prihliadne na osobné a majetkové pomery páchateľa. Peňažný trest neuloží, ak je zrejmé, že ho odsúdený nebude schopný zaplatiť.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Zaplatená suma peňažného trestu pripadá štátu.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súd ukladá peňažný trest, ustanoví pre prípad, že by výkon peňažného trestu mohol byť úmyselne zmarený, náhradný trest odňatia slobody až na päť rokov. Náhradný trest nesmie spolu s uloženým trestom odňatia slobody presahovať zákonom dovolenú hranicu trestnej sadzby.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by náhradný trest presiahol hranicu uvedenú v </w:t>
      </w:r>
      <w:hyperlink r:id="rId224" w:history="1">
        <w:r w:rsidRPr="003261B2">
          <w:rPr>
            <w:rFonts w:ascii="Times New Roman" w:hAnsi="Times New Roman" w:cs="Times New Roman"/>
            <w:sz w:val="18"/>
            <w:szCs w:val="18"/>
          </w:rPr>
          <w:t>odseku 3</w:t>
        </w:r>
      </w:hyperlink>
      <w:r w:rsidRPr="003261B2">
        <w:rPr>
          <w:rFonts w:ascii="Times New Roman" w:hAnsi="Times New Roman" w:cs="Times New Roman"/>
          <w:sz w:val="18"/>
          <w:szCs w:val="18"/>
        </w:rPr>
        <w:t xml:space="preserve"> alebo ak je peňažný trest ukladaný popri treste odňatia slobody na doživotie, súd náhradný trest neuloží.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prepadnutia majetku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 58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prepadnutia majetku môže súd uložiť vzhľadom na okolnosti spáchaného trestného činu a pomery páchateľa, ak páchateľa odsudzuje na trest odňatia slobody na doživotie alebo ak ho odsudzuje na nepodmienečný trest odňatia slobody za obzvlášť závažný zločin, ktorým páchateľ získal alebo sa snažil získať majetkový prospech veľkého rozsahu alebo ktorým spôsobil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zrušený od 20.10.2023 ****)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zrušený od 20.10.2023 ****)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59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prepadnutia majetku postihuje, v rozsahu, ktorý patrí odsúdenému pri výkone trestu prepadnutia majetku po ukončení konkurzného konania,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výťažok zo speňaženia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majetok vylúčený zo súpisu majetku podstát,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majetok podliehajúci konkurzu, ak nedošlo k speňaženiu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Vlastníkom prepadnutého majetku sa stáva štát, ak súd nerozhodne inak na základe vyhlásenej medzinárodnej zmluvy, ktorou je Slovenská republika viazaná.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Právoplatným rozhodnutím súdu o prepadnutí majetku zaniká bezpodielové spoluvlastníctvo manželov. Do konkurznej podstaty patrí majetok v dlžníkovom bezpodielovom spoluvlastníctve manželov, ak ešte nedošlo k jeho </w:t>
      </w:r>
      <w:proofErr w:type="spellStart"/>
      <w:r w:rsidRPr="003261B2">
        <w:rPr>
          <w:rFonts w:ascii="Times New Roman" w:hAnsi="Times New Roman" w:cs="Times New Roman"/>
          <w:sz w:val="18"/>
          <w:szCs w:val="18"/>
        </w:rPr>
        <w:t>vyporiadaniu</w:t>
      </w:r>
      <w:proofErr w:type="spellEnd"/>
      <w:r w:rsidRPr="003261B2">
        <w:rPr>
          <w:rFonts w:ascii="Times New Roman" w:hAnsi="Times New Roman" w:cs="Times New Roman"/>
          <w:sz w:val="18"/>
          <w:szCs w:val="18"/>
        </w:rPr>
        <w:t xml:space="preserve">. </w:t>
      </w:r>
      <w:proofErr w:type="spellStart"/>
      <w:r w:rsidRPr="003261B2">
        <w:rPr>
          <w:rFonts w:ascii="Times New Roman" w:hAnsi="Times New Roman" w:cs="Times New Roman"/>
          <w:sz w:val="18"/>
          <w:szCs w:val="18"/>
        </w:rPr>
        <w:t>Vyporiadaniu</w:t>
      </w:r>
      <w:proofErr w:type="spellEnd"/>
      <w:r w:rsidRPr="003261B2">
        <w:rPr>
          <w:rFonts w:ascii="Times New Roman" w:hAnsi="Times New Roman" w:cs="Times New Roman"/>
          <w:sz w:val="18"/>
          <w:szCs w:val="18"/>
        </w:rPr>
        <w:t xml:space="preserve"> bezpodielového spoluvlastníctva manželov, ku ktorému došlo skôr, vrátane úkonov, ktoré zmenili jeho rozsah, možno v konkurze odporovať.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prepadnutia veci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uloží trest prepadnutia veci,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ktorá bola použitá na spáchanie trestného 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ktorá bola určená na spáchanie trestného činu,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ktorá je výnosom z trestnej činnosti.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zrušené od 1.1.2021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vec uvedená v </w:t>
      </w:r>
      <w:hyperlink r:id="rId22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je nedosiahnuteľná alebo neidentifikovateľná, alebo je zmiešaná s majetkom páchateľa alebo s majetkom inej osoby získaným v súlade so zákonom, môže súd uložiť prepadnutie veci takej hodnoty, ktorá zodpovedá hodnote tejto veci.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Nedosiahnuteľnou vecou sa rozumie vec zničená, poškodená, stratená, odcudzená, urobená neupotrebiteľnou, spotrebovaná, ukrytá, prevedená na inú osobu s cieľom vyňať ju z pôsobnosti orgánov činných v trestnom konaní alebo inak odstránená alebo ušetrené náklady.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Trest prepadnutia veci môže súd uložiť, len ak ide o vec patriacu páchateľovi.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Vlastníkom prepadnutej veci sa stáva štát, ak súd nerozhodne inak na základe vyhlásenej medzinárodnej zmluvy, ktorou je Slovenská republika viazaná.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Ustanovenie </w:t>
      </w:r>
      <w:hyperlink r:id="rId22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nepoužije,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poškodenému vznikol z činu nárok na náhradu škody, ktorého uspokojenie by bolo znemožnené prepadnutím veci,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hodnota veci je v zjavnom nepomere k miere závažnosti prečinu,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súd upustil od potrestania páchateľa.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lastRenderedPageBreak/>
        <w:tab/>
        <w:t xml:space="preserve">Trest zákazu činnosti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zákazu činnosti spočíva v tom, že sa odsúdenému po dobu výkonu tohto trestu zakazuje výkon určitého zamestnania, povolania alebo funkcie alebo takej činnosti, na ktorú treba osobitné povolenie alebo ktorej podmienky výkonu upravuje osobitný predpis.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 zákazu činnosti môže súd uložiť na jeden rok až desať rokov, ak sa páchateľ dopustil trestného činu v súvislosti s touto činnosťou.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súd odsudzuje páchateľa za trestný čin ohrozenia pod vplyvom návykovej látky podľa </w:t>
      </w:r>
      <w:hyperlink r:id="rId227" w:history="1">
        <w:r w:rsidRPr="003261B2">
          <w:rPr>
            <w:rFonts w:ascii="Times New Roman" w:hAnsi="Times New Roman" w:cs="Times New Roman"/>
            <w:sz w:val="18"/>
            <w:szCs w:val="18"/>
          </w:rPr>
          <w:t>§ 289</w:t>
        </w:r>
      </w:hyperlink>
      <w:r w:rsidRPr="003261B2">
        <w:rPr>
          <w:rFonts w:ascii="Times New Roman" w:hAnsi="Times New Roman" w:cs="Times New Roman"/>
          <w:sz w:val="18"/>
          <w:szCs w:val="18"/>
        </w:rPr>
        <w:t xml:space="preserve">, ktorého sa dopustil ako vodič dopravného prostriedku, ktorý už bol za taký trestný čin alebo za trestný čin usmrtenia podľa </w:t>
      </w:r>
      <w:hyperlink r:id="rId228" w:history="1">
        <w:r w:rsidRPr="003261B2">
          <w:rPr>
            <w:rFonts w:ascii="Times New Roman" w:hAnsi="Times New Roman" w:cs="Times New Roman"/>
            <w:sz w:val="18"/>
            <w:szCs w:val="18"/>
          </w:rPr>
          <w:t>§ 149 ods. 4</w:t>
        </w:r>
      </w:hyperlink>
      <w:r w:rsidRPr="003261B2">
        <w:rPr>
          <w:rFonts w:ascii="Times New Roman" w:hAnsi="Times New Roman" w:cs="Times New Roman"/>
          <w:sz w:val="18"/>
          <w:szCs w:val="18"/>
        </w:rPr>
        <w:t xml:space="preserve"> alebo </w:t>
      </w:r>
      <w:hyperlink r:id="rId229" w:history="1">
        <w:r w:rsidRPr="003261B2">
          <w:rPr>
            <w:rFonts w:ascii="Times New Roman" w:hAnsi="Times New Roman" w:cs="Times New Roman"/>
            <w:sz w:val="18"/>
            <w:szCs w:val="18"/>
          </w:rPr>
          <w:t>5</w:t>
        </w:r>
      </w:hyperlink>
      <w:r w:rsidRPr="003261B2">
        <w:rPr>
          <w:rFonts w:ascii="Times New Roman" w:hAnsi="Times New Roman" w:cs="Times New Roman"/>
          <w:sz w:val="18"/>
          <w:szCs w:val="18"/>
        </w:rPr>
        <w:t xml:space="preserve">, ktorých sa dopustil ako vodič dopravného prostriedku, odsúdený, uloží mu trest zákazu činnosti v hornej polovici trestnej sadzby uvedenej v </w:t>
      </w:r>
      <w:hyperlink r:id="rId230"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Súd môže uložiť trest zákazu činnosti na doživotie, ak odsudzuje páchateľa za trestný čin obchodovania s ľuďmi podľa § 179, trestný čin znásilnenia podľa § 199, trestný čin sexuálneho násilia podľa § 200, trestný čin sexuálneho zneužívania podľa § 201 až 202, trestný čin výroby detskej pornografie podľa § 368, trestný čin rozširovania detskej pornografie podľa § 369 a trestný čin prechovávania detskej pornografie a účasť na detskom pornografickom predstavení podľa § 370, ak bol taký trestný čin spáchaný na dieťati.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Súd uloží trest zákazu činnosti na doživotie, ak odsudzuje páchateľa za trestný čin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ohrozenia pod vplyvom návykovej látky podľa </w:t>
      </w:r>
      <w:hyperlink r:id="rId231" w:history="1">
        <w:r w:rsidRPr="003261B2">
          <w:rPr>
            <w:rFonts w:ascii="Times New Roman" w:hAnsi="Times New Roman" w:cs="Times New Roman"/>
            <w:sz w:val="18"/>
            <w:szCs w:val="18"/>
          </w:rPr>
          <w:t>§ 289</w:t>
        </w:r>
      </w:hyperlink>
      <w:r w:rsidRPr="003261B2">
        <w:rPr>
          <w:rFonts w:ascii="Times New Roman" w:hAnsi="Times New Roman" w:cs="Times New Roman"/>
          <w:sz w:val="18"/>
          <w:szCs w:val="18"/>
        </w:rPr>
        <w:t xml:space="preserve">, ktorého sa dopustil ako vodič dopravného prostriedku, hoci už bol za taký trestný čin, ktorého sa dopustil ako vodič dopravného prostriedku, dvakrát odsúdený,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usmrtenia podľa </w:t>
      </w:r>
      <w:hyperlink r:id="rId232" w:history="1">
        <w:r w:rsidRPr="003261B2">
          <w:rPr>
            <w:rFonts w:ascii="Times New Roman" w:hAnsi="Times New Roman" w:cs="Times New Roman"/>
            <w:sz w:val="18"/>
            <w:szCs w:val="18"/>
          </w:rPr>
          <w:t>§ 149 ods. 4</w:t>
        </w:r>
      </w:hyperlink>
      <w:r w:rsidRPr="003261B2">
        <w:rPr>
          <w:rFonts w:ascii="Times New Roman" w:hAnsi="Times New Roman" w:cs="Times New Roman"/>
          <w:sz w:val="18"/>
          <w:szCs w:val="18"/>
        </w:rPr>
        <w:t xml:space="preserve"> alebo </w:t>
      </w:r>
      <w:hyperlink r:id="rId233" w:history="1">
        <w:r w:rsidRPr="003261B2">
          <w:rPr>
            <w:rFonts w:ascii="Times New Roman" w:hAnsi="Times New Roman" w:cs="Times New Roman"/>
            <w:sz w:val="18"/>
            <w:szCs w:val="18"/>
          </w:rPr>
          <w:t>5</w:t>
        </w:r>
      </w:hyperlink>
      <w:r w:rsidRPr="003261B2">
        <w:rPr>
          <w:rFonts w:ascii="Times New Roman" w:hAnsi="Times New Roman" w:cs="Times New Roman"/>
          <w:sz w:val="18"/>
          <w:szCs w:val="18"/>
        </w:rPr>
        <w:t xml:space="preserve">, ktorého sa dopustil ako vodič dopravného prostriedku.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Ak súd odsudzuje páchateľa za trestný čin skrátenia dane a poistného podľa § 276 ods. 2, 3 alebo ods. 4, trestný čin neodvedenia dane a poistného podľa § 277 ods. 2, 3 alebo ods. 4, trestný čin daňového podvodu podľa § 277a ods. 2 alebo ods. 3, trestný čin nezaplatenia dane a poistného podľa § 278 ods. 2 alebo ods. 3 a trestný čin marenia výkonu správy daní podľa § 278a ods. 2 alebo ods. 3, uloží mu trest zákazu činnosti v hornej polovici trestnej sadzby uvedenej v odseku 2.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Na ukladanie trestu zákazu činnosti podľa </w:t>
      </w:r>
      <w:hyperlink r:id="rId234" w:history="1">
        <w:r w:rsidRPr="003261B2">
          <w:rPr>
            <w:rFonts w:ascii="Times New Roman" w:hAnsi="Times New Roman" w:cs="Times New Roman"/>
            <w:sz w:val="18"/>
            <w:szCs w:val="18"/>
          </w:rPr>
          <w:t>odsekov 3 až 5</w:t>
        </w:r>
      </w:hyperlink>
      <w:r w:rsidRPr="003261B2">
        <w:rPr>
          <w:rFonts w:ascii="Times New Roman" w:hAnsi="Times New Roman" w:cs="Times New Roman"/>
          <w:sz w:val="18"/>
          <w:szCs w:val="18"/>
        </w:rPr>
        <w:t xml:space="preserve"> nemá vplyv zahladenie odsúdenia.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Do doby výkonu trestu zákazu činnosti sa nezapočítava doba výkonu nepodmienečného trestu odňatia slobody a doba výkonu väzby; započítava sa však doba, počas ktorej bolo páchateľovi pred právoplatnosťou rozsudku podľa osobitných predpisov odňaté oprávnenie na činnosť, ktorá je predmetom zákazu, a doba, počas ktorej už nesmel na základe opatrenia štátneho orgánu túto činnosť vykonávať.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(9) Trest zákazu činnosti, ktorý odsúdený už vykonal, sa započítava do nového trestu zákazu činnosti, ktorý bol páchateľovi uložený pre ten istý skutok alebo do tohto trestu, ak bol uložený ako súhrnný trest alebo úhrnný trest.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(10) Právoplatný rozsudok ukladajúci trest zákazu činnosti vykonávať funkciu člena štatutárneho orgánu, člena dozorného orgánu, vedúceho organizačnej zložky podniku, vedúceho podniku zahraničnej osoby, vedúceho organizačnej zložky podniku zahraničnej osoby alebo prokuristu je po dobu výkonu trestu rozhodnutím o vylúčení podľa predpisov obchodného práva.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zákazu pobytu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zákazu pobytu spočíva v tom, že sa odsúdený nesmie po dobu výkonu tohto trestu zdržiavať na určenom mieste alebo v určenom obvode; na prechodný pobyt na takom mieste alebo v takom obvode v nevyhnutnej osobnej veci sa vyžaduje povolenie.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môže uložiť trest zákazu pobytu na jeden rok až päť rokov za úmyselný trestný čin, ak to vyžaduje so zreteľom na doterajší spôsob života páchateľa a miesto spáchania činu ochrana verejného poriadku, rodiny, zdravia, mravnosti alebo majetku. Trest zákazu pobytu sa nemôže vzťahovať na miesto alebo obvod, v ktorom má páchateľ trvalý pobyt.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Súd môže uložiť páchateľovi po dobu výkonu tohto trestu primerané obmedzenia a povinnosti uvedené v </w:t>
      </w:r>
      <w:hyperlink r:id="rId235" w:history="1">
        <w:r w:rsidRPr="003261B2">
          <w:rPr>
            <w:rFonts w:ascii="Times New Roman" w:hAnsi="Times New Roman" w:cs="Times New Roman"/>
            <w:sz w:val="18"/>
            <w:szCs w:val="18"/>
          </w:rPr>
          <w:t>§ 51 ods. 3</w:t>
        </w:r>
      </w:hyperlink>
      <w:r w:rsidRPr="003261B2">
        <w:rPr>
          <w:rFonts w:ascii="Times New Roman" w:hAnsi="Times New Roman" w:cs="Times New Roman"/>
          <w:sz w:val="18"/>
          <w:szCs w:val="18"/>
        </w:rPr>
        <w:t xml:space="preserve"> a 4, smerujúce k tomu, aby viedol riadny život, ak mu tento trest neukladá popri nepodmienečnom treste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Odsúdený je povinný podrobiť sa kontrole technickými prostriedkami, ak je takáto kontrola nariadená. Nariadiť kontrolu technickými prostriedkami možno, ak sú splnené podmienky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Do doby výkonu trestu zákazu pobytu sa nezapočítava doba výkonu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(6) Trest zákazu pobytu sa nemôže uložiť popri treste povinnej práce, ak sa práce majú vykonať v mieste, na ktorom je odsúdenému pobyt zakázaný.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62a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zákazu účasti na verejných podujatiach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zákazu účasti na verejných podujatiach spočíva v tom, že sa odsúdenému počas doby výkonu tohto trestu zakazuje účasť na športových, kultúrnych alebo iných verejných podujatiach v rozsahu určenom v rozhodnutí súdu.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môže uložiť trest zákazu účasti na verejných podujatiach až na desať rokov, ak sa páchateľ dopustí úmyselného trestného činu v súvislosti s účasťou na verejnom podujatí alebo ak to vyžaduje so zreteľom na doterajší spôsob života páchateľa a okolnosti spáchania činu, ochrana verejného poriadku, zdravia, mravnosti alebo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Ako samostatný trest môže byť trest zákazu účasti na verejných podujatiach uložený, ak vzhľadom na povahu a závažnosť spáchaného prečinu, osobu a pomery páchateľa, uloženie iného trestu nie je potrebné.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Na dobu výkonu trestu zákazu účasti na verejných podujatiach alebo na jej časť súd môže odsúdenému uložiť obmedzenia a povinnosti uvedené v § 51 ods. 3 a 4, najmä aby sa dostavil v určenom čase na príslušný útvar Policajného zboru a spravidla mu súd tiež uloží, aby podľa svojich síl nahradil škodu spôsobenú trestným činom alebo jej časť, ktorú súd zároveň určí.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Odsúdený je povinný podrobiť sa kontrole technickými prostriedkami, ak je takáto kontrola nariadená. Nariadiť kontrolu technickými prostriedkami možno, ak sú splnené podmienky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Do doby výkonu trestu zákazu účasti na verejných podujatiach sa doba výkonu nepodmienečného trestu odňatia slobody nezapočítava; započítava sa však doba, počas ktorej bola v tej istej veci páchateľovi pred právoplatnosťou rozsudku zakázaná účasť na verejných podujatiach, ktoré sú predmetom zákazu.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straty čestných titulov a vyznamenaní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straty čestných titulov a vyznamenaní spočíva v tom, že odsúdený stráca vyznamenania a iné čestné tituly udelené podľa osobitných predpisov.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môže uložiť trest straty čestných titulov a vyznamenaní, ak odsudzuje páchateľa za obzvlášť závažný zločin na trest odňatia slobody prevyšujúci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Súd môže uložiť tento trest aj popri kratšom treste odňatia slobody alebo popri inom treste, ak to vzhľadom na povahu spáchaného obzvlášť závažného zločinu vyžaduje ochrana vážnosti čestného titulu a vyznamenania, ktoré boli páchateľovi pred odsúdením udelené.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straty vojenskej a inej hodnosti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straty vojenskej a inej hodnosti spočíva v tom, že sa odsúdenému znižuje hodnosť v ozbrojených silách na hodnosť vojaka, a ak ide o príslušníka v služobnom pomere, odníma sa mu hodnosť v tomto zbore.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 straty vojenskej a inej hodnosti uloží súd páchateľovi, ktorý je nositeľom takejto hodnosti, ak ho odsudzuje za úmyselný trestný čin na trest odňatia slobody najmenej na dva roky bez podmienečného odkladu jeho výkonu.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Súd môže uložiť tento trest aj popri kratšom treste odňatia slobody alebo popri inom treste, ak odsudzuje páchateľa, ktorý je príslušníkom ozbrojených síl alebo príslušníkom v služobnom pomere, a ak to vzhľadom na povahu spáchaného trestného činu vyžaduje disciplína a poriadok v ozbrojených silách alebo v službe.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vyhostenia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to vyžaduje bezpečnosť osôb alebo majetku alebo iný verejný záujem, súd môže páchateľovi, ktorý nie je občanom Slovenskej republiky ani osobou, ktorej bol udelený azyl alebo bola poskytnutá doplnková ochrana, uložiť trest vyhostenia z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 vyhostenia nemožno uložiť páchateľovi,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u ktorého sa nepodarilo zistiť jeho štátnu príslušnosť alebo štát, z ktorého na územie Slovenskej republiky pricestoval,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ktorý je občanom členského štátu Európskej únie alebo občanom zmluvného štátu Dohody o Európskom hospodárskom priestore alebo jeho rodinným príslušníkom bez ohľadu na štátnu príslušnosť a má trvalý pobyt na území Slovenskej republiky; to neplatí, ak takáto osoba predstavuje hrozbu pre bezpečnosť štátu alebo verejný poriadok,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ktorý je občanom členského štátu Európskej únie alebo občanom zmluvného štátu Dohody o Európskom hospodárskom priestore s nepretržitým pobytom na území Slovenskej republiky viac ako desať rokov; to neplatí, ak takáto osoba predstavuje hrozbu pre bezpečnosť štátu,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ktorý je dieťaťom a je občanom členského štátu Európskej únie alebo občanom zmluvného štátu Dohody o Európskom hospodárskom priestore, ak vyhostenie nie je v najlepšom záujme dieťaťa,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ak má byť vyhostený do štátu, v ktorom by bola ohrozená jeho osobná sloboda z dôvodov jeho rasy, národnosti, náboženstva, príslušnosti k určitej sociálnej skupine alebo pre politické presvedčenie; to neplatí pre toho, koho odôvodnene možno považovať za nebezpečného pre bezpečnosť Slovenskej republiky, alebo pre toho, kto bol odsúdený za obzvlášť závažný zločin a predstavuje nebezpečenstvo pre Slovenskú republiku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ak má byť vyhostený do štátu, v ktorom by bol ohrozený jeho život z dôvodov jeho rasy, národnosti, náboženstva, príslušnosti k určitej sociálnej skupine alebo pre politické presvedčenie, alebo v ktorom by mu hrozilo mučenie, kruté, neľudské alebo ponižujúce zaobchádzanie alebo trest, alebo v ktorom mu bol uložený trest smrti alebo je predpoklad, že v prebiehajúcom trestnom konaní mu taký trest môže byť uložený.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Rodinným príslušníkom podľa odseku 2 písm. b) je rodinný príslušník podľa predpisov o pobyte cudzincov.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Trest vyhostenia môže súd uložiť na jeden rok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Štvrtý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Premena zvyšku trestu odňatia slobody na trest domáceho väzenia, podmienečné prepustenie a podmienečné upustenie od výkonu zvyšku niektorých trestov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65a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Premena zvyšku trestu odňatia slobody na trest domáceho väzenia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môže odsúdenému za prečin premeniť zvyšok trestu odňatia slobody na trest domáceho väzenia, ak sú splnené podmienky podľa § 53 ods. 1 a súčasne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odsúdený vo výkone trestu plnením svojich povinností a svojím správaním preukázal polepšenie,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odsúdený vykonal jednu tretinu uloženého alebo rozhodnutím prezidenta Slovenskej republiky zmierneného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zvyšok nevykonaného trestu odňatia slobody nepresahuje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nejde o výkon trestu, ktorý bol nariadený po rozhodnutí o neosvedčení sa v skúšobnej dobe určenej pri podmienečnom odklade výkonu trestu odňatia slobody, podmienečnom odklade výkonu trestu odňatia slobody s </w:t>
      </w:r>
      <w:proofErr w:type="spellStart"/>
      <w:r w:rsidRPr="003261B2">
        <w:rPr>
          <w:rFonts w:ascii="Times New Roman" w:hAnsi="Times New Roman" w:cs="Times New Roman"/>
          <w:sz w:val="18"/>
          <w:szCs w:val="18"/>
        </w:rPr>
        <w:t>probačným</w:t>
      </w:r>
      <w:proofErr w:type="spellEnd"/>
      <w:r w:rsidRPr="003261B2">
        <w:rPr>
          <w:rFonts w:ascii="Times New Roman" w:hAnsi="Times New Roman" w:cs="Times New Roman"/>
          <w:sz w:val="18"/>
          <w:szCs w:val="18"/>
        </w:rPr>
        <w:t xml:space="preserve"> dohľadom, o výkon zvyšku trestu, ktorý bol nariadený po rozhodnutí o neosvedčení sa v skúšobnej dobe pri podmienečnom prepustení z výkonu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odsúdenému nebol premenený trest domáceho väzenia na trest odňatia slobody 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odsúdený nebol pred spáchaním trestného činu vo výkone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premení zvyšok trestu odňatia slobody na trest domáceho väzenia tak, že nevykonaný deň zvyšku trestu odňatia slobody sa rovná jednému dňu trestu domáceho väzenia.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Podmienečné prepustenie z výkonu trestu odňatia slobody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môže odsúdeného podmienečne prepustiť na slobodu, ak odsúdený vo výkone trestu plnením svojich povinností a svojím správaním preukázal polepšenie a môže sa od neho očakávať, že v budúcnosti povedie riadny život,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 ide o osobu odsúdenú za prečin po výkone polovice uloženého nepodmienečného trestu odňatia slobody alebo rozhodnutím prezidenta Slovenskej republiky zmierneného nepodmienečného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 ide o osobu odsúdenú za zločin po výkone dvoch tretín uloženého nepodmienečného trestu odňatia slobody alebo rozhodnutím prezidenta Slovenskej republiky zmierneného nepodmienečného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 ide o osobu odsúdenú za zločin, ktorá nebola pred spáchaním trestného činu vo výkone trestu odňatia slobody po výkone polovice uloženého nepodmienečného trestu odňatia slobody alebo rozhodnutím prezidenta Slovenskej republiky zmierneného nepodmienečného trestu odňatia slobody; súd zároveň nariadi kontrolu technickými prostriedkami.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Pri rozhodovaní o podmienečnom prepustení súd prihliadne aj na povahu spáchaného trestného činu a na to, v akom ústave na výkon trestu odsúdený trest vykonáva.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odsúdený má vykonať viac trestov odňatia slobody, odsúdený môže byť podmienečne prepustený najskôr po výkone súčtu pomerných častí uložených trestov podľa odseku 1 písm. a) až c), § 67 ods. 1 a 2 a celého zvyšku trestu podľa § 68 ods. 2.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ide o podmienečné prepustenie podľa odseku 1 písm. c), kontrolu technickými prostriedkami možno skončiť najskôr po uplynutí doby, ktorá zodpovedá dvom tretinám uloženého nepodmienečného trestu odňatia slobody alebo rozhodnutím prezidenta Slovenskej republiky zmierneného nepodmienečného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Osoba odsúdená za obzvlášť závažný zločin alebo osoba odsúdená na trest odňatia slobody podľa </w:t>
      </w:r>
      <w:hyperlink r:id="rId236" w:history="1">
        <w:r w:rsidRPr="003261B2">
          <w:rPr>
            <w:rFonts w:ascii="Times New Roman" w:hAnsi="Times New Roman" w:cs="Times New Roman"/>
            <w:sz w:val="18"/>
            <w:szCs w:val="18"/>
          </w:rPr>
          <w:t>§ 47 ods. 2</w:t>
        </w:r>
      </w:hyperlink>
      <w:r w:rsidRPr="003261B2">
        <w:rPr>
          <w:rFonts w:ascii="Times New Roman" w:hAnsi="Times New Roman" w:cs="Times New Roman"/>
          <w:sz w:val="18"/>
          <w:szCs w:val="18"/>
        </w:rPr>
        <w:t xml:space="preserve"> okrem osoby odsúdenej na doživotie môže byť podmienečne prepustená až po výkone troch štvrtín uloženého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Osoba odsúdená na doživotie môže byť podmienečne prepustená najskôr po dvadsiatich piatich rokoch výkonu tohto trestu, ak s ohľadom na okolnosti činu, za ktorý bola odsúdená, a povahu jej osobnosti nehrozí jej prepustením opakovanie spáchaného činu alebo obdobného 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zrušený od 1.8.2019.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Pri podmienečnom prepustení súd určí skúšobnú dobu na jeden rok až sedem rokov; skúšobná doba sa začína podmienečným prepustením odsúdeného. Súd môže zároveň nariadiť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nad odsúdeným vo výmere do troch rokov a ustanoviť mu primerané obmedzenia alebo povinnosti uvedené v § 51 ods. 3 a 4. Ak ide o podmienečné prepustenie z výkonu trestu odňatia slobody na dvadsaťpäť rokov alebo na doživotie, súd určí skúšobnú dobu na desať rokov a súčasne nariadi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nad odsúdeným vo výmere do piatich rokov a ustanoví mu primerané obmedzenia alebo povinnosti uvedené v § 51 ods. 3 a 4. Podmienečne prepustený je povinný podrobiť sa kontrole technickými prostriedkami, ak je takáto kontrola nariadená. Nariadiť kontrolu technickými prostriedkami možno, ak sú splnené podmienky podľa osobitného predpisu. Skúšobná doba neplynie počas výkonu nepodmienečného trestu odňatia slobody a počas výkonu väzby.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podmienečne prepustený viedol v skúšobnej dobe riadny život a plnil uložené obmedzenia a povinnosti, súd vysloví, že sa osvedčil; inak rozhodne, a to prípadne už v priebehu skúšobnej doby, že zvyšok trestu vykoná. Ak sa odsúdený nachádza vo výkone trestu odňatia slobody, súd rozhodne tak, aby výkony trestov odňatia slobody nasledovali plynule za sebou.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súd vyslovil, že sa podmienečne prepustený osvedčil, má sa za to, že trest bol vykonaný dňom, keď bol podmienečne prepustený.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Rovnako sa má za to, že trest bol vykonaný dňom, keď došlo k podmienečnému prepusteniu, ak súd bez viny odsúdeného do roka od uplynutia skúšobnej doby nerozhodol, že odsúdený zvyšok trestu vykoná. Súd môže tak rozhodnúť do dvoch rokov, ak sa proti obvinenému vedie trestné stíhanie pre úmyselný trestný čin spáchaný v skúšobnej dobe podmienečného prepustenia.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Opätovné podmienečné prepustenie z výkonu toho istého trestu nie je možné.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Podmienečné upustenie od výkonu zvyšku trestu domáceho väzenia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68a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Po výkone polovice trestu domáceho väzenia môže súd podmienečne upustiť od výkonu jeho zvyšku, ak odsúdený v čase výkonu trestu spôsobom svojho života preukázal, že ďalší výkon tohto trestu už nie je potrebný.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Pri podmienečnom upustení od výkonu zvyšku trestu domáceho väzenia súd určí skúšobnú dobu až na dva roky, nie však kratšiu ako zvyšok trestu; skúšobná doba začína plynúť dňom nasledujúcim po dni právoplatnosti rozhodnutia o podmienečnom upustení od výkonu zvyšku trestu domáceho väzenia.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(3) Odsúdenému, u ktorého súd podmienečne upustil od výkonu zvyšku trestu domáceho väzenia, môže súd uložiť primerané obmedzenia alebo povinnosti uvedené v § 51 ods. 3 a 4, smerujúce k tomu, aby viedol riadny život. Ak nejde o povinnosť nahradiť škodu spôsobenú trestným činom alebo zaplatiť dlh alebo zameškané výživné, nariadi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68b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odsúdený, u ktorého sa podmienečne upustilo od zvyšku trestu domáceho väzenia, viedol v skúšobnej dobe riadny život a plnil uložené obmedzenia alebo povinnosti, súd vysloví, že sa osvedčil; inak rozhodne, a to prípadne už v priebehu skúšobnej doby, že zvyšok trestu premení na nepodmienečný trest odňatia slobody tak, že nevykonaný deň trestu domáceho väzenia sa rovná jednému dňu nepodmienečného trestu odňatia slobody, a zároveň rozhodne o spôsobe výkonu tohto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súd vyslovil, že sa odsúdený osvedčil, má sa za to, že trest bol vykonaný dňom, keď rozhodnutie o upustení od vykonania zvyšku trestu domáceho väzenia nadobudlo právoplatnosť.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sa má za to, že trest domáceho väzenia bol vykonaný dňom, keď rozhodnutie o podmienečnom upustení od výkonu zvyšku trestu domáceho väzenia nadobudlo právoplatnosť, ak súd bez toho, že by odsúdený mal na tom vinu, nerozhodol o premene trestu podľa odseku 1 do jedného roka od uplynutia skúšobnej doby, alebo ak sa proti odsúdenému vedie trestné stíhanie pre iný trestný čin spáchaný v skúšobnej dobe, do dvoch rokov od uplynutia skúšobnej doby.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Podmienečné upustenie od výkonu zvyšku trestu zákazu činnosti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69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Po výkone polovice trestu zákazu činnosti môže súd podmienečne upustiť od výkonu jeho zvyšku, ak odsúdený v čase výkonu trestu spôsobom svojho života preukázal, že ďalší výkon tohto trestu už nie je potrebný.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Pri podmienečnom upustení od výkonu zvyšku trestu zákazu činnosti súd určí skúšobnú dobu až na päť rokov, nie však kratšiu ako zvyšok trestu; skúšobná doba začína plynúť dňom nasledujúcim po dni právoplatnosti rozhodnutia o tomto upustení.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Odsúdenému, u ktorého súd podmienečne upustil od výkonu zvyšku trestu zákazu činnosti, môže súd uložiť primerané obmedzenia a povinnosti uvedené v </w:t>
      </w:r>
      <w:hyperlink r:id="rId237" w:history="1">
        <w:r w:rsidRPr="003261B2">
          <w:rPr>
            <w:rFonts w:ascii="Times New Roman" w:hAnsi="Times New Roman" w:cs="Times New Roman"/>
            <w:sz w:val="18"/>
            <w:szCs w:val="18"/>
          </w:rPr>
          <w:t>§ 51 ods. 3</w:t>
        </w:r>
      </w:hyperlink>
      <w:r w:rsidRPr="003261B2">
        <w:rPr>
          <w:rFonts w:ascii="Times New Roman" w:hAnsi="Times New Roman" w:cs="Times New Roman"/>
          <w:sz w:val="18"/>
          <w:szCs w:val="18"/>
        </w:rPr>
        <w:t xml:space="preserve"> a 4, smerujúce k tomu, aby viedol riadny život; spravidla mu tiež uloží, aby podľa svojich síl nahradil škodu spôsobenú trestným činom alebo jej časť, ktorú zároveň určí.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Súd nemôže podmienečne upustiť od výkonu zvyšku trestu zákazu činnosti podľa </w:t>
      </w:r>
      <w:hyperlink r:id="rId23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 ide o trest zákazu činnosti viesť motorové vozidlo, ktorý bol uložený odsúdenému,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ktorému už bol takýto trest zákazu činnosti uložený v predchádzajúcich desiatich rokoch za trestný čin ohrozenia pod vplyvom návykovej látky alebo za iný trestný čin spáchaný pod vplyvom návykovej látky,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ktorý už bol v predchádzajúcich desiatich rokoch za obdobný čin spáchaný pod vplyvom návykovej látky, ako je uvedený v písmene a), postihnutý zákazom činnosti viesť motorové vozidlo.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Súd nemôže podmienečne upustiť od výkonu zvyšku trestu zákazu činnosti podľa </w:t>
      </w:r>
      <w:hyperlink r:id="rId23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 bol trest zákazu činnosti uložený podľa </w:t>
      </w:r>
      <w:hyperlink r:id="rId240" w:history="1">
        <w:r w:rsidRPr="003261B2">
          <w:rPr>
            <w:rFonts w:ascii="Times New Roman" w:hAnsi="Times New Roman" w:cs="Times New Roman"/>
            <w:sz w:val="18"/>
            <w:szCs w:val="18"/>
          </w:rPr>
          <w:t>§ 61 ods. 3 až 5</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odsúdený, u ktorého sa podmienečne upustilo od zvyšku trestu zákazu činnosti, viedol v skúšobnej dobe riadny život a plnil uložené obmedzenia a povinnosti, súd vysloví, že sa osvedčil; inak rozhodne, a to prípadne už v priebehu skúšobnej doby, že zvyšok trestu vykoná.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súd vyslovil, že sa odsúdený osvedčil, má sa za to, že trest bol vykonaný dňom, keď rozhodnutie o upustení od vykonania zvyšku trestu zákazu činnosti nadobudlo právoplatnosť.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sa má za to, že trest zákazu činnosti bol vykonaný dňom, keď rozhodnutie o podmienečnom upustení od výkonu zvyšku trestu zákazu činnosti nadobudlo právoplatnosť, ak súd bez viny odsúdeného nenariadil do roka od uplynutia skúšobnej doby, že odsúdený zvyšok trestu vykoná.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Podmienečné upustenie od výkonu zvyšku trestu zákazu pobytu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Po výkone polovice trestu zákazu pobytu môže súd podmienečne upustiť od výkonu jeho zvyšku, ak odsúdený v čase výkonu trestu spôsobom svojho života preukázal, že ďalší výkon tohto trestu už nie je potrebný.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(2) Pri podmienečnom upustení od výkonu zvyšku trestu zákazu pobytu súd určí skúšobnú dobu až na päť rokov, nie však kratšiu ako zvyšok trestu; skúšobná doba začína plynúť dňom nasledujúcim po dni nadobudnutia právoplatnosti rozhodnutia o tomto upustení.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Odsúdenému, u ktorého súd podmienečne upustil od výkonu zvyšku trestu zákazu pobytu, môže súd uložiť primerané obmedzenia a povinnosti uvedené v </w:t>
      </w:r>
      <w:hyperlink r:id="rId241" w:history="1">
        <w:r w:rsidRPr="003261B2">
          <w:rPr>
            <w:rFonts w:ascii="Times New Roman" w:hAnsi="Times New Roman" w:cs="Times New Roman"/>
            <w:sz w:val="18"/>
            <w:szCs w:val="18"/>
          </w:rPr>
          <w:t>§ 51 ods. 3</w:t>
        </w:r>
      </w:hyperlink>
      <w:r w:rsidRPr="003261B2">
        <w:rPr>
          <w:rFonts w:ascii="Times New Roman" w:hAnsi="Times New Roman" w:cs="Times New Roman"/>
          <w:sz w:val="18"/>
          <w:szCs w:val="18"/>
        </w:rPr>
        <w:t xml:space="preserve"> a 4, smerujúce k tomu, aby viedol riadny život; spravidla mu tiež uloží, aby podľa svojich síl nahradil škodu spôsobenú trestným činom alebo jej časť, ktorú zároveň určí.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odsúdený, u ktorého sa podmienečne upustilo od zvyšku trestu zákazu pobytu, viedol v skúšobnej dobe riadny život a plnil uložené obmedzenia a povinnosti, súd vysloví, že sa osvedčil; inak rozhodne, a to prípadne už v priebehu skúšobnej doby, že zvyšok trestu vykoná.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súd vyslovil, že sa podmienečne prepustený osvedčil, má sa za to, že trest bol vykonaný dňom, keď rozhodnutie o upustení od vykonania zvyšku trestu zákazu pobytu nadobudlo právoplatnosť.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sa má za to, že trest zákazu pobytu bol vykonaný dňom, keď rozhodnutie o podmienečnom upustení od výkonu zvyšku trestu zákazu pobytu nadobudlo právoplatnosť, ak súd bez viny odsúdeného nenariadil do roka od uplynutia skúšobnej doby, že odsúdený zvyšok trestu vykoná.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72a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Podmienečné upustenie od výkonu zvyšku trestu zákazu účasti na verejných podujatiach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Po výkone polovice trestu zákazu účasti na verejných podujatiach môže súd podmienečne upustiť od výkonu jeho zvyšku, ak odsúdený v čase výkonu trestu spôsobom svojho života preukázal, že ďalší výkon tohto trestu už nie je potrebný.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Pri podmienečnom upustení od výkonu zvyšku trestu zákazu účasti na verejných podujatiach súd určí skúšobnú dobu až na päť rokov, nie však kratšiu ako zvyšok trestu; skúšobná doba začína plynúť dňom nasledujúcim po dni nadobudnutia právoplatnosti rozhodnutia o tomto upustení.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Odsúdenému, u ktorého súd podmienečne upustil od výkonu zvyšku trestu zákazu účasti na verejných podujatiach, môže súd uložiť primerané obmedzenia a povinnosti uvedené v § 51 ods. 3 a 4, smerujúce k tomu, aby viedol riadny život.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72b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odsúdený, u ktorého sa podmienečne upustilo od zvyšku trestu zákazu účasti na verejných podujatiach, viedol v skúšobnej dobe riadny život a plnil uložené obmedzenia a povinnosti, súd vysloví, že sa osvedčil; inak rozhodne, a to prípadne už v priebehu skúšobnej doby, že zvyšok trestu vykoná.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súd vyslovil, že sa podmienečne prepustený osvedčil, má sa za to, že trest bol vykonaný dňom, keď rozhodnutie o upustení od výkonu zvyšku trestu zákazu účasti na verejných podujatiach nadobudlo právoplatnosť.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sa má za to, že trest zákazu účasti na verejných podujatiach bol vykonaný dňom, keď rozhodnutie o podmienečnom upustení od výkonu zvyšku trestu zákazu účasti na verejných podujatiach nadobudlo právoplatnosť, ak súd bez viny odsúdeného nenariadil do roka od uplynutia skúšobnej doby, že odsúdený zvyšok trestu vykoná.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Piaty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Ochranné opatrenia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Ochranné liečenie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uloží ochranné liečenie v prípadoch uvedených v </w:t>
      </w:r>
      <w:hyperlink r:id="rId242" w:history="1">
        <w:r w:rsidRPr="003261B2">
          <w:rPr>
            <w:rFonts w:ascii="Times New Roman" w:hAnsi="Times New Roman" w:cs="Times New Roman"/>
            <w:sz w:val="18"/>
            <w:szCs w:val="18"/>
          </w:rPr>
          <w:t>§ 39 ods. 2 písm. c)</w:t>
        </w:r>
      </w:hyperlink>
      <w:r w:rsidRPr="003261B2">
        <w:rPr>
          <w:rFonts w:ascii="Times New Roman" w:hAnsi="Times New Roman" w:cs="Times New Roman"/>
          <w:sz w:val="18"/>
          <w:szCs w:val="18"/>
        </w:rPr>
        <w:t xml:space="preserve"> a </w:t>
      </w:r>
      <w:hyperlink r:id="rId243" w:history="1">
        <w:r w:rsidRPr="003261B2">
          <w:rPr>
            <w:rFonts w:ascii="Times New Roman" w:hAnsi="Times New Roman" w:cs="Times New Roman"/>
            <w:sz w:val="18"/>
            <w:szCs w:val="18"/>
          </w:rPr>
          <w:t>§ 40 ods. 1 písm. c)</w:t>
        </w:r>
      </w:hyperlink>
      <w:r w:rsidRPr="003261B2">
        <w:rPr>
          <w:rFonts w:ascii="Times New Roman" w:hAnsi="Times New Roman" w:cs="Times New Roman"/>
          <w:sz w:val="18"/>
          <w:szCs w:val="18"/>
        </w:rPr>
        <w:t xml:space="preserve"> alebo ak páchateľ činu inak trestného nie je pre nepríčetnosť trestne zodpovedný a jeho pobyt na slobode je nebezpečný.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tak môže urobiť aj vtedy, ak páchateľ spáchal trestný čin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stave zmenšenej príčetnosti a jeho pobyt na slobode je nebezpečný,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stave vyvolanom duševnou poruchou a jeho pobyt na slobode je nebezpečný,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násilnej povahy voči blízkej osobe alebo zverenej osobe a vzhľadom na osobu páchateľa možno dôvodne predpokladať, že </w:t>
      </w:r>
      <w:r w:rsidRPr="003261B2">
        <w:rPr>
          <w:rFonts w:ascii="Times New Roman" w:hAnsi="Times New Roman" w:cs="Times New Roman"/>
          <w:sz w:val="18"/>
          <w:szCs w:val="18"/>
        </w:rPr>
        <w:lastRenderedPageBreak/>
        <w:t xml:space="preserve">bude v násilnom konaní pokračovať,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pod vplyvom návykovej látky alebo v súvislosti s jej užívaním.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Ochranné liečenie podľa odseku 2 písm. d) súd uloží páchateľovi prečinu podľa § 171 ods. 1 alebo 2 iba ak s jeho uložením páchateľ súhlasí.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Ochranné liečenie neuloží, ak je vzhľadom na osobu páchateľa zrejmé, že jeho účel nemožno dosiahnuť.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Ochranné liečenie môže súd uložiť aj popri treste alebo pri upustení od potrestania.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sa ochranné liečenie ukladá popri nepodmienečnom treste odňatia slobody, jeho výkon sa spravidla začína po nástupe výkonu trestu v ústave na výkon trestu. V ostatných prípadoch sa ochranné liečenie vykonáva spravidla v zariadení ústavnej zdravotnej starostlivosti. Ak možno vzhľadom na povahu choroby a liečebné možnosti očakávať, že účel splní aj ambulantné liečenie, môže súd nariadiť aj tento spôsob liečenia, prípadne ústavné liečenie zmeniť na ambulantné liečenie alebo v odôvodnenom prípade aj naopak. Ak dĺžka výkonu trestu odňatia slobody v ústave na výkon trestu nepostačí na splnenie účelu ochranného liečenia, súd môže rozhodnúť o jeho pokračovaní v liečebnom alebo ambulantnom zariadení.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Ochranné liečenie potrvá, kým to vyžaduje jeho účel. Trvanie ochranného liečenia uloženého páchateľovi, ktorý užíva návykovú látku a spáchal trestný čin pod jej vplyvom alebo v súvislosti s jej užívaním, môže byť však ukončené, ak sa počas jeho výkonu zistí, že jeho účel nemožno dosiahnuť. O prepustení z ochranného liečenia rozhoduje súd.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 výkonu ochranného liečenia súd upustí, ak zaniknú pred jeho začatím okolnosti, pre ktoré bolo uložené.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Ochranná výchova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Podmienky ukladania a výkonu ochrannej výchovy sú upravené v osobitných ustanoveniach o stíhaní mladistvých.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Ochranný dohľad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Ochranný dohľad uloží súd páchateľovi, ktorého odsudzuje za obzvlášť závažný zločin na nepodmienečný trest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Ochranný dohľad môže súd uložiť aj páchateľovi úmyselného trestného činu, ktorý bol už v minulosti najmenej dvakrát vo výkone trestu odňatia slobody za takýto trestný čin a ktorému znovu ukladá nepodmienečný trest odňatia slobody, ak vzhľadom na osobu páchateľa, najmä s prihliadnutím na jeho doterajší spôsob života, na prostredie, v ktorom žije, a na povahu spáchanej trestnej činnosti, sa nedá očakávať, že po výkone trestu povedie riadny život.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Súd môže na návrh prokurátora alebo riaditeľa ústavu na výkon trestu uložiť odsúdenému pred skončením výkonu trestu odňatia slobody ochranný dohľad aj bez splnenia podmienok uvedených v </w:t>
      </w:r>
      <w:hyperlink r:id="rId244"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ak vzhľadom na správanie počas doterajšieho výkonu trestu odňatia slobody nemožno od neho očakávať, že po prepustení z výkonu trestu povedie riadny život.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Ochranný dohľad nemožno uložiť mladistvému a odsúdenému, ktorému bol uložený trest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Odsúdený, ktorému súd uložil ochranný dohľad, je po prepustení z výkonu trestu odňatia slobody povinný dostaviť sa do dvoch pracovných dní po prepustení z výkonu trestu odňatia slobody k </w:t>
      </w:r>
      <w:proofErr w:type="spellStart"/>
      <w:r w:rsidRPr="003261B2">
        <w:rPr>
          <w:rFonts w:ascii="Times New Roman" w:hAnsi="Times New Roman" w:cs="Times New Roman"/>
          <w:sz w:val="18"/>
          <w:szCs w:val="18"/>
        </w:rPr>
        <w:t>probačnému</w:t>
      </w:r>
      <w:proofErr w:type="spellEnd"/>
      <w:r w:rsidRPr="003261B2">
        <w:rPr>
          <w:rFonts w:ascii="Times New Roman" w:hAnsi="Times New Roman" w:cs="Times New Roman"/>
          <w:sz w:val="18"/>
          <w:szCs w:val="18"/>
        </w:rPr>
        <w:t xml:space="preserve"> a mediačnému úradníkovi okresného súdu, v ktorého obvode má bydlisko, a v rámci uloženého ochranného dohľadu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oznamovať potrebné údaje o spôsobe a zdrojoch svojej obživy a tie aj preukazovať,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osobne sa hlásiť v určených lehotách 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vopred oznamovať vzdialenie sa z miesta bydliska; to neplatí, ak ide o pravidelne opakujúce sa vzdialenia, o ktorých bol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a mediačný úradník vopred informovaný.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Odsúdenému, ktorému sa uložil ochranný dohľad, môže súd uložiť aj ďalšie obmedzenia alebo povinnosti uvedené v </w:t>
      </w:r>
      <w:hyperlink r:id="rId245" w:history="1">
        <w:r w:rsidRPr="003261B2">
          <w:rPr>
            <w:rFonts w:ascii="Times New Roman" w:hAnsi="Times New Roman" w:cs="Times New Roman"/>
            <w:sz w:val="18"/>
            <w:szCs w:val="18"/>
          </w:rPr>
          <w:t>§ 51 ods. 3</w:t>
        </w:r>
      </w:hyperlink>
      <w:r w:rsidRPr="003261B2">
        <w:rPr>
          <w:rFonts w:ascii="Times New Roman" w:hAnsi="Times New Roman" w:cs="Times New Roman"/>
          <w:sz w:val="18"/>
          <w:szCs w:val="18"/>
        </w:rPr>
        <w:t xml:space="preserve"> a 4.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(3) Odsúdený, ktorému súd uložil ďalšie obmedzenia alebo povinnosti podľa odseku 2, je povinný podrobiť sa kontrole technickými prostriedkami, ak je takáto kontrola nariadená. Nariadiť kontrolu technickými prostriedkami možno, ak sú splnené podmienky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Ochranný dohľad sa ukladá na jeden rok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sa ochranný dohľad ukladá opätovne, a to skôr, než bol vykonaný ochranný dohľad predtým uložený, nesmie čas, na ktorý sa opätovne ukladá, spolu s doteraz nevykonaným zvyškom ochranného dohľadu predtým uloženého prevyšovať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79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Ochranný dohľad zaniká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uplynutím času, na ktorý bol uložený,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dňom, ktorým nadobudlo právoplatnosť rozhodnutie, že sa podmienečne prepustený osvedčil.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80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Súd môže upustiť od výkonu zvyšku ochranného dohľadu, ak nepovažuje jeho ďalší výkon za potrebný.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r>
      <w:proofErr w:type="spellStart"/>
      <w:r w:rsidRPr="003261B2">
        <w:rPr>
          <w:rFonts w:ascii="Times New Roman" w:hAnsi="Times New Roman" w:cs="Times New Roman"/>
          <w:b/>
          <w:bCs/>
          <w:sz w:val="18"/>
          <w:szCs w:val="18"/>
        </w:rPr>
        <w:t>Detencia</w:t>
      </w:r>
      <w:proofErr w:type="spellEnd"/>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81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je odsúdenému vo výkone trestu odňatia slobody zistená duševná porucha, ktorá je podľa odborného lekárskeho posudku nevyliečiteľná a jeho pobyt na slobode je aj s prihliadnutím na spáchanú trestnú činnosť pre spoločnosť nebezpečný, súd na návrh prokurátora alebo riaditeľa ústavu na výkon trestu preruší výkon trestu odňatia slobody a nariadi jeho umiestnenie v </w:t>
      </w:r>
      <w:proofErr w:type="spellStart"/>
      <w:r w:rsidRPr="003261B2">
        <w:rPr>
          <w:rFonts w:ascii="Times New Roman" w:hAnsi="Times New Roman" w:cs="Times New Roman"/>
          <w:sz w:val="18"/>
          <w:szCs w:val="18"/>
        </w:rPr>
        <w:t>detenčnom</w:t>
      </w:r>
      <w:proofErr w:type="spellEnd"/>
      <w:r w:rsidRPr="003261B2">
        <w:rPr>
          <w:rFonts w:ascii="Times New Roman" w:hAnsi="Times New Roman" w:cs="Times New Roman"/>
          <w:sz w:val="18"/>
          <w:szCs w:val="18"/>
        </w:rPr>
        <w:t xml:space="preserve"> ústave.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môže pred skončením výkonu trestu odňatia slobody rozhodnúť o umiestnení do </w:t>
      </w:r>
      <w:proofErr w:type="spellStart"/>
      <w:r w:rsidRPr="003261B2">
        <w:rPr>
          <w:rFonts w:ascii="Times New Roman" w:hAnsi="Times New Roman" w:cs="Times New Roman"/>
          <w:sz w:val="18"/>
          <w:szCs w:val="18"/>
        </w:rPr>
        <w:t>detenčného</w:t>
      </w:r>
      <w:proofErr w:type="spellEnd"/>
      <w:r w:rsidRPr="003261B2">
        <w:rPr>
          <w:rFonts w:ascii="Times New Roman" w:hAnsi="Times New Roman" w:cs="Times New Roman"/>
          <w:sz w:val="18"/>
          <w:szCs w:val="18"/>
        </w:rPr>
        <w:t xml:space="preserve"> ústavu aj takého páchateľa úmyselného trestného činu, ktorý sa odmieta podrobiť ochrannému liečeniu alebo u ktorého ochranné liečenie pre negatívny postoj pacienta neplní svoj účel a ktorého pobyt na slobode je pre spoločnosť nebezpečný; páchateľ sa umiestni do </w:t>
      </w:r>
      <w:proofErr w:type="spellStart"/>
      <w:r w:rsidRPr="003261B2">
        <w:rPr>
          <w:rFonts w:ascii="Times New Roman" w:hAnsi="Times New Roman" w:cs="Times New Roman"/>
          <w:sz w:val="18"/>
          <w:szCs w:val="18"/>
        </w:rPr>
        <w:t>detenčného</w:t>
      </w:r>
      <w:proofErr w:type="spellEnd"/>
      <w:r w:rsidRPr="003261B2">
        <w:rPr>
          <w:rFonts w:ascii="Times New Roman" w:hAnsi="Times New Roman" w:cs="Times New Roman"/>
          <w:sz w:val="18"/>
          <w:szCs w:val="18"/>
        </w:rPr>
        <w:t xml:space="preserve"> ústavu po výkone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to považuje súd za potrebné, môže pred skončením výkonu trestu odňatia slobody rozhodnúť o umiestnení do </w:t>
      </w:r>
      <w:proofErr w:type="spellStart"/>
      <w:r w:rsidRPr="003261B2">
        <w:rPr>
          <w:rFonts w:ascii="Times New Roman" w:hAnsi="Times New Roman" w:cs="Times New Roman"/>
          <w:sz w:val="18"/>
          <w:szCs w:val="18"/>
        </w:rPr>
        <w:t>detenčného</w:t>
      </w:r>
      <w:proofErr w:type="spellEnd"/>
      <w:r w:rsidRPr="003261B2">
        <w:rPr>
          <w:rFonts w:ascii="Times New Roman" w:hAnsi="Times New Roman" w:cs="Times New Roman"/>
          <w:sz w:val="18"/>
          <w:szCs w:val="18"/>
        </w:rPr>
        <w:t xml:space="preserve"> ústavu aj páchateľa zločinu spáchaného zo sexuálneho motívu alebo páchateľa, ktorý opätovne spácha obzvlášť závažný zločin; páchateľ sa umiestni do </w:t>
      </w:r>
      <w:proofErr w:type="spellStart"/>
      <w:r w:rsidRPr="003261B2">
        <w:rPr>
          <w:rFonts w:ascii="Times New Roman" w:hAnsi="Times New Roman" w:cs="Times New Roman"/>
          <w:sz w:val="18"/>
          <w:szCs w:val="18"/>
        </w:rPr>
        <w:t>detenčného</w:t>
      </w:r>
      <w:proofErr w:type="spellEnd"/>
      <w:r w:rsidRPr="003261B2">
        <w:rPr>
          <w:rFonts w:ascii="Times New Roman" w:hAnsi="Times New Roman" w:cs="Times New Roman"/>
          <w:sz w:val="18"/>
          <w:szCs w:val="18"/>
        </w:rPr>
        <w:t xml:space="preserve"> ústavu po výkone trestu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Súd môže na základe odborného lekárskeho posudku rozhodnúť o umiestnení páchateľa do </w:t>
      </w:r>
      <w:proofErr w:type="spellStart"/>
      <w:r w:rsidRPr="003261B2">
        <w:rPr>
          <w:rFonts w:ascii="Times New Roman" w:hAnsi="Times New Roman" w:cs="Times New Roman"/>
          <w:sz w:val="18"/>
          <w:szCs w:val="18"/>
        </w:rPr>
        <w:t>detenčného</w:t>
      </w:r>
      <w:proofErr w:type="spellEnd"/>
      <w:r w:rsidRPr="003261B2">
        <w:rPr>
          <w:rFonts w:ascii="Times New Roman" w:hAnsi="Times New Roman" w:cs="Times New Roman"/>
          <w:sz w:val="18"/>
          <w:szCs w:val="18"/>
        </w:rPr>
        <w:t xml:space="preserve"> ústavu aj vtedy, ak páchateľ, ktorého pobyt na slobode je nebezpečný, vykonáva ochranné liečenie v zariadení ústavnej zdravotnej starostlivosti a svojím správaním ohrozuje život alebo zdravie iných osôb; súd rozhodne na návrh zariadenia ústavnej zdravotnej starostlivosti.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82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Účelom umiestnenia páchateľa v </w:t>
      </w:r>
      <w:proofErr w:type="spellStart"/>
      <w:r w:rsidRPr="003261B2">
        <w:rPr>
          <w:rFonts w:ascii="Times New Roman" w:hAnsi="Times New Roman" w:cs="Times New Roman"/>
          <w:sz w:val="18"/>
          <w:szCs w:val="18"/>
        </w:rPr>
        <w:t>detenčnom</w:t>
      </w:r>
      <w:proofErr w:type="spellEnd"/>
      <w:r w:rsidRPr="003261B2">
        <w:rPr>
          <w:rFonts w:ascii="Times New Roman" w:hAnsi="Times New Roman" w:cs="Times New Roman"/>
          <w:sz w:val="18"/>
          <w:szCs w:val="18"/>
        </w:rPr>
        <w:t xml:space="preserve"> ústave je osobitným liečebným režimom a dôslednou izoláciou od spoločnosti zabrániť páchateľovi v ďalšom páchaní trestných činov a činov inak trestných.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Pobyt páchateľa v </w:t>
      </w:r>
      <w:proofErr w:type="spellStart"/>
      <w:r w:rsidRPr="003261B2">
        <w:rPr>
          <w:rFonts w:ascii="Times New Roman" w:hAnsi="Times New Roman" w:cs="Times New Roman"/>
          <w:sz w:val="18"/>
          <w:szCs w:val="18"/>
        </w:rPr>
        <w:t>detenčnom</w:t>
      </w:r>
      <w:proofErr w:type="spellEnd"/>
      <w:r w:rsidRPr="003261B2">
        <w:rPr>
          <w:rFonts w:ascii="Times New Roman" w:hAnsi="Times New Roman" w:cs="Times New Roman"/>
          <w:sz w:val="18"/>
          <w:szCs w:val="18"/>
        </w:rPr>
        <w:t xml:space="preserve"> ústave trvá dovtedy, kým ochranu spoločnosti pred páchateľom nemožno zabezpečiť miernejšími prostriedkami.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Najmenej jedenkrát ročne a vždy na návrh </w:t>
      </w:r>
      <w:proofErr w:type="spellStart"/>
      <w:r w:rsidRPr="003261B2">
        <w:rPr>
          <w:rFonts w:ascii="Times New Roman" w:hAnsi="Times New Roman" w:cs="Times New Roman"/>
          <w:sz w:val="18"/>
          <w:szCs w:val="18"/>
        </w:rPr>
        <w:t>detenčného</w:t>
      </w:r>
      <w:proofErr w:type="spellEnd"/>
      <w:r w:rsidRPr="003261B2">
        <w:rPr>
          <w:rFonts w:ascii="Times New Roman" w:hAnsi="Times New Roman" w:cs="Times New Roman"/>
          <w:sz w:val="18"/>
          <w:szCs w:val="18"/>
        </w:rPr>
        <w:t xml:space="preserve"> ústavu súd preskúma dôvodnosť držania páchateľa v </w:t>
      </w:r>
      <w:proofErr w:type="spellStart"/>
      <w:r w:rsidRPr="003261B2">
        <w:rPr>
          <w:rFonts w:ascii="Times New Roman" w:hAnsi="Times New Roman" w:cs="Times New Roman"/>
          <w:sz w:val="18"/>
          <w:szCs w:val="18"/>
        </w:rPr>
        <w:t>detenčnom</w:t>
      </w:r>
      <w:proofErr w:type="spellEnd"/>
      <w:r w:rsidRPr="003261B2">
        <w:rPr>
          <w:rFonts w:ascii="Times New Roman" w:hAnsi="Times New Roman" w:cs="Times New Roman"/>
          <w:sz w:val="18"/>
          <w:szCs w:val="18"/>
        </w:rPr>
        <w:t xml:space="preserve"> ústave a na základe odborného lekárskeho posudku rozhodne o ďalšom trvaní </w:t>
      </w:r>
      <w:proofErr w:type="spellStart"/>
      <w:r w:rsidRPr="003261B2">
        <w:rPr>
          <w:rFonts w:ascii="Times New Roman" w:hAnsi="Times New Roman" w:cs="Times New Roman"/>
          <w:sz w:val="18"/>
          <w:szCs w:val="18"/>
        </w:rPr>
        <w:t>detencie</w:t>
      </w:r>
      <w:proofErr w:type="spellEnd"/>
      <w:r w:rsidRPr="003261B2">
        <w:rPr>
          <w:rFonts w:ascii="Times New Roman" w:hAnsi="Times New Roman" w:cs="Times New Roman"/>
          <w:sz w:val="18"/>
          <w:szCs w:val="18"/>
        </w:rPr>
        <w:t xml:space="preserve"> alebo o prepustení páchateľa z </w:t>
      </w:r>
      <w:proofErr w:type="spellStart"/>
      <w:r w:rsidRPr="003261B2">
        <w:rPr>
          <w:rFonts w:ascii="Times New Roman" w:hAnsi="Times New Roman" w:cs="Times New Roman"/>
          <w:sz w:val="18"/>
          <w:szCs w:val="18"/>
        </w:rPr>
        <w:t>detenčného</w:t>
      </w:r>
      <w:proofErr w:type="spellEnd"/>
      <w:r w:rsidRPr="003261B2">
        <w:rPr>
          <w:rFonts w:ascii="Times New Roman" w:hAnsi="Times New Roman" w:cs="Times New Roman"/>
          <w:sz w:val="18"/>
          <w:szCs w:val="18"/>
        </w:rPr>
        <w:t xml:space="preserve"> ústavu, ak dôvody </w:t>
      </w:r>
      <w:proofErr w:type="spellStart"/>
      <w:r w:rsidRPr="003261B2">
        <w:rPr>
          <w:rFonts w:ascii="Times New Roman" w:hAnsi="Times New Roman" w:cs="Times New Roman"/>
          <w:sz w:val="18"/>
          <w:szCs w:val="18"/>
        </w:rPr>
        <w:t>detencie</w:t>
      </w:r>
      <w:proofErr w:type="spellEnd"/>
      <w:r w:rsidRPr="003261B2">
        <w:rPr>
          <w:rFonts w:ascii="Times New Roman" w:hAnsi="Times New Roman" w:cs="Times New Roman"/>
          <w:sz w:val="18"/>
          <w:szCs w:val="18"/>
        </w:rPr>
        <w:t xml:space="preserve"> pominuli, a rozhodne o ďalšom výkone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83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Zhabanie veci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nebol uložený trest prepadnutia veci uvedenej v </w:t>
      </w:r>
      <w:hyperlink r:id="rId246" w:history="1">
        <w:r w:rsidRPr="003261B2">
          <w:rPr>
            <w:rFonts w:ascii="Times New Roman" w:hAnsi="Times New Roman" w:cs="Times New Roman"/>
            <w:sz w:val="18"/>
            <w:szCs w:val="18"/>
          </w:rPr>
          <w:t>§ 60 ods. 1</w:t>
        </w:r>
      </w:hyperlink>
      <w:r w:rsidRPr="003261B2">
        <w:rPr>
          <w:rFonts w:ascii="Times New Roman" w:hAnsi="Times New Roman" w:cs="Times New Roman"/>
          <w:sz w:val="18"/>
          <w:szCs w:val="18"/>
        </w:rPr>
        <w:t xml:space="preserve">, súd uloží zhabanie veci,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patrí osobe, ktorú nemožno stíhať alebo odsúdiť,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patrí páchateľovi, od ktorého potrestania súd upustil, alebo páchateľovi, voči ktorému bolo trestné stíhanie zastavené, alebo páchateľovi, voči ktorému bolo trestné stíhanie podmienečne zastavené, alebo páchateľovi, voči ktorému bolo trestné stíhanie zastavené z dôvodu schválenia zmieru,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nepatrí páchateľovi a je výnosom z trestnej činnosti,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nepatrí páchateľovi a bola určená alebo použitá na spáchanie trestného 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ide o tovar bez kontrolných známok alebo bez iných kontrolných technických opatrení vyžadovaných všeobecne záväzným právnym predpisom na jeho označenie na daňové účely,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okolnosti prípadu odôvodňujú predpoklad, že vec by mohla byť zdrojom financovania terorizmu,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to vyžaduje bezpečnosť ľudí alebo majetku, prípadne iný obdobný verejný záujem.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Vlastníkom zhabanej veci sa stáva štát, ak súd nerozhodne inak na základe vyhlásenej medzinárodnej zmluvy, ktorou je Slovenská republika viazaná.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Ustanovenie </w:t>
      </w:r>
      <w:hyperlink r:id="rId24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nepoužije,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poškodenému vznikol z činu nárok na náhradu škody, ktorého uspokojenie by bolo znemožnené zhabaním veci,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hodnota veci je v zjavnom nepomere k miere závažnosti prečinu.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vec uvedená v </w:t>
      </w:r>
      <w:hyperlink r:id="rId24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je nedosiahnuteľná alebo neidentifikovateľná, alebo je zmiešaná s majetkom páchateľa alebo s majetkom inej osoby získaným v súlade so zákonom, môže súd uložiť zhabanie veci takej hodnoty, ktorá zodpovedá hodnote tejto veci.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83a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Zhabanie časti majetku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môže uložiť zhabanie časti majetku páchateľovi, ktorého odsudzuje za úmyselný trestný čin, za ktorý tento zákon ustanovuje trest odňatia slobody s hornou hranicou trestnej sadzby najmenej štyri roky alebo za trestný čin neoprávneného prístupu do počítačového systému podľa </w:t>
      </w:r>
      <w:hyperlink r:id="rId249" w:history="1">
        <w:r w:rsidRPr="003261B2">
          <w:rPr>
            <w:rFonts w:ascii="Times New Roman" w:hAnsi="Times New Roman" w:cs="Times New Roman"/>
            <w:sz w:val="18"/>
            <w:szCs w:val="18"/>
          </w:rPr>
          <w:t>§ 247</w:t>
        </w:r>
      </w:hyperlink>
      <w:r w:rsidRPr="003261B2">
        <w:rPr>
          <w:rFonts w:ascii="Times New Roman" w:hAnsi="Times New Roman" w:cs="Times New Roman"/>
          <w:sz w:val="18"/>
          <w:szCs w:val="18"/>
        </w:rPr>
        <w:t xml:space="preserve">, neoprávneného zásahu do počítačového systému podľa </w:t>
      </w:r>
      <w:hyperlink r:id="rId250" w:history="1">
        <w:r w:rsidRPr="003261B2">
          <w:rPr>
            <w:rFonts w:ascii="Times New Roman" w:hAnsi="Times New Roman" w:cs="Times New Roman"/>
            <w:sz w:val="18"/>
            <w:szCs w:val="18"/>
          </w:rPr>
          <w:t>§ 247a</w:t>
        </w:r>
      </w:hyperlink>
      <w:r w:rsidRPr="003261B2">
        <w:rPr>
          <w:rFonts w:ascii="Times New Roman" w:hAnsi="Times New Roman" w:cs="Times New Roman"/>
          <w:sz w:val="18"/>
          <w:szCs w:val="18"/>
        </w:rPr>
        <w:t xml:space="preserve">, neoprávneného zásahu do počítačového údaja podľa </w:t>
      </w:r>
      <w:hyperlink r:id="rId251" w:history="1">
        <w:r w:rsidRPr="003261B2">
          <w:rPr>
            <w:rFonts w:ascii="Times New Roman" w:hAnsi="Times New Roman" w:cs="Times New Roman"/>
            <w:sz w:val="18"/>
            <w:szCs w:val="18"/>
          </w:rPr>
          <w:t>§ 247b</w:t>
        </w:r>
      </w:hyperlink>
      <w:r w:rsidRPr="003261B2">
        <w:rPr>
          <w:rFonts w:ascii="Times New Roman" w:hAnsi="Times New Roman" w:cs="Times New Roman"/>
          <w:sz w:val="18"/>
          <w:szCs w:val="18"/>
        </w:rPr>
        <w:t xml:space="preserve">, výroby a držby prístupového zariadenia, hesla do počítačového systému alebo iných údajov podľa </w:t>
      </w:r>
      <w:hyperlink r:id="rId252" w:history="1">
        <w:r w:rsidRPr="003261B2">
          <w:rPr>
            <w:rFonts w:ascii="Times New Roman" w:hAnsi="Times New Roman" w:cs="Times New Roman"/>
            <w:sz w:val="18"/>
            <w:szCs w:val="18"/>
          </w:rPr>
          <w:t>§ 247d</w:t>
        </w:r>
      </w:hyperlink>
      <w:r w:rsidRPr="003261B2">
        <w:rPr>
          <w:rFonts w:ascii="Times New Roman" w:hAnsi="Times New Roman" w:cs="Times New Roman"/>
          <w:sz w:val="18"/>
          <w:szCs w:val="18"/>
        </w:rPr>
        <w:t xml:space="preserve">, machinácie pri verejnom obstarávaní a verejnej dražbe podľa § 266, prijímania úplatku podľa </w:t>
      </w:r>
      <w:hyperlink r:id="rId253" w:history="1">
        <w:r w:rsidRPr="003261B2">
          <w:rPr>
            <w:rFonts w:ascii="Times New Roman" w:hAnsi="Times New Roman" w:cs="Times New Roman"/>
            <w:sz w:val="18"/>
            <w:szCs w:val="18"/>
          </w:rPr>
          <w:t>§ 328 až 330</w:t>
        </w:r>
      </w:hyperlink>
      <w:r w:rsidRPr="003261B2">
        <w:rPr>
          <w:rFonts w:ascii="Times New Roman" w:hAnsi="Times New Roman" w:cs="Times New Roman"/>
          <w:sz w:val="18"/>
          <w:szCs w:val="18"/>
        </w:rPr>
        <w:t xml:space="preserve">, podplácania podľa </w:t>
      </w:r>
      <w:hyperlink r:id="rId254" w:history="1">
        <w:r w:rsidRPr="003261B2">
          <w:rPr>
            <w:rFonts w:ascii="Times New Roman" w:hAnsi="Times New Roman" w:cs="Times New Roman"/>
            <w:sz w:val="18"/>
            <w:szCs w:val="18"/>
          </w:rPr>
          <w:t>§ 332 až 334</w:t>
        </w:r>
      </w:hyperlink>
      <w:r w:rsidRPr="003261B2">
        <w:rPr>
          <w:rFonts w:ascii="Times New Roman" w:hAnsi="Times New Roman" w:cs="Times New Roman"/>
          <w:sz w:val="18"/>
          <w:szCs w:val="18"/>
        </w:rPr>
        <w:t xml:space="preserve">, nepriamej korupcie podľa </w:t>
      </w:r>
      <w:hyperlink r:id="rId255" w:history="1">
        <w:r w:rsidRPr="003261B2">
          <w:rPr>
            <w:rFonts w:ascii="Times New Roman" w:hAnsi="Times New Roman" w:cs="Times New Roman"/>
            <w:sz w:val="18"/>
            <w:szCs w:val="18"/>
          </w:rPr>
          <w:t>§ 336</w:t>
        </w:r>
      </w:hyperlink>
      <w:r w:rsidRPr="003261B2">
        <w:rPr>
          <w:rFonts w:ascii="Times New Roman" w:hAnsi="Times New Roman" w:cs="Times New Roman"/>
          <w:sz w:val="18"/>
          <w:szCs w:val="18"/>
        </w:rPr>
        <w:t xml:space="preserve"> alebo rozširovania detskej pornografie podľa </w:t>
      </w:r>
      <w:hyperlink r:id="rId256" w:history="1">
        <w:r w:rsidRPr="003261B2">
          <w:rPr>
            <w:rFonts w:ascii="Times New Roman" w:hAnsi="Times New Roman" w:cs="Times New Roman"/>
            <w:sz w:val="18"/>
            <w:szCs w:val="18"/>
          </w:rPr>
          <w:t>§ 369</w:t>
        </w:r>
      </w:hyperlink>
      <w:r w:rsidRPr="003261B2">
        <w:rPr>
          <w:rFonts w:ascii="Times New Roman" w:hAnsi="Times New Roman" w:cs="Times New Roman"/>
          <w:sz w:val="18"/>
          <w:szCs w:val="18"/>
        </w:rPr>
        <w:t xml:space="preserve">, ktorým páchateľ získal alebo sa snažil získať pre seba alebo pre iného majetkový prospech a súd má za to, že určitá časť jeho majetku je výnosom z trestnej činnosti na základe preukázania, že hodnota majetku, ktorú páchateľ nadobudol alebo previedol na inú osobu v čase najviac päť rokov pred páchaním takéhoto trestného činu, v čase jeho páchania alebo po jeho spáchaní je v hrubom nepomere k príjmom páchateľa nadobudnutým v súlade so zákonom alebo na základe iných skutočností odôvodňujúcich takýto záver.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Zhabanie časti majetku môže súd uložiť aj vtedy, ak by tento majetok mohol byť zhabaný podľa odseku 1 a ak páchateľ tento majetok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previedol alebo nechal previesť na inú osobu bezplatne alebo za nápadne výhodných podmienok a táto osoba vedela alebo mohla a mala vedieť, že na ňu takýto majetok previedol, aby sa vyhol peňažnému trestu podľa § 56, trestu prepadnutia majetku podľa </w:t>
      </w:r>
      <w:hyperlink r:id="rId257" w:history="1">
        <w:r w:rsidRPr="003261B2">
          <w:rPr>
            <w:rFonts w:ascii="Times New Roman" w:hAnsi="Times New Roman" w:cs="Times New Roman"/>
            <w:sz w:val="18"/>
            <w:szCs w:val="18"/>
          </w:rPr>
          <w:t>§ 58</w:t>
        </w:r>
      </w:hyperlink>
      <w:r w:rsidRPr="003261B2">
        <w:rPr>
          <w:rFonts w:ascii="Times New Roman" w:hAnsi="Times New Roman" w:cs="Times New Roman"/>
          <w:sz w:val="18"/>
          <w:szCs w:val="18"/>
        </w:rPr>
        <w:t xml:space="preserve">, trestu prepadnutia veci podľa </w:t>
      </w:r>
      <w:hyperlink r:id="rId258" w:history="1">
        <w:r w:rsidRPr="003261B2">
          <w:rPr>
            <w:rFonts w:ascii="Times New Roman" w:hAnsi="Times New Roman" w:cs="Times New Roman"/>
            <w:sz w:val="18"/>
            <w:szCs w:val="18"/>
          </w:rPr>
          <w:t>§ 60</w:t>
        </w:r>
      </w:hyperlink>
      <w:r w:rsidRPr="003261B2">
        <w:rPr>
          <w:rFonts w:ascii="Times New Roman" w:hAnsi="Times New Roman" w:cs="Times New Roman"/>
          <w:sz w:val="18"/>
          <w:szCs w:val="18"/>
        </w:rPr>
        <w:t xml:space="preserve"> alebo uloženiu zhabania veci podľa </w:t>
      </w:r>
      <w:hyperlink r:id="rId259" w:history="1">
        <w:r w:rsidRPr="003261B2">
          <w:rPr>
            <w:rFonts w:ascii="Times New Roman" w:hAnsi="Times New Roman" w:cs="Times New Roman"/>
            <w:sz w:val="18"/>
            <w:szCs w:val="18"/>
          </w:rPr>
          <w:t>§ 83</w:t>
        </w:r>
      </w:hyperlink>
      <w:r w:rsidRPr="003261B2">
        <w:rPr>
          <w:rFonts w:ascii="Times New Roman" w:hAnsi="Times New Roman" w:cs="Times New Roman"/>
          <w:sz w:val="18"/>
          <w:szCs w:val="18"/>
        </w:rPr>
        <w:t xml:space="preserve">, alebo že tento majetok bol získaný v rozpore so zákonom,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previedol alebo nechal previesť na blízku osobu,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previedol alebo nechal previesť na právnickú osobu, v ktorej má sám alebo v spojení s blízkymi osobami väčšinovú majetkovú účasť, väčšinový podiel na hlasovacích právach alebo rozhodujúci vplyv na riadení, a takýto majetok páchateľ bezplatne alebo za nápadne výhodných podmienok užíva,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nadobudol do bezpodielového spoluvlastníctva manželov alebo tento majetok sa nachádzal v bezpodielovom spoluvlastníctve manželov, ktoré bolo </w:t>
      </w:r>
      <w:proofErr w:type="spellStart"/>
      <w:r w:rsidRPr="003261B2">
        <w:rPr>
          <w:rFonts w:ascii="Times New Roman" w:hAnsi="Times New Roman" w:cs="Times New Roman"/>
          <w:sz w:val="18"/>
          <w:szCs w:val="18"/>
        </w:rPr>
        <w:t>vyporiadané</w:t>
      </w:r>
      <w:proofErr w:type="spellEnd"/>
      <w:r w:rsidRPr="003261B2">
        <w:rPr>
          <w:rFonts w:ascii="Times New Roman" w:hAnsi="Times New Roman" w:cs="Times New Roman"/>
          <w:sz w:val="18"/>
          <w:szCs w:val="18"/>
        </w:rPr>
        <w:t xml:space="preserve"> dohodou a patrí manželovi páchateľa.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Súd je povinný pri uložení zhabania časti majetku určiť veci, ktoré podliehajú zhabaniu. Ak bol preukázaný hrubý nepomer medzi hodnotou majetku a príjmami páchateľa nadobudnutými v súlade so zákonom v sledovanom období, môže súd určiť akékoľvek veci patriace páchateľovi v hodnote až do výšky preukázaného hrubého nepomeru.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súdu nie je známe, kde sa veci, ktoré sú predmetom zhabania časti majetku, nachádzajú, ich zhabanie nie je </w:t>
      </w:r>
      <w:r w:rsidRPr="003261B2">
        <w:rPr>
          <w:rFonts w:ascii="Times New Roman" w:hAnsi="Times New Roman" w:cs="Times New Roman"/>
          <w:sz w:val="18"/>
          <w:szCs w:val="18"/>
        </w:rPr>
        <w:lastRenderedPageBreak/>
        <w:t xml:space="preserve">vhodné s ohľadom na práva tretích osôb alebo ak ten, komu mohla byť vec zhabaná, ju pred vydaním rozhodnutia o zhabaní časti majetku zničí, poškodí, scudzí alebo jej zhabanie inak zmarí, môže súd uložiť zhabanie veci takej hodnoty alebo peňažnej čiastky, ktorá zodpovedá hodnote tejto veci.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Zhabanie časti majetku postihuje aj plody a úžitky veci, ktoré prináležia osobe, ktorej bola takáto vec zhabaná. Zhabanie časti majetku sa nevzťahuje na veci, ktoré sú nevyhnutné na uspokojovanie životných potrieb osoby, ktorej sa má zhabať časť majetku, alebo osôb, o ktorých výživu a výchovu je táto osoba povinná sa starať.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Vlastníkom zhabanej časti majetku sa stáva štát, ak súd nerozhodne inak na základe vyhlásenej medzinárodnej zmluvy, ktorou je Slovenská republika viazaná.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83b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Zrušený od 1.7.2016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TRETIA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ZÁNIK TRESTNOSTI A TRESTU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84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Zmena zákona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Trestnosť činu, ktorý mal v čase spáchania znaky niektorého trestného činu uvedeného v osobitnej časti tohto zákona, zaniká, ak neskorší zákon ustanoví, že tento čin nie je trestným činom.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Účinná ľútosť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85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Trestnosť trestných činov šírenia nebezpečnej ľudskej nákazlivej choroby podľa </w:t>
      </w:r>
      <w:hyperlink r:id="rId260" w:history="1">
        <w:r w:rsidRPr="003261B2">
          <w:rPr>
            <w:rFonts w:ascii="Times New Roman" w:hAnsi="Times New Roman" w:cs="Times New Roman"/>
            <w:sz w:val="18"/>
            <w:szCs w:val="18"/>
          </w:rPr>
          <w:t>§ 163</w:t>
        </w:r>
      </w:hyperlink>
      <w:r w:rsidRPr="003261B2">
        <w:rPr>
          <w:rFonts w:ascii="Times New Roman" w:hAnsi="Times New Roman" w:cs="Times New Roman"/>
          <w:sz w:val="18"/>
          <w:szCs w:val="18"/>
        </w:rPr>
        <w:t xml:space="preserve">, ohrozovania zdravia závadnými potravinami a inými predmetmi podľa </w:t>
      </w:r>
      <w:hyperlink r:id="rId261" w:history="1">
        <w:r w:rsidRPr="003261B2">
          <w:rPr>
            <w:rFonts w:ascii="Times New Roman" w:hAnsi="Times New Roman" w:cs="Times New Roman"/>
            <w:sz w:val="18"/>
            <w:szCs w:val="18"/>
          </w:rPr>
          <w:t>§ 168</w:t>
        </w:r>
      </w:hyperlink>
      <w:r w:rsidRPr="003261B2">
        <w:rPr>
          <w:rFonts w:ascii="Times New Roman" w:hAnsi="Times New Roman" w:cs="Times New Roman"/>
          <w:sz w:val="18"/>
          <w:szCs w:val="18"/>
        </w:rPr>
        <w:t xml:space="preserve">, brania rukojemníka podľa </w:t>
      </w:r>
      <w:hyperlink r:id="rId262" w:history="1">
        <w:r w:rsidRPr="003261B2">
          <w:rPr>
            <w:rFonts w:ascii="Times New Roman" w:hAnsi="Times New Roman" w:cs="Times New Roman"/>
            <w:sz w:val="18"/>
            <w:szCs w:val="18"/>
          </w:rPr>
          <w:t>§ 185</w:t>
        </w:r>
      </w:hyperlink>
      <w:r w:rsidRPr="003261B2">
        <w:rPr>
          <w:rFonts w:ascii="Times New Roman" w:hAnsi="Times New Roman" w:cs="Times New Roman"/>
          <w:sz w:val="18"/>
          <w:szCs w:val="18"/>
        </w:rPr>
        <w:t xml:space="preserve">, legalizácie výnosu z trestnej činnosti podľa </w:t>
      </w:r>
      <w:hyperlink r:id="rId263" w:history="1">
        <w:r w:rsidRPr="003261B2">
          <w:rPr>
            <w:rFonts w:ascii="Times New Roman" w:hAnsi="Times New Roman" w:cs="Times New Roman"/>
            <w:sz w:val="18"/>
            <w:szCs w:val="18"/>
          </w:rPr>
          <w:t>§ 233</w:t>
        </w:r>
      </w:hyperlink>
      <w:r w:rsidRPr="003261B2">
        <w:rPr>
          <w:rFonts w:ascii="Times New Roman" w:hAnsi="Times New Roman" w:cs="Times New Roman"/>
          <w:sz w:val="18"/>
          <w:szCs w:val="18"/>
        </w:rPr>
        <w:t xml:space="preserve">, </w:t>
      </w:r>
      <w:hyperlink r:id="rId264" w:history="1">
        <w:r w:rsidRPr="003261B2">
          <w:rPr>
            <w:rFonts w:ascii="Times New Roman" w:hAnsi="Times New Roman" w:cs="Times New Roman"/>
            <w:sz w:val="18"/>
            <w:szCs w:val="18"/>
          </w:rPr>
          <w:t>§ 234</w:t>
        </w:r>
      </w:hyperlink>
      <w:r w:rsidRPr="003261B2">
        <w:rPr>
          <w:rFonts w:ascii="Times New Roman" w:hAnsi="Times New Roman" w:cs="Times New Roman"/>
          <w:sz w:val="18"/>
          <w:szCs w:val="18"/>
        </w:rPr>
        <w:t xml:space="preserve">, porušovania povinnosti pri správe cudzieho majetku podľa </w:t>
      </w:r>
      <w:hyperlink r:id="rId265" w:history="1">
        <w:r w:rsidRPr="003261B2">
          <w:rPr>
            <w:rFonts w:ascii="Times New Roman" w:hAnsi="Times New Roman" w:cs="Times New Roman"/>
            <w:sz w:val="18"/>
            <w:szCs w:val="18"/>
          </w:rPr>
          <w:t>§ 238</w:t>
        </w:r>
      </w:hyperlink>
      <w:r w:rsidRPr="003261B2">
        <w:rPr>
          <w:rFonts w:ascii="Times New Roman" w:hAnsi="Times New Roman" w:cs="Times New Roman"/>
          <w:sz w:val="18"/>
          <w:szCs w:val="18"/>
        </w:rPr>
        <w:t xml:space="preserve">, porušovania predpisov o obehu tovaru v styku s cudzinou podľa </w:t>
      </w:r>
      <w:hyperlink r:id="rId266" w:history="1">
        <w:r w:rsidRPr="003261B2">
          <w:rPr>
            <w:rFonts w:ascii="Times New Roman" w:hAnsi="Times New Roman" w:cs="Times New Roman"/>
            <w:sz w:val="18"/>
            <w:szCs w:val="18"/>
          </w:rPr>
          <w:t>§ 254</w:t>
        </w:r>
      </w:hyperlink>
      <w:r w:rsidRPr="003261B2">
        <w:rPr>
          <w:rFonts w:ascii="Times New Roman" w:hAnsi="Times New Roman" w:cs="Times New Roman"/>
          <w:sz w:val="18"/>
          <w:szCs w:val="18"/>
        </w:rPr>
        <w:t xml:space="preserve">, porušovania predpisov o nakladaní s kontrolovaným tovarom a technológiami podľa </w:t>
      </w:r>
      <w:hyperlink r:id="rId267" w:history="1">
        <w:r w:rsidRPr="003261B2">
          <w:rPr>
            <w:rFonts w:ascii="Times New Roman" w:hAnsi="Times New Roman" w:cs="Times New Roman"/>
            <w:sz w:val="18"/>
            <w:szCs w:val="18"/>
          </w:rPr>
          <w:t>§ 255</w:t>
        </w:r>
      </w:hyperlink>
      <w:r w:rsidRPr="003261B2">
        <w:rPr>
          <w:rFonts w:ascii="Times New Roman" w:hAnsi="Times New Roman" w:cs="Times New Roman"/>
          <w:sz w:val="18"/>
          <w:szCs w:val="18"/>
        </w:rPr>
        <w:t xml:space="preserve">, </w:t>
      </w:r>
      <w:hyperlink r:id="rId268" w:history="1">
        <w:r w:rsidRPr="003261B2">
          <w:rPr>
            <w:rFonts w:ascii="Times New Roman" w:hAnsi="Times New Roman" w:cs="Times New Roman"/>
            <w:sz w:val="18"/>
            <w:szCs w:val="18"/>
          </w:rPr>
          <w:t>§ 256</w:t>
        </w:r>
      </w:hyperlink>
      <w:r w:rsidRPr="003261B2">
        <w:rPr>
          <w:rFonts w:ascii="Times New Roman" w:hAnsi="Times New Roman" w:cs="Times New Roman"/>
          <w:sz w:val="18"/>
          <w:szCs w:val="18"/>
        </w:rPr>
        <w:t xml:space="preserve">, </w:t>
      </w:r>
      <w:hyperlink r:id="rId269" w:history="1">
        <w:r w:rsidRPr="003261B2">
          <w:rPr>
            <w:rFonts w:ascii="Times New Roman" w:hAnsi="Times New Roman" w:cs="Times New Roman"/>
            <w:sz w:val="18"/>
            <w:szCs w:val="18"/>
          </w:rPr>
          <w:t>§ 257</w:t>
        </w:r>
      </w:hyperlink>
      <w:r w:rsidRPr="003261B2">
        <w:rPr>
          <w:rFonts w:ascii="Times New Roman" w:hAnsi="Times New Roman" w:cs="Times New Roman"/>
          <w:sz w:val="18"/>
          <w:szCs w:val="18"/>
        </w:rPr>
        <w:t xml:space="preserve">, ohrozenia devízového hospodárstva podľa </w:t>
      </w:r>
      <w:hyperlink r:id="rId270" w:history="1">
        <w:r w:rsidRPr="003261B2">
          <w:rPr>
            <w:rFonts w:ascii="Times New Roman" w:hAnsi="Times New Roman" w:cs="Times New Roman"/>
            <w:sz w:val="18"/>
            <w:szCs w:val="18"/>
          </w:rPr>
          <w:t>§ 258</w:t>
        </w:r>
      </w:hyperlink>
      <w:r w:rsidRPr="003261B2">
        <w:rPr>
          <w:rFonts w:ascii="Times New Roman" w:hAnsi="Times New Roman" w:cs="Times New Roman"/>
          <w:sz w:val="18"/>
          <w:szCs w:val="18"/>
        </w:rPr>
        <w:t xml:space="preserve">, skresľovania údajov hospodárskej a obchodnej evidencie podľa </w:t>
      </w:r>
      <w:hyperlink r:id="rId271" w:history="1">
        <w:r w:rsidRPr="003261B2">
          <w:rPr>
            <w:rFonts w:ascii="Times New Roman" w:hAnsi="Times New Roman" w:cs="Times New Roman"/>
            <w:sz w:val="18"/>
            <w:szCs w:val="18"/>
          </w:rPr>
          <w:t>§ 260</w:t>
        </w:r>
      </w:hyperlink>
      <w:r w:rsidRPr="003261B2">
        <w:rPr>
          <w:rFonts w:ascii="Times New Roman" w:hAnsi="Times New Roman" w:cs="Times New Roman"/>
          <w:sz w:val="18"/>
          <w:szCs w:val="18"/>
        </w:rPr>
        <w:t xml:space="preserve">, poškodzovania finančných záujmov Európskej únie podľa </w:t>
      </w:r>
      <w:hyperlink r:id="rId272" w:history="1">
        <w:r w:rsidRPr="003261B2">
          <w:rPr>
            <w:rFonts w:ascii="Times New Roman" w:hAnsi="Times New Roman" w:cs="Times New Roman"/>
            <w:sz w:val="18"/>
            <w:szCs w:val="18"/>
          </w:rPr>
          <w:t>§ 263</w:t>
        </w:r>
      </w:hyperlink>
      <w:r w:rsidRPr="003261B2">
        <w:rPr>
          <w:rFonts w:ascii="Times New Roman" w:hAnsi="Times New Roman" w:cs="Times New Roman"/>
          <w:sz w:val="18"/>
          <w:szCs w:val="18"/>
        </w:rPr>
        <w:t xml:space="preserve">, ohrozenia obchodného, bankového, poštového, telekomunikačného a daňového tajomstva podľa </w:t>
      </w:r>
      <w:hyperlink r:id="rId273" w:history="1">
        <w:r w:rsidRPr="003261B2">
          <w:rPr>
            <w:rFonts w:ascii="Times New Roman" w:hAnsi="Times New Roman" w:cs="Times New Roman"/>
            <w:sz w:val="18"/>
            <w:szCs w:val="18"/>
          </w:rPr>
          <w:t>§ 264</w:t>
        </w:r>
      </w:hyperlink>
      <w:r w:rsidRPr="003261B2">
        <w:rPr>
          <w:rFonts w:ascii="Times New Roman" w:hAnsi="Times New Roman" w:cs="Times New Roman"/>
          <w:sz w:val="18"/>
          <w:szCs w:val="18"/>
        </w:rPr>
        <w:t xml:space="preserve">, všeobecného ohrozenia podľa </w:t>
      </w:r>
      <w:hyperlink r:id="rId274" w:history="1">
        <w:r w:rsidRPr="003261B2">
          <w:rPr>
            <w:rFonts w:ascii="Times New Roman" w:hAnsi="Times New Roman" w:cs="Times New Roman"/>
            <w:sz w:val="18"/>
            <w:szCs w:val="18"/>
          </w:rPr>
          <w:t>§ 284</w:t>
        </w:r>
      </w:hyperlink>
      <w:r w:rsidRPr="003261B2">
        <w:rPr>
          <w:rFonts w:ascii="Times New Roman" w:hAnsi="Times New Roman" w:cs="Times New Roman"/>
          <w:sz w:val="18"/>
          <w:szCs w:val="18"/>
        </w:rPr>
        <w:t xml:space="preserve">, poškodzovania a ohrozovania prevádzky všeobecne prospešného zariadenia podľa </w:t>
      </w:r>
      <w:hyperlink r:id="rId275" w:history="1">
        <w:r w:rsidRPr="003261B2">
          <w:rPr>
            <w:rFonts w:ascii="Times New Roman" w:hAnsi="Times New Roman" w:cs="Times New Roman"/>
            <w:sz w:val="18"/>
            <w:szCs w:val="18"/>
          </w:rPr>
          <w:t>§ 286</w:t>
        </w:r>
      </w:hyperlink>
      <w:r w:rsidRPr="003261B2">
        <w:rPr>
          <w:rFonts w:ascii="Times New Roman" w:hAnsi="Times New Roman" w:cs="Times New Roman"/>
          <w:sz w:val="18"/>
          <w:szCs w:val="18"/>
        </w:rPr>
        <w:t xml:space="preserve">, ohrozenia a poškodenia životného prostredia podľa </w:t>
      </w:r>
      <w:hyperlink r:id="rId276" w:history="1">
        <w:r w:rsidRPr="003261B2">
          <w:rPr>
            <w:rFonts w:ascii="Times New Roman" w:hAnsi="Times New Roman" w:cs="Times New Roman"/>
            <w:sz w:val="18"/>
            <w:szCs w:val="18"/>
          </w:rPr>
          <w:t>§ 300</w:t>
        </w:r>
      </w:hyperlink>
      <w:r w:rsidRPr="003261B2">
        <w:rPr>
          <w:rFonts w:ascii="Times New Roman" w:hAnsi="Times New Roman" w:cs="Times New Roman"/>
          <w:sz w:val="18"/>
          <w:szCs w:val="18"/>
        </w:rPr>
        <w:t xml:space="preserve">, </w:t>
      </w:r>
      <w:hyperlink r:id="rId277" w:history="1">
        <w:r w:rsidRPr="003261B2">
          <w:rPr>
            <w:rFonts w:ascii="Times New Roman" w:hAnsi="Times New Roman" w:cs="Times New Roman"/>
            <w:sz w:val="18"/>
            <w:szCs w:val="18"/>
          </w:rPr>
          <w:t>§ 301</w:t>
        </w:r>
      </w:hyperlink>
      <w:r w:rsidRPr="003261B2">
        <w:rPr>
          <w:rFonts w:ascii="Times New Roman" w:hAnsi="Times New Roman" w:cs="Times New Roman"/>
          <w:sz w:val="18"/>
          <w:szCs w:val="18"/>
        </w:rPr>
        <w:t xml:space="preserve">, vlastizrady podľa </w:t>
      </w:r>
      <w:hyperlink r:id="rId278" w:history="1">
        <w:r w:rsidRPr="003261B2">
          <w:rPr>
            <w:rFonts w:ascii="Times New Roman" w:hAnsi="Times New Roman" w:cs="Times New Roman"/>
            <w:sz w:val="18"/>
            <w:szCs w:val="18"/>
          </w:rPr>
          <w:t>§ 311</w:t>
        </w:r>
      </w:hyperlink>
      <w:r w:rsidRPr="003261B2">
        <w:rPr>
          <w:rFonts w:ascii="Times New Roman" w:hAnsi="Times New Roman" w:cs="Times New Roman"/>
          <w:sz w:val="18"/>
          <w:szCs w:val="18"/>
        </w:rPr>
        <w:t xml:space="preserve">, úkladov proti Slovenskej republike podľa </w:t>
      </w:r>
      <w:hyperlink r:id="rId279" w:history="1">
        <w:r w:rsidRPr="003261B2">
          <w:rPr>
            <w:rFonts w:ascii="Times New Roman" w:hAnsi="Times New Roman" w:cs="Times New Roman"/>
            <w:sz w:val="18"/>
            <w:szCs w:val="18"/>
          </w:rPr>
          <w:t>§ 312</w:t>
        </w:r>
      </w:hyperlink>
      <w:r w:rsidRPr="003261B2">
        <w:rPr>
          <w:rFonts w:ascii="Times New Roman" w:hAnsi="Times New Roman" w:cs="Times New Roman"/>
          <w:sz w:val="18"/>
          <w:szCs w:val="18"/>
        </w:rPr>
        <w:t xml:space="preserve">, teroru podľa </w:t>
      </w:r>
      <w:hyperlink r:id="rId280" w:history="1">
        <w:r w:rsidRPr="003261B2">
          <w:rPr>
            <w:rFonts w:ascii="Times New Roman" w:hAnsi="Times New Roman" w:cs="Times New Roman"/>
            <w:sz w:val="18"/>
            <w:szCs w:val="18"/>
          </w:rPr>
          <w:t>§ 313</w:t>
        </w:r>
      </w:hyperlink>
      <w:r w:rsidRPr="003261B2">
        <w:rPr>
          <w:rFonts w:ascii="Times New Roman" w:hAnsi="Times New Roman" w:cs="Times New Roman"/>
          <w:sz w:val="18"/>
          <w:szCs w:val="18"/>
        </w:rPr>
        <w:t xml:space="preserve">, </w:t>
      </w:r>
      <w:hyperlink r:id="rId281" w:history="1">
        <w:r w:rsidRPr="003261B2">
          <w:rPr>
            <w:rFonts w:ascii="Times New Roman" w:hAnsi="Times New Roman" w:cs="Times New Roman"/>
            <w:sz w:val="18"/>
            <w:szCs w:val="18"/>
          </w:rPr>
          <w:t>§ 314</w:t>
        </w:r>
      </w:hyperlink>
      <w:r w:rsidRPr="003261B2">
        <w:rPr>
          <w:rFonts w:ascii="Times New Roman" w:hAnsi="Times New Roman" w:cs="Times New Roman"/>
          <w:sz w:val="18"/>
          <w:szCs w:val="18"/>
        </w:rPr>
        <w:t xml:space="preserve">, záškodníctva podľa </w:t>
      </w:r>
      <w:hyperlink r:id="rId282" w:history="1">
        <w:r w:rsidRPr="003261B2">
          <w:rPr>
            <w:rFonts w:ascii="Times New Roman" w:hAnsi="Times New Roman" w:cs="Times New Roman"/>
            <w:sz w:val="18"/>
            <w:szCs w:val="18"/>
          </w:rPr>
          <w:t>§ 315</w:t>
        </w:r>
      </w:hyperlink>
      <w:r w:rsidRPr="003261B2">
        <w:rPr>
          <w:rFonts w:ascii="Times New Roman" w:hAnsi="Times New Roman" w:cs="Times New Roman"/>
          <w:sz w:val="18"/>
          <w:szCs w:val="18"/>
        </w:rPr>
        <w:t xml:space="preserve">, </w:t>
      </w:r>
      <w:hyperlink r:id="rId283" w:history="1">
        <w:r w:rsidRPr="003261B2">
          <w:rPr>
            <w:rFonts w:ascii="Times New Roman" w:hAnsi="Times New Roman" w:cs="Times New Roman"/>
            <w:sz w:val="18"/>
            <w:szCs w:val="18"/>
          </w:rPr>
          <w:t>§ 316</w:t>
        </w:r>
      </w:hyperlink>
      <w:r w:rsidRPr="003261B2">
        <w:rPr>
          <w:rFonts w:ascii="Times New Roman" w:hAnsi="Times New Roman" w:cs="Times New Roman"/>
          <w:sz w:val="18"/>
          <w:szCs w:val="18"/>
        </w:rPr>
        <w:t xml:space="preserve">, sabotáže podľa </w:t>
      </w:r>
      <w:hyperlink r:id="rId284" w:history="1">
        <w:r w:rsidRPr="003261B2">
          <w:rPr>
            <w:rFonts w:ascii="Times New Roman" w:hAnsi="Times New Roman" w:cs="Times New Roman"/>
            <w:sz w:val="18"/>
            <w:szCs w:val="18"/>
          </w:rPr>
          <w:t>§ 317</w:t>
        </w:r>
      </w:hyperlink>
      <w:r w:rsidRPr="003261B2">
        <w:rPr>
          <w:rFonts w:ascii="Times New Roman" w:hAnsi="Times New Roman" w:cs="Times New Roman"/>
          <w:sz w:val="18"/>
          <w:szCs w:val="18"/>
        </w:rPr>
        <w:t xml:space="preserve">, vyzvedačstva podľa </w:t>
      </w:r>
      <w:hyperlink r:id="rId285" w:history="1">
        <w:r w:rsidRPr="003261B2">
          <w:rPr>
            <w:rFonts w:ascii="Times New Roman" w:hAnsi="Times New Roman" w:cs="Times New Roman"/>
            <w:sz w:val="18"/>
            <w:szCs w:val="18"/>
          </w:rPr>
          <w:t>§ 318</w:t>
        </w:r>
      </w:hyperlink>
      <w:r w:rsidRPr="003261B2">
        <w:rPr>
          <w:rFonts w:ascii="Times New Roman" w:hAnsi="Times New Roman" w:cs="Times New Roman"/>
          <w:sz w:val="18"/>
          <w:szCs w:val="18"/>
        </w:rPr>
        <w:t xml:space="preserve">, ohrozenia utajovanej skutočnosti podľa </w:t>
      </w:r>
      <w:hyperlink r:id="rId286" w:history="1">
        <w:r w:rsidRPr="003261B2">
          <w:rPr>
            <w:rFonts w:ascii="Times New Roman" w:hAnsi="Times New Roman" w:cs="Times New Roman"/>
            <w:sz w:val="18"/>
            <w:szCs w:val="18"/>
          </w:rPr>
          <w:t>§ 319</w:t>
        </w:r>
      </w:hyperlink>
      <w:r w:rsidRPr="003261B2">
        <w:rPr>
          <w:rFonts w:ascii="Times New Roman" w:hAnsi="Times New Roman" w:cs="Times New Roman"/>
          <w:sz w:val="18"/>
          <w:szCs w:val="18"/>
        </w:rPr>
        <w:t xml:space="preserve">, </w:t>
      </w:r>
      <w:hyperlink r:id="rId287" w:history="1">
        <w:r w:rsidRPr="003261B2">
          <w:rPr>
            <w:rFonts w:ascii="Times New Roman" w:hAnsi="Times New Roman" w:cs="Times New Roman"/>
            <w:sz w:val="18"/>
            <w:szCs w:val="18"/>
          </w:rPr>
          <w:t>§ 320</w:t>
        </w:r>
      </w:hyperlink>
      <w:r w:rsidRPr="003261B2">
        <w:rPr>
          <w:rFonts w:ascii="Times New Roman" w:hAnsi="Times New Roman" w:cs="Times New Roman"/>
          <w:sz w:val="18"/>
          <w:szCs w:val="18"/>
        </w:rPr>
        <w:t xml:space="preserve">, ohrozenia dôvernej skutočnosti a vyhradenej skutočnosti podľa </w:t>
      </w:r>
      <w:hyperlink r:id="rId288" w:history="1">
        <w:r w:rsidRPr="003261B2">
          <w:rPr>
            <w:rFonts w:ascii="Times New Roman" w:hAnsi="Times New Roman" w:cs="Times New Roman"/>
            <w:sz w:val="18"/>
            <w:szCs w:val="18"/>
          </w:rPr>
          <w:t>§ 353</w:t>
        </w:r>
      </w:hyperlink>
      <w:r w:rsidRPr="003261B2">
        <w:rPr>
          <w:rFonts w:ascii="Times New Roman" w:hAnsi="Times New Roman" w:cs="Times New Roman"/>
          <w:sz w:val="18"/>
          <w:szCs w:val="18"/>
        </w:rPr>
        <w:t xml:space="preserve">, vzbury väzňov podľa </w:t>
      </w:r>
      <w:hyperlink r:id="rId289" w:history="1">
        <w:r w:rsidRPr="003261B2">
          <w:rPr>
            <w:rFonts w:ascii="Times New Roman" w:hAnsi="Times New Roman" w:cs="Times New Roman"/>
            <w:sz w:val="18"/>
            <w:szCs w:val="18"/>
          </w:rPr>
          <w:t>§ 358</w:t>
        </w:r>
      </w:hyperlink>
      <w:r w:rsidRPr="003261B2">
        <w:rPr>
          <w:rFonts w:ascii="Times New Roman" w:hAnsi="Times New Roman" w:cs="Times New Roman"/>
          <w:sz w:val="18"/>
          <w:szCs w:val="18"/>
        </w:rPr>
        <w:t xml:space="preserve">, šírenia poplašnej správy podľa </w:t>
      </w:r>
      <w:hyperlink r:id="rId290" w:history="1">
        <w:r w:rsidRPr="003261B2">
          <w:rPr>
            <w:rFonts w:ascii="Times New Roman" w:hAnsi="Times New Roman" w:cs="Times New Roman"/>
            <w:sz w:val="18"/>
            <w:szCs w:val="18"/>
          </w:rPr>
          <w:t>§ 361</w:t>
        </w:r>
      </w:hyperlink>
      <w:r w:rsidRPr="003261B2">
        <w:rPr>
          <w:rFonts w:ascii="Times New Roman" w:hAnsi="Times New Roman" w:cs="Times New Roman"/>
          <w:sz w:val="18"/>
          <w:szCs w:val="18"/>
        </w:rPr>
        <w:t xml:space="preserve">, </w:t>
      </w:r>
      <w:hyperlink r:id="rId291" w:history="1">
        <w:r w:rsidRPr="003261B2">
          <w:rPr>
            <w:rFonts w:ascii="Times New Roman" w:hAnsi="Times New Roman" w:cs="Times New Roman"/>
            <w:sz w:val="18"/>
            <w:szCs w:val="18"/>
          </w:rPr>
          <w:t>§ 362</w:t>
        </w:r>
      </w:hyperlink>
      <w:r w:rsidRPr="003261B2">
        <w:rPr>
          <w:rFonts w:ascii="Times New Roman" w:hAnsi="Times New Roman" w:cs="Times New Roman"/>
          <w:sz w:val="18"/>
          <w:szCs w:val="18"/>
        </w:rPr>
        <w:t xml:space="preserve">, </w:t>
      </w:r>
      <w:proofErr w:type="spellStart"/>
      <w:r w:rsidRPr="003261B2">
        <w:rPr>
          <w:rFonts w:ascii="Times New Roman" w:hAnsi="Times New Roman" w:cs="Times New Roman"/>
          <w:sz w:val="18"/>
          <w:szCs w:val="18"/>
        </w:rPr>
        <w:t>genocídia</w:t>
      </w:r>
      <w:proofErr w:type="spellEnd"/>
      <w:r w:rsidRPr="003261B2">
        <w:rPr>
          <w:rFonts w:ascii="Times New Roman" w:hAnsi="Times New Roman" w:cs="Times New Roman"/>
          <w:sz w:val="18"/>
          <w:szCs w:val="18"/>
        </w:rPr>
        <w:t xml:space="preserve"> podľa </w:t>
      </w:r>
      <w:hyperlink r:id="rId292" w:history="1">
        <w:r w:rsidRPr="003261B2">
          <w:rPr>
            <w:rFonts w:ascii="Times New Roman" w:hAnsi="Times New Roman" w:cs="Times New Roman"/>
            <w:sz w:val="18"/>
            <w:szCs w:val="18"/>
          </w:rPr>
          <w:t>§ 418</w:t>
        </w:r>
      </w:hyperlink>
      <w:r w:rsidRPr="003261B2">
        <w:rPr>
          <w:rFonts w:ascii="Times New Roman" w:hAnsi="Times New Roman" w:cs="Times New Roman"/>
          <w:sz w:val="18"/>
          <w:szCs w:val="18"/>
        </w:rPr>
        <w:t xml:space="preserve">, teroristického útoku podľa </w:t>
      </w:r>
      <w:hyperlink r:id="rId293" w:history="1">
        <w:r w:rsidRPr="003261B2">
          <w:rPr>
            <w:rFonts w:ascii="Times New Roman" w:hAnsi="Times New Roman" w:cs="Times New Roman"/>
            <w:sz w:val="18"/>
            <w:szCs w:val="18"/>
          </w:rPr>
          <w:t>§ 419</w:t>
        </w:r>
      </w:hyperlink>
      <w:r w:rsidRPr="003261B2">
        <w:rPr>
          <w:rFonts w:ascii="Times New Roman" w:hAnsi="Times New Roman" w:cs="Times New Roman"/>
          <w:sz w:val="18"/>
          <w:szCs w:val="18"/>
        </w:rPr>
        <w:t xml:space="preserve">, niektorých foriem účasti na terorizme podľa </w:t>
      </w:r>
      <w:hyperlink r:id="rId294" w:history="1">
        <w:r w:rsidRPr="003261B2">
          <w:rPr>
            <w:rFonts w:ascii="Times New Roman" w:hAnsi="Times New Roman" w:cs="Times New Roman"/>
            <w:sz w:val="18"/>
            <w:szCs w:val="18"/>
          </w:rPr>
          <w:t>§ 419b</w:t>
        </w:r>
      </w:hyperlink>
      <w:r w:rsidRPr="003261B2">
        <w:rPr>
          <w:rFonts w:ascii="Times New Roman" w:hAnsi="Times New Roman" w:cs="Times New Roman"/>
          <w:sz w:val="18"/>
          <w:szCs w:val="18"/>
        </w:rPr>
        <w:t xml:space="preserve">, financovania terorizmu podľa </w:t>
      </w:r>
      <w:hyperlink r:id="rId295" w:history="1">
        <w:r w:rsidRPr="003261B2">
          <w:rPr>
            <w:rFonts w:ascii="Times New Roman" w:hAnsi="Times New Roman" w:cs="Times New Roman"/>
            <w:sz w:val="18"/>
            <w:szCs w:val="18"/>
          </w:rPr>
          <w:t>§ 419c</w:t>
        </w:r>
      </w:hyperlink>
      <w:r w:rsidRPr="003261B2">
        <w:rPr>
          <w:rFonts w:ascii="Times New Roman" w:hAnsi="Times New Roman" w:cs="Times New Roman"/>
          <w:sz w:val="18"/>
          <w:szCs w:val="18"/>
        </w:rPr>
        <w:t xml:space="preserve">, cestovania na účel terorizmu podľa </w:t>
      </w:r>
      <w:hyperlink r:id="rId296" w:history="1">
        <w:r w:rsidRPr="003261B2">
          <w:rPr>
            <w:rFonts w:ascii="Times New Roman" w:hAnsi="Times New Roman" w:cs="Times New Roman"/>
            <w:sz w:val="18"/>
            <w:szCs w:val="18"/>
          </w:rPr>
          <w:t>§ 419d</w:t>
        </w:r>
      </w:hyperlink>
      <w:r w:rsidRPr="003261B2">
        <w:rPr>
          <w:rFonts w:ascii="Times New Roman" w:hAnsi="Times New Roman" w:cs="Times New Roman"/>
          <w:sz w:val="18"/>
          <w:szCs w:val="18"/>
        </w:rPr>
        <w:t xml:space="preserve">, neľudskosti podľa </w:t>
      </w:r>
      <w:hyperlink r:id="rId297" w:history="1">
        <w:r w:rsidRPr="003261B2">
          <w:rPr>
            <w:rFonts w:ascii="Times New Roman" w:hAnsi="Times New Roman" w:cs="Times New Roman"/>
            <w:sz w:val="18"/>
            <w:szCs w:val="18"/>
          </w:rPr>
          <w:t>§ 425</w:t>
        </w:r>
      </w:hyperlink>
      <w:r w:rsidRPr="003261B2">
        <w:rPr>
          <w:rFonts w:ascii="Times New Roman" w:hAnsi="Times New Roman" w:cs="Times New Roman"/>
          <w:sz w:val="18"/>
          <w:szCs w:val="18"/>
        </w:rPr>
        <w:t xml:space="preserve"> a používania zakázaného bojového prostriedku a nedovoleného vedenia boja podľa </w:t>
      </w:r>
      <w:hyperlink r:id="rId298" w:history="1">
        <w:r w:rsidRPr="003261B2">
          <w:rPr>
            <w:rFonts w:ascii="Times New Roman" w:hAnsi="Times New Roman" w:cs="Times New Roman"/>
            <w:sz w:val="18"/>
            <w:szCs w:val="18"/>
          </w:rPr>
          <w:t>§ 426</w:t>
        </w:r>
      </w:hyperlink>
      <w:r w:rsidRPr="003261B2">
        <w:rPr>
          <w:rFonts w:ascii="Times New Roman" w:hAnsi="Times New Roman" w:cs="Times New Roman"/>
          <w:sz w:val="18"/>
          <w:szCs w:val="18"/>
        </w:rPr>
        <w:t xml:space="preserve"> zaniká, ak páchateľ dobrovoľne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škodlivý následok trestného činu zamedzil alebo napravil,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urobil o trestnom čine oznámenie v čase, keď sa škodlivému následku trestného činu mohlo ešte zabrániť; oznámenie treba urobiť orgánu činnému v trestnom konaní alebo Policajnému zboru, vojak môže toto oznámenie urobiť aj svojmu nadriadenému alebo služobnému orgánu a osoba vo výkone trestu odňatia slobody alebo vo výkone väzby aj príslušníkovi Zboru väzenskej a justičnej stráže.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86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Trestnosť trestného činu zaniká aj vtedy, ak ide o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zanedbania povinnej výživy podľa </w:t>
      </w:r>
      <w:hyperlink r:id="rId299" w:history="1">
        <w:r w:rsidRPr="003261B2">
          <w:rPr>
            <w:rFonts w:ascii="Times New Roman" w:hAnsi="Times New Roman" w:cs="Times New Roman"/>
            <w:sz w:val="18"/>
            <w:szCs w:val="18"/>
          </w:rPr>
          <w:t>§ 207</w:t>
        </w:r>
      </w:hyperlink>
      <w:r w:rsidRPr="003261B2">
        <w:rPr>
          <w:rFonts w:ascii="Times New Roman" w:hAnsi="Times New Roman" w:cs="Times New Roman"/>
          <w:sz w:val="18"/>
          <w:szCs w:val="18"/>
        </w:rPr>
        <w:t xml:space="preserve">, ak trestný čin nemal trvalo nepriaznivé následky a páchateľ svoju povinnosť dodatočne splnil skôr, než sa súd odobral na záverečnú poradu,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nevyplatenia mzdy a odstupného podľa </w:t>
      </w:r>
      <w:hyperlink r:id="rId300" w:history="1">
        <w:r w:rsidRPr="003261B2">
          <w:rPr>
            <w:rFonts w:ascii="Times New Roman" w:hAnsi="Times New Roman" w:cs="Times New Roman"/>
            <w:sz w:val="18"/>
            <w:szCs w:val="18"/>
          </w:rPr>
          <w:t>§ 214</w:t>
        </w:r>
      </w:hyperlink>
      <w:r w:rsidRPr="003261B2">
        <w:rPr>
          <w:rFonts w:ascii="Times New Roman" w:hAnsi="Times New Roman" w:cs="Times New Roman"/>
          <w:sz w:val="18"/>
          <w:szCs w:val="18"/>
        </w:rPr>
        <w:t xml:space="preserve">, ak trestný čin nemal trvalo nepriaznivé následky a páchateľ svoju povinnosť dodatočne splnil najneskôr do 60 dní od dokonania trestného 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zneužitia účasti na hospodárskej súťaži podľa </w:t>
      </w:r>
      <w:hyperlink r:id="rId301" w:history="1">
        <w:r w:rsidRPr="003261B2">
          <w:rPr>
            <w:rFonts w:ascii="Times New Roman" w:hAnsi="Times New Roman" w:cs="Times New Roman"/>
            <w:sz w:val="18"/>
            <w:szCs w:val="18"/>
          </w:rPr>
          <w:t>§ 250</w:t>
        </w:r>
      </w:hyperlink>
      <w:r w:rsidRPr="003261B2">
        <w:rPr>
          <w:rFonts w:ascii="Times New Roman" w:hAnsi="Times New Roman" w:cs="Times New Roman"/>
          <w:sz w:val="18"/>
          <w:szCs w:val="18"/>
        </w:rPr>
        <w:t xml:space="preserve">, ak páchateľ svojím konaním umožnil podnikateľovi alebo inej právnickej osobe splniť podmienky pre neuloženie alebo zníženie pokuty podľa zákona upravujúceho ochranu hospodárskej súťaže,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skrátenia dane a poistného podľa </w:t>
      </w:r>
      <w:hyperlink r:id="rId302" w:history="1">
        <w:r w:rsidRPr="003261B2">
          <w:rPr>
            <w:rFonts w:ascii="Times New Roman" w:hAnsi="Times New Roman" w:cs="Times New Roman"/>
            <w:sz w:val="18"/>
            <w:szCs w:val="18"/>
          </w:rPr>
          <w:t>§ 276</w:t>
        </w:r>
      </w:hyperlink>
      <w:r w:rsidRPr="003261B2">
        <w:rPr>
          <w:rFonts w:ascii="Times New Roman" w:hAnsi="Times New Roman" w:cs="Times New Roman"/>
          <w:sz w:val="18"/>
          <w:szCs w:val="18"/>
        </w:rPr>
        <w:t xml:space="preserve">, neodvedenia dane a poistného podľa </w:t>
      </w:r>
      <w:hyperlink r:id="rId303" w:history="1">
        <w:r w:rsidRPr="003261B2">
          <w:rPr>
            <w:rFonts w:ascii="Times New Roman" w:hAnsi="Times New Roman" w:cs="Times New Roman"/>
            <w:sz w:val="18"/>
            <w:szCs w:val="18"/>
          </w:rPr>
          <w:t>§ 277</w:t>
        </w:r>
      </w:hyperlink>
      <w:r w:rsidRPr="003261B2">
        <w:rPr>
          <w:rFonts w:ascii="Times New Roman" w:hAnsi="Times New Roman" w:cs="Times New Roman"/>
          <w:sz w:val="18"/>
          <w:szCs w:val="18"/>
        </w:rPr>
        <w:t xml:space="preserve"> alebo nezaplatenia dane a poistného </w:t>
      </w:r>
      <w:r w:rsidRPr="003261B2">
        <w:rPr>
          <w:rFonts w:ascii="Times New Roman" w:hAnsi="Times New Roman" w:cs="Times New Roman"/>
          <w:sz w:val="18"/>
          <w:szCs w:val="18"/>
        </w:rPr>
        <w:lastRenderedPageBreak/>
        <w:t xml:space="preserve">podľa </w:t>
      </w:r>
      <w:hyperlink r:id="rId304" w:history="1">
        <w:r w:rsidRPr="003261B2">
          <w:rPr>
            <w:rFonts w:ascii="Times New Roman" w:hAnsi="Times New Roman" w:cs="Times New Roman"/>
            <w:sz w:val="18"/>
            <w:szCs w:val="18"/>
          </w:rPr>
          <w:t>§ 278</w:t>
        </w:r>
      </w:hyperlink>
      <w:r w:rsidRPr="003261B2">
        <w:rPr>
          <w:rFonts w:ascii="Times New Roman" w:hAnsi="Times New Roman" w:cs="Times New Roman"/>
          <w:sz w:val="18"/>
          <w:szCs w:val="18"/>
        </w:rPr>
        <w:t xml:space="preserve">, ak páchateľ nespáchal trestný čin ako člen organizovanej skupiny alebo ako člen zločineckej skupiny a ak splatná daň a jej príslušenstvo alebo poistné boli dodatočne zaplatené najneskôr v nasledujúci deň po dni, keď sa páchateľ po skončení jeho vyšetrovania mohol oboznámiť s jeho výsledkami,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založenia, zosnovania a podporovania zločineckej skupiny podľa </w:t>
      </w:r>
      <w:hyperlink r:id="rId305" w:history="1">
        <w:r w:rsidRPr="003261B2">
          <w:rPr>
            <w:rFonts w:ascii="Times New Roman" w:hAnsi="Times New Roman" w:cs="Times New Roman"/>
            <w:sz w:val="18"/>
            <w:szCs w:val="18"/>
          </w:rPr>
          <w:t>§ 296</w:t>
        </w:r>
      </w:hyperlink>
      <w:r w:rsidRPr="003261B2">
        <w:rPr>
          <w:rFonts w:ascii="Times New Roman" w:hAnsi="Times New Roman" w:cs="Times New Roman"/>
          <w:sz w:val="18"/>
          <w:szCs w:val="18"/>
        </w:rPr>
        <w:t xml:space="preserve"> alebo založenia, zosnovania a podporovania teroristickej skupiny podľa </w:t>
      </w:r>
      <w:hyperlink r:id="rId306" w:history="1">
        <w:r w:rsidRPr="003261B2">
          <w:rPr>
            <w:rFonts w:ascii="Times New Roman" w:hAnsi="Times New Roman" w:cs="Times New Roman"/>
            <w:sz w:val="18"/>
            <w:szCs w:val="18"/>
          </w:rPr>
          <w:t>§ 297</w:t>
        </w:r>
      </w:hyperlink>
      <w:r w:rsidRPr="003261B2">
        <w:rPr>
          <w:rFonts w:ascii="Times New Roman" w:hAnsi="Times New Roman" w:cs="Times New Roman"/>
          <w:sz w:val="18"/>
          <w:szCs w:val="18"/>
        </w:rPr>
        <w:t xml:space="preserve">, ak páchateľ urobil dobrovoľne oznámenie orgánu činnému v trestnom konaní alebo Policajnému zboru o zločineckej skupine alebo teroristickej skupine a jej činnosti v čase, keď nebezpečenstvo, ktoré hrozilo z jej ďalšej činnosti, sa mohlo ešte odstrániť; vojak môže toto oznámenie urobiť aj svojmu nadriadenému alebo služobnému orgánu a osoba vo výkone trestu odňatia slobody alebo vo výkone väzby aj príslušníkovi Zboru väzenskej a justičnej stráže,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podplácania podľa </w:t>
      </w:r>
      <w:hyperlink r:id="rId307" w:history="1">
        <w:r w:rsidRPr="003261B2">
          <w:rPr>
            <w:rFonts w:ascii="Times New Roman" w:hAnsi="Times New Roman" w:cs="Times New Roman"/>
            <w:sz w:val="18"/>
            <w:szCs w:val="18"/>
          </w:rPr>
          <w:t>§ 332</w:t>
        </w:r>
      </w:hyperlink>
      <w:r w:rsidRPr="003261B2">
        <w:rPr>
          <w:rFonts w:ascii="Times New Roman" w:hAnsi="Times New Roman" w:cs="Times New Roman"/>
          <w:sz w:val="18"/>
          <w:szCs w:val="18"/>
        </w:rPr>
        <w:t xml:space="preserve"> alebo </w:t>
      </w:r>
      <w:hyperlink r:id="rId308" w:history="1">
        <w:r w:rsidRPr="003261B2">
          <w:rPr>
            <w:rFonts w:ascii="Times New Roman" w:hAnsi="Times New Roman" w:cs="Times New Roman"/>
            <w:sz w:val="18"/>
            <w:szCs w:val="18"/>
          </w:rPr>
          <w:t>§ 333</w:t>
        </w:r>
      </w:hyperlink>
      <w:r w:rsidRPr="003261B2">
        <w:rPr>
          <w:rFonts w:ascii="Times New Roman" w:hAnsi="Times New Roman" w:cs="Times New Roman"/>
          <w:sz w:val="18"/>
          <w:szCs w:val="18"/>
        </w:rPr>
        <w:t xml:space="preserve">, nepriamej korupcie podľa </w:t>
      </w:r>
      <w:hyperlink r:id="rId309" w:history="1">
        <w:r w:rsidRPr="003261B2">
          <w:rPr>
            <w:rFonts w:ascii="Times New Roman" w:hAnsi="Times New Roman" w:cs="Times New Roman"/>
            <w:sz w:val="18"/>
            <w:szCs w:val="18"/>
          </w:rPr>
          <w:t>§ 336 ods. 2</w:t>
        </w:r>
      </w:hyperlink>
      <w:r w:rsidRPr="003261B2">
        <w:rPr>
          <w:rFonts w:ascii="Times New Roman" w:hAnsi="Times New Roman" w:cs="Times New Roman"/>
          <w:sz w:val="18"/>
          <w:szCs w:val="18"/>
        </w:rPr>
        <w:t xml:space="preserve"> a prijatia a poskytnutia nenáležitej výhody podľa </w:t>
      </w:r>
      <w:hyperlink r:id="rId310" w:history="1">
        <w:r w:rsidRPr="003261B2">
          <w:rPr>
            <w:rFonts w:ascii="Times New Roman" w:hAnsi="Times New Roman" w:cs="Times New Roman"/>
            <w:sz w:val="18"/>
            <w:szCs w:val="18"/>
          </w:rPr>
          <w:t>§ 336d</w:t>
        </w:r>
      </w:hyperlink>
      <w:r w:rsidRPr="003261B2">
        <w:rPr>
          <w:rFonts w:ascii="Times New Roman" w:hAnsi="Times New Roman" w:cs="Times New Roman"/>
          <w:sz w:val="18"/>
          <w:szCs w:val="18"/>
        </w:rPr>
        <w:t xml:space="preserve">, ak páchateľ úplatok alebo nenáležitú výhodu poskytol alebo sľúbil len preto, že bol o to požiadaný, a urobil o tom dobrovoľne bez odkladu oznámenie orgánu činnému v trestnom konaní alebo Policajnému zboru; vojak môže toto oznámenie urobiť aj svojmu nadriadenému alebo služobnému orgánu a osoba vo výkone trestu odňatia slobody alebo vo výkone väzby aj príslušníkovi Zboru väzenskej a justičnej stráže.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Trestnosť trestného činu podľa odseku 1 písm. d) nezaniká, ak ide o páchateľa, ktorý bol za obdobný čin v predchádzajúcich dvadsiatich štyroch mesiacoch postihnutý, alebo ak trestné stíhanie páchateľa za obdobný čin bolo v predchádzajúcich dvadsiatich štyroch mesiacoch zastavené z dôvodu zániku trestnosti trestného činu podľa odseku 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Premlčanie trestného stíhania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87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Trestnosť činu zaniká uplynutím premlčacej doby, ktorá 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tridsať rokov, ak ide o zločin, za ktorý tento zákon dovoľuje uložiť trest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dvadsať rokov, ak ide o zločin, za ktorý tento zákon v osobitnej časti dovoľuje uložiť trest odňatia slobody s hornou hranicou trestnej sadzby najmenej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desať rokov, ak ide o ostatné zločiny,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päť rokov, ak ide o prečin, za ktorý tento zákon v osobitnej časti dovoľuje uložiť trest odňatia slobody s hornou hranicou trestnej sadzby najmenej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tri roky pri ostatných prečinoch.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Do premlčacej doby sa nezapočítava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doba, po ktorú nebolo možné páchateľa postaviť pred súd pre zákonnú prekážku,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doba, po ktorú sa páchateľ zdržiaval v cudzine s úmyslom vyhnúť sa trestnému stíhaniu,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skúšobná doba podmienečného zastavenia trestného stíhania,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doba, po ktorú bolo dočasne odložené vznesenie obvinenia,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doba, po ktorú bolo prerušené trestné stíhanie.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Premlčanie trestného stíhania sa prerušuje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vznesením obvinenia pre trestný čin, o ktorého premlčanie ide, ako aj po ňom nasledujúcimi úkonmi orgánu činného v trestnom konaní, sudcu pre prípravné konanie alebo súdu smerujúcimi k trestnému stíhaniu páchateľa,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 páchateľ spáchal v premlčacej dobe úmyselný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Prerušením premlčania sa začína nová premlčacia doba.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Trestné stíhanie sa premlčí najskôr pätnásť rokov potom, čo osoba, na ktorej bol spáchaný trestný čin neoprávneného odoberania orgánov, tkanív a buniek a nezákonnej sterilizácie podľa § 159 ods. 2, trestný čin obchodovania s ľuďmi podľa § 179, trestný čin znásilnenia podľa § 199, trestný čin sexuálneho násilia podľa § 200, trestný čin sexuálneho zneužívania podľa § 201 až 202, trestný čin týrania blízkej osoby a zverenej osoby podľa § 208 a trestný čin výroby detskej pornografie podľa § 368, dovŕšila osemnásty rok svojho veku.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88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Uplynutím premlčacej doby nezaniká trestnosť trestných činov uvedených v dvanástej hlave osobitnej časti tohto zákona okrem trestného činu založenia, podpory a propagácie hnutia smerujúceho k potlačeniu základných práv a slobôd podľa § 421, trestného činu prejavu sympatie k hnutiu smerujúcemu k potlačeniu základných práv a slobôd podľa § 422, trestného činu výroby extrémistického materiálu podľa § 422a, trestného činu rozširovania extrémistického materiálu podľa § 422b, trestného činu prechovávania extrémistických materiálov podľa § 422c, trestného činu popierania a schvaľovania holokaustu, zločinov politických režimov a zločinov proti ľudskosti podľa § 422d, trestného činu hanobenia národa, rasy a presvedčenia podľa § 423 a trestného činu podnecovania k národnostnej, rasovej a etnickej nenávisti podľa § 424.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89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Odpustenie alebo zmiernenie trestu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sa nevykoná, ak ho prezident Slovenskej republiky na základe svojho práva odpúšťať tresty odsúdenému odpustil. To sa však nevzťahuje na iné tresty, ak boli páchateľovi uložené popri sebe a ostali rozhodnutím prezidenta Slovenskej republiky nedotknuté.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prezident Slovenskej republiky na základe svojho práva zmierňovať tresty odsúdenému trest zmiernil, vykoná sa takto zmiernený trest. To sa však nevzťahuje na iné tresty, ak boli páchateľovi uložené popri sebe a ostali rozhodnutím prezidenta Slovenskej republiky nedotknuté.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Premlčanie výkonu trestu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90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Uložený trest nemožno vykonať po uplynutí premlčacej doby, ktorá 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dvadsať rokov, ak ide o odsúdenie na trest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pätnásť rokov, ak ide o odsúdenie na trest odňatia slobody prevyšujúci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desať rokov, ak ide o odsúdenie na trest odňatia slobody najmenej na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päť rokov pri odsúdení na iný trest.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Premlčacia doba sa začína právoplatnosťou rozsudku a pri podmienečnom odsúdení, podmienečnom odsúdení s dohľadom, podmienečnom prepustení alebo podmienečnom prepustení s dohľadom právoplatnosťou rozhodnutia o tom, že sa trest vykoná.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Do premlčacej doby sa nezapočítava doba, po ktorú nebolo možné trest vykonať preto, že sa odsúdený zdržiaval v cudzine s úmyslom vyhnúť sa trestu, alebo bol na ňom vykonávaný trest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Premlčanie výkonu trestu sa prerušuje,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súd urobil opatrenie smerujúce k výkonu trestu, o ktorého premlčanie ide,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odsúdený spáchal v premlčacej dobe úmyselný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Prerušením premlčania sa začína nová premlčacia doba.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91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Výkon trestu uloženého pre trestné činy uvedené v dvanástej hlave osobitnej časti tohto zákona sa </w:t>
      </w:r>
      <w:proofErr w:type="spellStart"/>
      <w:r w:rsidRPr="003261B2">
        <w:rPr>
          <w:rFonts w:ascii="Times New Roman" w:hAnsi="Times New Roman" w:cs="Times New Roman"/>
          <w:sz w:val="18"/>
          <w:szCs w:val="18"/>
        </w:rPr>
        <w:t>nepremlčuje</w:t>
      </w:r>
      <w:proofErr w:type="spellEnd"/>
      <w:r w:rsidRPr="003261B2">
        <w:rPr>
          <w:rFonts w:ascii="Times New Roman" w:hAnsi="Times New Roman" w:cs="Times New Roman"/>
          <w:sz w:val="18"/>
          <w:szCs w:val="18"/>
        </w:rPr>
        <w:t xml:space="preserve"> okrem trestného činu založenia, podpory a propagácie hnutia smerujúceho k potlačeniu základných práv a slobôd podľa § 421, trestného činu prejavu sympatie k hnutiu smerujúcemu k potlačeniu základných práv a slobôd podľa § 422, trestného činu výroby extrémistického materiálu podľa § 422a, trestného činu rozširovania extrémistického materiálu podľa § 422b, trestného činu prechovávania extrémistického materiálu podľa § 422c, trestného činu popierania a schvaľovania holokaustu, zločinov politických režimov a zločinov proti ľudskosti podľa § 422d, trestného činu hanobenia národa, rasy a presvedčenia podľa § 423 a trestného činu podnecovania k národnostnej, rasovej a etnickej nenávisti podľa § 424.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Zahladenie odsúdenia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92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môže zahladiť odsúdenie, ak odsúdený viedol po výkone alebo odpustení trestu, alebo po premlčaní jeho výkonu riadny život nepretržite po dobu najmenej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desať rokov, ak ide o odsúdenie na trest odňatia slobody prevyšujúci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päť rokov, ak ide o odsúdenie na trest odňatia slobody prevyšujúci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tri roky, ak ide o odsúdenie na trest odňatia slobody neprevyšujúci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ide o odsúdenie na tresty uvedené v </w:t>
      </w:r>
      <w:hyperlink r:id="rId311" w:history="1">
        <w:r w:rsidRPr="003261B2">
          <w:rPr>
            <w:rFonts w:ascii="Times New Roman" w:hAnsi="Times New Roman" w:cs="Times New Roman"/>
            <w:sz w:val="18"/>
            <w:szCs w:val="18"/>
          </w:rPr>
          <w:t>§ 32 písm. b) až l)</w:t>
        </w:r>
      </w:hyperlink>
      <w:r w:rsidRPr="003261B2">
        <w:rPr>
          <w:rFonts w:ascii="Times New Roman" w:hAnsi="Times New Roman" w:cs="Times New Roman"/>
          <w:sz w:val="18"/>
          <w:szCs w:val="18"/>
        </w:rPr>
        <w:t xml:space="preserve">, k zahladeniu dochádza ich vykonaním.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odsúdený preukázal po výkone alebo odpustení trestu alebo premlčaní jeho výkonu svojím vzorným správaním, že sa napravil, môže súd zahladiť odsúdenie na žiadosť odsúdeného i pred uplynutím doby uvedenej v </w:t>
      </w:r>
      <w:hyperlink r:id="rId31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Doba uvedená v </w:t>
      </w:r>
      <w:hyperlink r:id="rId31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v prípade, že sa u podmienečne prepusteného a podmienečne prepusteného s dohľadom má za to, že trest bol vykonaný dňom, keď odsúdený bol podmienečne prepustený, spravuje dĺžkou skutočného výkonu trestu. Ak bol trest zmiernený rozhodnutím prezidenta Slovenskej republiky, spravuje sa dĺžkou trestu takto zmierneného.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Odsúdenie sa zahladzuje, ak to nariadi prezident Slovenskej republiky na základe svojho práva zahládzať odsúdenie formou milosti alebo amnestie.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93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bolo odsúdenie zahladené, hľadí sa na páchateľa, ako keby nebol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sa páchateľovi uložilo viac trestov popri sebe, nemožno odsúdenie zahladiť, kým neuplynie doba na zahladenie trestu odňatia slobody podľa </w:t>
      </w:r>
      <w:hyperlink r:id="rId314" w:history="1">
        <w:r w:rsidRPr="003261B2">
          <w:rPr>
            <w:rFonts w:ascii="Times New Roman" w:hAnsi="Times New Roman" w:cs="Times New Roman"/>
            <w:sz w:val="18"/>
            <w:szCs w:val="18"/>
          </w:rPr>
          <w:t>§ 92 ods. 1</w:t>
        </w:r>
      </w:hyperlink>
      <w:r w:rsidRPr="003261B2">
        <w:rPr>
          <w:rFonts w:ascii="Times New Roman" w:hAnsi="Times New Roman" w:cs="Times New Roman"/>
          <w:sz w:val="18"/>
          <w:szCs w:val="18"/>
        </w:rPr>
        <w:t xml:space="preserve">, ak bol uložený.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ŠTVRTÁ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OSOBITNÉ USTANOVENIA O STÍHANÍ MLADISTVÝCH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Trestná zodpovednosť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94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Všeobecné ustanovenie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Osoba, ktorá v čase spáchania trestného činu dovŕšila štrnásty rok a neprekročila osemnásty rok svojho veku, sa považuje za mladistvú.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táto hlava neobsahuje osobitné ustanovenia, použijú sa na mladistvého ostatné ustanovenia tohto zákona.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95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Trestná zodpovednosť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Mladistvý mladší ako pätnásť rokov, ktorý v čase spáchania činu nedosiahol takú úroveň rozumovej a mravnej vyspelosti, aby mohol rozpoznať jeho protiprávnosť alebo ovládať svoje konanie, nie je za tento čin trestne zodpovedný.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Prečin, ktorého znaky sú uvedené v tomto zákone, nie je trestným činom, ak ho spáchal mladistvý a ak je jeho závažnosť malá.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Zánik trestnosti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96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Premlčanie trestného stíhania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Trestnosť činu zaniká uplynutím premlčacej doby, ktorá 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desať rokov, ak ide o trestný čin, za ktorý tento zákon ustanovuje trest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päť rokov, ak je horná hranica sadzby trestu odňatia slobody najmenej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tri roky pri ostatných trestných činoch.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Uplynutím premlčacej doby nezaniká trestnosť tých trestných činov, kde to ustanovuje tento zákon.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Tretí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Ukladanie sankcií a výchovných opatrení mladistvému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97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Účel sankcií a výchovných opatrení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Účelom trestu u mladistvého je predovšetkým vychovať ho na riadneho občana, pričom trest má zároveň pôsobiť na predchádzanie protiprávnych činov a primerane chrániť aj spoločnosť; uložený trest má súčasne viesť k obnoveniu narušených sociálnych vzťahov a k začleneniu mladistvého do rodinného a sociálneho prostredia.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Účelom ochranného opatrenia a výchovného opatrenia u mladistvého je kladne ovplyvniť duševný, mravný a sociálny vývoj mladistvého so zreteľom na dosiahnutý stupeň jeho rozumového a mravného vývoja, na jeho osobné vlastnosti, rodinnú výchovu a prostredie, z ktorého pochádza, a tým mladistvého zároveň chrániť pred škodlivými vplyvmi a spoločnosť pred páchaním trestnej činnosti.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Pri ukladaní trestu, ochranného opatrenia alebo výchovného opatrenia treba prihliadať na osobnosť mladistvého, jeho vek, rozumovú a mravnú vyspelosť, zdravotný stav, na jeho osobné, rodinné a sociálne pomery, pričom musia byť primerané povahe a závažnosti spáchaného činu a majú viesť k začleneniu mladistvého do rodinného a sociálneho prostredia tak, aby predchádzali protiprávnym činom.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Upustenie od potrestania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98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Súd môže upustiť od potrestania mladistvého, ktorý spáchal prečin, jeho spáchanie ľutuje a prejavuje účinnú snahu po náprave,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vzhľadom na povahu spáchaného činu a na doterajší život mladistvého možno dôvodne očakávať, že už </w:t>
      </w:r>
      <w:proofErr w:type="spellStart"/>
      <w:r w:rsidRPr="003261B2">
        <w:rPr>
          <w:rFonts w:ascii="Times New Roman" w:hAnsi="Times New Roman" w:cs="Times New Roman"/>
          <w:sz w:val="18"/>
          <w:szCs w:val="18"/>
        </w:rPr>
        <w:t>prejednanie</w:t>
      </w:r>
      <w:proofErr w:type="spellEnd"/>
      <w:r w:rsidRPr="003261B2">
        <w:rPr>
          <w:rFonts w:ascii="Times New Roman" w:hAnsi="Times New Roman" w:cs="Times New Roman"/>
          <w:sz w:val="18"/>
          <w:szCs w:val="18"/>
        </w:rPr>
        <w:t xml:space="preserve"> veci pred súdom postačí na jeho nápravu,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súd prijme záruku za nápravu mladistvého a má za to, že vzhľadom na výchovný vplyv toho, kto záruku ponúkol, povahu spáchaného činu a osobu mladistvého sa uloženie trestu nejaví nevyhnutné.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99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Súd môže upustiť od potrestania mladistvého za prečin aj vtedy,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mladistvý spáchal čin v stave, ktorý bol vyvolaný duševnou poruchou, a súd má za to, že ochranné liečenie, ktoré zároveň ukladá, zaistí nápravu mladistvého lepšie ako trest,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sa voči mladistvému vykonáva ochranné opatrenie alebo výchovné opatrenia a na dosiahnutie účelu zákona nie je potrebné uloženie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Ak súd upustil od potrestania, hľadí sa na mladistvého, ako keby nebol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Podmienečné upustenie od potrestania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Za podmienok uvedených v </w:t>
      </w:r>
      <w:hyperlink r:id="rId315" w:history="1">
        <w:r w:rsidRPr="003261B2">
          <w:rPr>
            <w:rFonts w:ascii="Times New Roman" w:hAnsi="Times New Roman" w:cs="Times New Roman"/>
            <w:sz w:val="18"/>
            <w:szCs w:val="18"/>
          </w:rPr>
          <w:t>§ 98</w:t>
        </w:r>
      </w:hyperlink>
      <w:r w:rsidRPr="003261B2">
        <w:rPr>
          <w:rFonts w:ascii="Times New Roman" w:hAnsi="Times New Roman" w:cs="Times New Roman"/>
          <w:sz w:val="18"/>
          <w:szCs w:val="18"/>
        </w:rPr>
        <w:t xml:space="preserve"> môže súd podmienečne upustiť od potrestania mladistvého, ak považuje za potrebné počas určenej doby sledovať správanie mladistvého.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Pri podmienečnom upustení od potrestania súd určí skúšobnú dobu až na jeden rok. Zároveň môže mladistvému uložiť primerané obmedzenia a povinnosti uvedené v </w:t>
      </w:r>
      <w:hyperlink r:id="rId316" w:history="1">
        <w:r w:rsidRPr="003261B2">
          <w:rPr>
            <w:rFonts w:ascii="Times New Roman" w:hAnsi="Times New Roman" w:cs="Times New Roman"/>
            <w:sz w:val="18"/>
            <w:szCs w:val="18"/>
          </w:rPr>
          <w:t>§ 51 ods. 3</w:t>
        </w:r>
      </w:hyperlink>
      <w:r w:rsidRPr="003261B2">
        <w:rPr>
          <w:rFonts w:ascii="Times New Roman" w:hAnsi="Times New Roman" w:cs="Times New Roman"/>
          <w:sz w:val="18"/>
          <w:szCs w:val="18"/>
        </w:rPr>
        <w:t xml:space="preserve"> a 4, smerujúce k tomu, aby viedol riadny život; spravidla mu uloží, aby podľa svojich síl nahradil škodu, ktorú spôsobil.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Súd môže vzhľadom na okolnosti prípadu a osobu mladistvého ponechať podmienečné upustenie od potrestania v platnosti napriek tomu, že mladistvý dal príčinu na uloženie trestu,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ustanoviť nad mladistvým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ak už nebol uložený,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primerane predĺžiť skúšobnú dobu, nie však viac ako o jeden rok,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ustanoviť výchovné opatrenia smerujúce k tomu, aby viedol riadny život.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mladistvý, u ktorého bolo podmienečne upustené od potrestania, viedol v skúšobnej dobe riadny život a vyhovel uloženým podmienkam, vysloví súd, že sa osvedčil; inak rozhodne, a to prípadne už v priebehu skúšobnej doby, o uložení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Ak súd do roka od uplynutia skúšobnej doby neurobil rozhodnutie podľa </w:t>
      </w:r>
      <w:hyperlink r:id="rId317" w:history="1">
        <w:r w:rsidRPr="003261B2">
          <w:rPr>
            <w:rFonts w:ascii="Times New Roman" w:hAnsi="Times New Roman" w:cs="Times New Roman"/>
            <w:sz w:val="18"/>
            <w:szCs w:val="18"/>
          </w:rPr>
          <w:t>odseku 4</w:t>
        </w:r>
      </w:hyperlink>
      <w:r w:rsidRPr="003261B2">
        <w:rPr>
          <w:rFonts w:ascii="Times New Roman" w:hAnsi="Times New Roman" w:cs="Times New Roman"/>
          <w:sz w:val="18"/>
          <w:szCs w:val="18"/>
        </w:rPr>
        <w:t xml:space="preserve"> bez toho, že by na tom mal mladistvý vinu, má sa za to, že sa osvedčil.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Ak sa vyslovilo, že sa mladistvý, u ktorého bolo podmienečne upustené od potrestania trestu, osvedčil, alebo ak sa má za to, že sa osvedčil, hľadí sa na neho, ako keby nebol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Štvrtý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Ochranná výchova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Dôvody uloženia ochrannej výchovy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súd odsudzuje mladistvého, môže mu uložiť ochrannú výchovu,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 výchovu mladistvého nie je náležite postarané a tento nedostatok nemožno odstrániť v rodine, v ktorej žije,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doterajšia výchova mladistvého bola zanedbaná,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prostredie, v ktorom mladistvý žije, neposkytuje záruku jeho riadnej výchovy.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Ochrannú výchovu nemožno uložiť, ak ide o vojaka.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Výkon ochrannej výchovy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Ochranná výchova sa vykonáva v osobitných výchovných zariadeniach (ďalej len „ochranná ústavná výchova“) alebo sa môže vykonať aj v profesionálnej náhradnej rodine (ďalej „ochranná rodinná výchova“); ak to však vyžaduje zdravotný stav mladistvého, vykonáva sa prednostne v zariadení ústavnej zdravotnej starostlivosti.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Ochranná výchova potrvá, kým to vyžaduje jej účel, najdlhšie však do dovŕšenia osemnásteho roku veku mladistvého; ak to vyžaduje záujem mladistvého, môže ju súd predĺžiť do dovŕšenia jeho devätnásteho roku.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nemožno ochrannú výchovu vykonať ihneď, nariadi súd na dobu do jej začiatku dohľad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a mediačného úradníka.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 výkonu ochrannej výchovy súd upustí, ak zaniknú pred jej začatím okolnosti, pre ktoré bola uložená.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Ak prevýchova mladistvého pokročila do tej miery, že možno očakávať, že aj bez obmedzení, ktorým je podrobený vo výchovnom zariadení alebo v určenej rodine, bude sa riadne správať, avšak dosiaľ nepominuli všetky okolnosti, pre ktoré bola ochranná výchova uložená, môže súd podmienečne upustiť od ochrannej výchovy alebo mladistvého podmienečne umiestniť mimo výchovného zariadenia alebo náhradnej rodiny. Pritom môže mladistvému uložiť dohľad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a mediačného úradníka alebo iné výchovné opatrenie.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Ak mladistvý nesplní očakávanie, že bez obmedzení, ktorým je podrobený v rámci určenej ochrannej výchovy, bude sa riadne správať, súd podmienečné upustenie od ochrannej výchovy alebo podmienečné umiestnenie mimo výchovného zariadenia alebo určenej rodiny zruší a rozhodne, že sa vo výkone ochrannej výchovy pokračuje.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Zmena spôsobu výkonu ochrannej výchovy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Ochranná ústavná výchova môže byť kedykoľvek zmenená na ochrannú rodinnú výchovu a naopak.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je to potrebné vzhľadom na účel ochrannej výchovy, môže byť zmenená aj fyzická osoba, ktorej bol mladistvý zverený do ochrannej rodinnej výchovy.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Ak spáchala osoba, ktorá dovŕšila dvanásty rok svojho veku a je mladšia ako štrnásť rokov, niektorý čin, za ktorý tento zákon dovoľuje uložiť trest odňatia slobody na doživotie, súd jej uloží v civilnom procese ochrannú výchovu aj na návrh prokurátora; súd tak môže urobiť aj vtedy, keď je to potrebné na zabezpečenie riadnej výchovy osoby mladšej ako štrnásť rokov, ktorá spáchala čin, ktorý by inak bol trestným činom alebo osoby mladšej ako pätnásť rokov, ktorá spáchala trestný čin sexuálneho zneužívania podľa </w:t>
      </w:r>
      <w:hyperlink r:id="rId318" w:history="1">
        <w:r w:rsidRPr="003261B2">
          <w:rPr>
            <w:rFonts w:ascii="Times New Roman" w:hAnsi="Times New Roman" w:cs="Times New Roman"/>
            <w:sz w:val="18"/>
            <w:szCs w:val="18"/>
          </w:rPr>
          <w:t>§ 201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Piaty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Výchovné opatrenia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Druhy výchovných opatrení a ich ukladanie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Pri podmienečnom upustení od potrestania alebo v prípravnom konaní môžu byť na dosiahnutie účelu zákona uložené mladistvému výchovné opatrenia.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Výchovné opatrenia sú: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výchovné povinnosti a obmedzenia,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napomenutie s výstrahou.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Výchovné opatrenia môže ukladať súd a v prípravnom konaní so súhlasom osoby, proti ktorej sa konanie vedie, aj prokurátor. Mladistvý môže kedykoľvek v priebehu trestného stíhania až do skončenia prípravného konania svoj súhlas odvolať písomným vyhlásením adresovaným prokurátorovi; výkon výchovného opatrenia sa tým končí.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V prípade, ak sa preukáže, že úplné alebo včasné plnenie výchovného opatrenia je pre mladistvého nemožné alebo ho z iných vážnych dôvodov nemôže splniť alebo zavinene neplní, súd a v prípravnom konaní prokurátor uložené výchovné opatrenie zruší alebo zmení.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Výchovné povinnosti a obmedzenia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a v prípravnom konaní prokurátor môže mladistvému uložiť výchovné povinnosti a obmedzenia, najmä aby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sa podrobil </w:t>
      </w:r>
      <w:proofErr w:type="spellStart"/>
      <w:r w:rsidRPr="003261B2">
        <w:rPr>
          <w:rFonts w:ascii="Times New Roman" w:hAnsi="Times New Roman" w:cs="Times New Roman"/>
          <w:sz w:val="18"/>
          <w:szCs w:val="18"/>
        </w:rPr>
        <w:t>probačnému</w:t>
      </w:r>
      <w:proofErr w:type="spellEnd"/>
      <w:r w:rsidRPr="003261B2">
        <w:rPr>
          <w:rFonts w:ascii="Times New Roman" w:hAnsi="Times New Roman" w:cs="Times New Roman"/>
          <w:sz w:val="18"/>
          <w:szCs w:val="18"/>
        </w:rPr>
        <w:t xml:space="preserve"> dohľadu vykonávanému </w:t>
      </w:r>
      <w:proofErr w:type="spellStart"/>
      <w:r w:rsidRPr="003261B2">
        <w:rPr>
          <w:rFonts w:ascii="Times New Roman" w:hAnsi="Times New Roman" w:cs="Times New Roman"/>
          <w:sz w:val="18"/>
          <w:szCs w:val="18"/>
        </w:rPr>
        <w:t>probačným</w:t>
      </w:r>
      <w:proofErr w:type="spellEnd"/>
      <w:r w:rsidRPr="003261B2">
        <w:rPr>
          <w:rFonts w:ascii="Times New Roman" w:hAnsi="Times New Roman" w:cs="Times New Roman"/>
          <w:sz w:val="18"/>
          <w:szCs w:val="18"/>
        </w:rPr>
        <w:t xml:space="preserve"> a mediačným úradníkom,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býval s rodičom alebo s iným dospelým, ktorý je zodpovedný za jeho výchovu,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sa usiloval o vyrovnanie s poškodeným,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nahradil podľa svojich síl škodu spôsobenú trestným činom alebo inak prispel k odstráneniu následku trestného 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vykonal bezplatne vo voľnom čase spoločensky prospešnú činnosť,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sa podrobil liečeniu škodlivej závislosti,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sa podrobil vo svojom voľnom čase programu sociálneho výcviku, psychologickému poradenstvu, psychoterapeutickému, vzdelávaciemu, doškoľovaciemu, rekvalifikačnému alebo inému vhodnému programu na rozvíjanie jeho sociálnych zručností a osobnosti mladistvého, ktorý nie je </w:t>
      </w:r>
      <w:proofErr w:type="spellStart"/>
      <w:r w:rsidRPr="003261B2">
        <w:rPr>
          <w:rFonts w:ascii="Times New Roman" w:hAnsi="Times New Roman" w:cs="Times New Roman"/>
          <w:sz w:val="18"/>
          <w:szCs w:val="18"/>
        </w:rPr>
        <w:t>probačným</w:t>
      </w:r>
      <w:proofErr w:type="spellEnd"/>
      <w:r w:rsidRPr="003261B2">
        <w:rPr>
          <w:rFonts w:ascii="Times New Roman" w:hAnsi="Times New Roman" w:cs="Times New Roman"/>
          <w:sz w:val="18"/>
          <w:szCs w:val="18"/>
        </w:rPr>
        <w:t xml:space="preserve"> programom.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Vykonanie spoločensky prospešnej činnosti určitého druhu môže byť mladistvému uložené len tak, aby nenarušilo jeho prípravu na budúce povolanie, predovšetkým plnenie povinností súvisiacich so vzdelávacím programom školy, alebo výkon povolania alebo zamestnania, pričom môže ísť najviac o štyri hodiny denne, osemnásť hodín týždenne, celkovo šesťdesiat hodín.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Napomenutie s výstrahou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Napomenutím s výstrahou súd a v prípravnom konaní prokurátor dôrazne vytkne mladistvému v prítomnosti jeho zákonného zástupcu protiprávnosť jeho činu a upozorní ho na sankcie, ktoré mu hrozia podľa tohto zákona, ak by v budúcnosti </w:t>
      </w:r>
      <w:r w:rsidRPr="003261B2">
        <w:rPr>
          <w:rFonts w:ascii="Times New Roman" w:hAnsi="Times New Roman" w:cs="Times New Roman"/>
          <w:sz w:val="18"/>
          <w:szCs w:val="18"/>
        </w:rPr>
        <w:lastRenderedPageBreak/>
        <w:t xml:space="preserve">spáchal trestnú činnosť.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Šiesty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Tresty</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109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Druhy trestov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Mladistvému môže súd uložiť len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trest povinnej práce,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peňažný trest,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trest prepadnutia veci,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trest zákazu činnosti,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trest zákazu účasti na verejných podujatiach,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trest vyhostenia,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trest domáceho väzenia,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trest odňatia slobody.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Ukladanie trestu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Pri výmere trestu prihliadne súd ako na poľahčujúcu okolnosť aj na to, ako mladistvý splnil uložené výchovné povinnosti a obmedzenia uvedené v </w:t>
      </w:r>
      <w:hyperlink r:id="rId319" w:history="1">
        <w:r w:rsidRPr="003261B2">
          <w:rPr>
            <w:rFonts w:ascii="Times New Roman" w:hAnsi="Times New Roman" w:cs="Times New Roman"/>
            <w:sz w:val="18"/>
            <w:szCs w:val="18"/>
          </w:rPr>
          <w:t>§ 107</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súd ukladá úhrnný trest alebo súhrnný trest páchateľovi, ktorý spáchal trestné činy jednak predtým, než prekročil osemnásty rok svojho veku, jednak po tom, čo tento rok dovŕšil, postupuje podľa </w:t>
      </w:r>
      <w:hyperlink r:id="rId320" w:history="1">
        <w:r w:rsidRPr="003261B2">
          <w:rPr>
            <w:rFonts w:ascii="Times New Roman" w:hAnsi="Times New Roman" w:cs="Times New Roman"/>
            <w:sz w:val="18"/>
            <w:szCs w:val="18"/>
          </w:rPr>
          <w:t>§ 41</w:t>
        </w:r>
      </w:hyperlink>
      <w:r w:rsidRPr="003261B2">
        <w:rPr>
          <w:rFonts w:ascii="Times New Roman" w:hAnsi="Times New Roman" w:cs="Times New Roman"/>
          <w:sz w:val="18"/>
          <w:szCs w:val="18"/>
        </w:rPr>
        <w:t xml:space="preserve"> a </w:t>
      </w:r>
      <w:hyperlink r:id="rId321" w:history="1">
        <w:r w:rsidRPr="003261B2">
          <w:rPr>
            <w:rFonts w:ascii="Times New Roman" w:hAnsi="Times New Roman" w:cs="Times New Roman"/>
            <w:sz w:val="18"/>
            <w:szCs w:val="18"/>
          </w:rPr>
          <w:t>§ 42</w:t>
        </w:r>
      </w:hyperlink>
      <w:r w:rsidRPr="003261B2">
        <w:rPr>
          <w:rFonts w:ascii="Times New Roman" w:hAnsi="Times New Roman" w:cs="Times New Roman"/>
          <w:sz w:val="18"/>
          <w:szCs w:val="18"/>
        </w:rPr>
        <w:t xml:space="preserve">, pričom sa hranice trestných sadzieb pri trestných činoch spáchaných predtým, než prekročil osemnásty rok, posudzujú podľa </w:t>
      </w:r>
      <w:hyperlink r:id="rId322" w:history="1">
        <w:r w:rsidRPr="003261B2">
          <w:rPr>
            <w:rFonts w:ascii="Times New Roman" w:hAnsi="Times New Roman" w:cs="Times New Roman"/>
            <w:sz w:val="18"/>
            <w:szCs w:val="18"/>
          </w:rPr>
          <w:t>§ 117</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povinnej práce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Pri uložení trestu povinnej práce nesmie horná hranica tohto trestu prevyšovať polovicu hornej hranice trestnej sadzby ustanovenej zákonom. Trest povinnej práce nesmie vzhľadom na svoju povahu alebo okolnosti, za ktorých sa vykonáva, ohrozovať zdravie, bezpečnosť alebo mravný vývoj mladistvých.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zákazu činnosti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Zákaz činnosti môže súd uložiť mladistvému len vtedy, ak to nie je na prekážku príprave na jeho povolanie, pričom horná hranica tohto trestu nesmie prekročiť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súd odsudzuje mladistvého za podmienok </w:t>
      </w:r>
      <w:hyperlink r:id="rId323" w:history="1">
        <w:r w:rsidRPr="003261B2">
          <w:rPr>
            <w:rFonts w:ascii="Times New Roman" w:hAnsi="Times New Roman" w:cs="Times New Roman"/>
            <w:sz w:val="18"/>
            <w:szCs w:val="18"/>
          </w:rPr>
          <w:t>§ 61 ods. 3</w:t>
        </w:r>
      </w:hyperlink>
      <w:r w:rsidRPr="003261B2">
        <w:rPr>
          <w:rFonts w:ascii="Times New Roman" w:hAnsi="Times New Roman" w:cs="Times New Roman"/>
          <w:sz w:val="18"/>
          <w:szCs w:val="18"/>
        </w:rPr>
        <w:t xml:space="preserve">, uloží mu trest zákazu činnosti v hornej polovici trestnej sadzby uvedenej v </w:t>
      </w:r>
      <w:hyperlink r:id="rId32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súd odsudzuje mladistvého za podmienok § 61 ods. 4, uloží mu trest zákazu činnosti na sedem rokov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súd odsudzuje mladistvého za podmienok </w:t>
      </w:r>
      <w:hyperlink r:id="rId325" w:history="1">
        <w:r w:rsidRPr="003261B2">
          <w:rPr>
            <w:rFonts w:ascii="Times New Roman" w:hAnsi="Times New Roman" w:cs="Times New Roman"/>
            <w:sz w:val="18"/>
            <w:szCs w:val="18"/>
          </w:rPr>
          <w:t>§ 61 ods. 5</w:t>
        </w:r>
      </w:hyperlink>
      <w:r w:rsidRPr="003261B2">
        <w:rPr>
          <w:rFonts w:ascii="Times New Roman" w:hAnsi="Times New Roman" w:cs="Times New Roman"/>
          <w:sz w:val="18"/>
          <w:szCs w:val="18"/>
        </w:rPr>
        <w:t xml:space="preserve">, uloží mu trest zákazu činnosti na sedem rokov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112a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zákazu účasti na verejných podujatiach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 zákazu účasti na verejných podujatiach môže súd uložiť mladistvému iba za podmienok ustanovených týmto zákonom, a to vo výmere do piatich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vyhostenia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Vyhostenie môže súd uložiť mladistvému iba za podmienok ustanovených týmto zákonom, a to vo výmere od jedného roka do piatich rokov. Prihliadne pritom aj na rodinné a osobné pomery mladistvého, majúc na zreteli, aby mladistvý týmto trestom nebol vydaný do nebezpečenstva spustnutia.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Peňažný trest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Peňažný trest vo výmere od 30 eur do 16 590 eur môže uložiť súd pri splnení podmienok ustanovených týmto zákonom, ak je mladistvý zárobkovo činný alebo jeho majetkové pomery uloženie tohto trestu umožňujú.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súd ukladá mladistvému peňažný trest, určí pre prípad, že by jeho výkon mohol byť v ustanovenej lehote úmyselne zmarený, náhradný trest odňatia slobody až na jeden rok. Náhradný trest odňatia slobody nesmie však ani spolu s uloženým trestom odňatia slobody presahovať hornú hranicu trestnej sadzby zníženej podľa </w:t>
      </w:r>
      <w:hyperlink r:id="rId326" w:history="1">
        <w:r w:rsidRPr="003261B2">
          <w:rPr>
            <w:rFonts w:ascii="Times New Roman" w:hAnsi="Times New Roman" w:cs="Times New Roman"/>
            <w:sz w:val="18"/>
            <w:szCs w:val="18"/>
          </w:rPr>
          <w:t>§ 117 ods.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Po právoplatnosti rozhodnutia, ktorým bol mladistvému uložený peňažný trest, môže súd rozhodnúť po vyjadrení mladistvého, že jeho zaplatenie alebo nevykonaný zvyšok sa nahradí tým, že mladistvý odsúdený vykoná všeobecne prospešnú činnosť v rámci </w:t>
      </w:r>
      <w:proofErr w:type="spellStart"/>
      <w:r w:rsidRPr="003261B2">
        <w:rPr>
          <w:rFonts w:ascii="Times New Roman" w:hAnsi="Times New Roman" w:cs="Times New Roman"/>
          <w:sz w:val="18"/>
          <w:szCs w:val="18"/>
        </w:rPr>
        <w:t>probačného</w:t>
      </w:r>
      <w:proofErr w:type="spellEnd"/>
      <w:r w:rsidRPr="003261B2">
        <w:rPr>
          <w:rFonts w:ascii="Times New Roman" w:hAnsi="Times New Roman" w:cs="Times New Roman"/>
          <w:sz w:val="18"/>
          <w:szCs w:val="18"/>
        </w:rPr>
        <w:t xml:space="preserve"> programu.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Podmienečný odklad výkonu peňažného trestu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Súd môže podmienečne odložiť výkon peňažného trestu,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vzhľadom na osobu mladistvého, najmä s prihliadnutím na jeho doterajší život a prostredie, v ktorom žije a pracuje, a na okolnosti prípadu, má za to, že účel trestu sa dosiahne aj bez jeho výkonu,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prijme záruku za nápravu mladistvého a ak vzhľadom na výchovný vplyv toho, kto záruku ponúkol, má za to, že účel trestu sa dosiahne aj bez jeho výkonu.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Povolenie podmienečného odkladu peňažného trestu sa netýka výkonu ostatných trestov uložených popri peňažnom treste, ak súd nerozhodol inak.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22480E">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ab/>
        <w:t>§ 116</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Skúšobná doba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Pri podmienečnom odložení výkonu peňažného trestu súd určí skúšobnú dobu až na tri roky. Zároveň môže mladistvému uložiť primerané obmedzenia a povinnosti uvedené v </w:t>
      </w:r>
      <w:hyperlink r:id="rId327" w:history="1">
        <w:r w:rsidRPr="003261B2">
          <w:rPr>
            <w:rFonts w:ascii="Times New Roman" w:hAnsi="Times New Roman" w:cs="Times New Roman"/>
            <w:sz w:val="18"/>
            <w:szCs w:val="18"/>
          </w:rPr>
          <w:t>§ 51 ods. 3</w:t>
        </w:r>
      </w:hyperlink>
      <w:r w:rsidRPr="003261B2">
        <w:rPr>
          <w:rFonts w:ascii="Times New Roman" w:hAnsi="Times New Roman" w:cs="Times New Roman"/>
          <w:sz w:val="18"/>
          <w:szCs w:val="18"/>
        </w:rPr>
        <w:t xml:space="preserve"> a 4, smerujúce k tomu, aby viedol riadny život a povinnosť podrobiť sa kontrole technickými prostriedkami, ak je takáto kontrola nariadená; skúšobná doba začína plynúť dňom nasledujúcim po dni nadobudnutia právoplatnosti rozsudku. Nariadiť kontrolu technickými prostriedkami možno, ak sú splnené podmienky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Doba, počas ktorej podmienečne odsúdený viedol v skúšobnej dobe riadny život a vyhovel uloženým podmienkam, sa započítava do skúšobnej doby novo určenej pri podmienečnom odsúdení pre ten istý skutok alebo do skúšobnej doby určenej pri uložení úhrnného trestu alebo súhrnného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Default="00915430" w:rsidP="0022480E">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Na rozhodovanie o osvedčení v skúšobnej dobe sa použijú ustanovenia o podmienečnom odsúdení. </w:t>
      </w:r>
    </w:p>
    <w:p w:rsidR="0022480E" w:rsidRPr="003261B2" w:rsidRDefault="0022480E" w:rsidP="0022480E">
      <w:pPr>
        <w:widowControl w:val="0"/>
        <w:autoSpaceDE w:val="0"/>
        <w:autoSpaceDN w:val="0"/>
        <w:adjustRightInd w:val="0"/>
        <w:spacing w:after="0" w:line="240" w:lineRule="auto"/>
        <w:jc w:val="both"/>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116a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domáceho väzenia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domáceho väzenia môže súd uložiť mladistvému pri splnení podmienok ustanovených týmto zákonom a so súhlasom jeho zákonného zástupcu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môže uložiť mladistvému počas výkonu trestu domáceho väzenia výchovné opatrenia uvedené v § 107 ods. 1, smerujúce k tomu, aby viedol riadny život.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 odňatia slobody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Trestné sadzby odňatia slobody ustanovené v tomto zákone sa u mladistvých znižujú na polovicu; horná hranica zníženej trestnej sadzby nesmie prevyšovať sedem rokov a dolná hranica zníženej trestnej sadzby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Nepodmienečný trest odňatia slobody môže súd mladistvému uložiť len za podmienky, že by vzhľadom na okolnosti prípadu, osobu mladistvého alebo vzhľadom na predtým uložené opatrenia uloženie iného trestu zjavne neviedlo k dosiahnutiu účelu trestu podľa tohto zákona.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V prípade, ak mladistvý spáchal obzvlášť závažný zločin a miera závažnosti takého obzvlášť závažného zločinu pre spoločnosť je vzhľadom na zavrhnutiahodný spôsob vykonania činu alebo vzhľadom na zavrhnutiahodnú pohnútku alebo vzhľadom na ťažký a ťažko napraviteľný následok mimoriadne vysoká, môže súd uložiť trest odňatia slobody nad sedem rokov až do pätnásť rokov, ak má za to, že trest uvedený v </w:t>
      </w:r>
      <w:hyperlink r:id="rId32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na dosiahnutie účelu nepostačuje.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Trest odňatia slobody sa u osôb, ktoré neprekročili osemnásty rok svojho veku, vykonáva v ústavoch na výkon trestu pre mladistvých.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Súd môže rozhodnúť, že v ústave na výkon trestu pre mladistvých sa vykoná trest aj u mladistvého, ktorý už prekročil osemnásty rok svojho veku; pritom prihliadne najmä na dĺžku trestu a na stupeň a povahu narušenia mladistvého.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Mimoriadne zníženie trestu odňatia slobody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súd zistí splnenie podmienok </w:t>
      </w:r>
      <w:hyperlink r:id="rId329" w:history="1">
        <w:r w:rsidRPr="003261B2">
          <w:rPr>
            <w:rFonts w:ascii="Times New Roman" w:hAnsi="Times New Roman" w:cs="Times New Roman"/>
            <w:sz w:val="18"/>
            <w:szCs w:val="18"/>
          </w:rPr>
          <w:t>§ 39 ods. 1</w:t>
        </w:r>
      </w:hyperlink>
      <w:r w:rsidRPr="003261B2">
        <w:rPr>
          <w:rFonts w:ascii="Times New Roman" w:hAnsi="Times New Roman" w:cs="Times New Roman"/>
          <w:sz w:val="18"/>
          <w:szCs w:val="18"/>
        </w:rPr>
        <w:t xml:space="preserve"> alebo 2 na mimoriadne zníženie trestu odňatia slobody pod dolnú hranicu trestnej sadzby, nie je u mladistvého viazaný obmedzeniami podľa </w:t>
      </w:r>
      <w:hyperlink r:id="rId330" w:history="1">
        <w:r w:rsidRPr="003261B2">
          <w:rPr>
            <w:rFonts w:ascii="Times New Roman" w:hAnsi="Times New Roman" w:cs="Times New Roman"/>
            <w:sz w:val="18"/>
            <w:szCs w:val="18"/>
          </w:rPr>
          <w:t>§ 39 ods. 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Ustanovenie </w:t>
      </w:r>
      <w:hyperlink r:id="rId33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nepoužije, ak ide o trestný čin, za ktorý je možné podľa tohto zákona uložiť trest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119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Podmienečný odklad výkonu trestu a podmienečný odklad výkonu trestu s </w:t>
      </w:r>
      <w:proofErr w:type="spellStart"/>
      <w:r w:rsidRPr="003261B2">
        <w:rPr>
          <w:rFonts w:ascii="Times New Roman" w:hAnsi="Times New Roman" w:cs="Times New Roman"/>
          <w:b/>
          <w:bCs/>
          <w:sz w:val="18"/>
          <w:szCs w:val="18"/>
        </w:rPr>
        <w:t>probačným</w:t>
      </w:r>
      <w:proofErr w:type="spellEnd"/>
      <w:r w:rsidRPr="003261B2">
        <w:rPr>
          <w:rFonts w:ascii="Times New Roman" w:hAnsi="Times New Roman" w:cs="Times New Roman"/>
          <w:b/>
          <w:bCs/>
          <w:sz w:val="18"/>
          <w:szCs w:val="18"/>
        </w:rPr>
        <w:t xml:space="preserve"> dohľadom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súd mladistvému výkon trestu odňatia slobody podmienečne odloží na skúšobnú dobu alebo mu trest odňatia slobody podmienečne odloží na skúšobnú dobu s </w:t>
      </w:r>
      <w:proofErr w:type="spellStart"/>
      <w:r w:rsidRPr="003261B2">
        <w:rPr>
          <w:rFonts w:ascii="Times New Roman" w:hAnsi="Times New Roman" w:cs="Times New Roman"/>
          <w:sz w:val="18"/>
          <w:szCs w:val="18"/>
        </w:rPr>
        <w:t>probačným</w:t>
      </w:r>
      <w:proofErr w:type="spellEnd"/>
      <w:r w:rsidRPr="003261B2">
        <w:rPr>
          <w:rFonts w:ascii="Times New Roman" w:hAnsi="Times New Roman" w:cs="Times New Roman"/>
          <w:sz w:val="18"/>
          <w:szCs w:val="18"/>
        </w:rPr>
        <w:t xml:space="preserve"> dohľadom, zároveň určí skúšobnú dobu na jeden rok až tri roky. Mladistvý je povinný podrobiť sa kontrole technickými prostriedkami, ak je takáto kontrola nariadená. Nariadiť kontrolu technickými prostriedkami možno, ak sú splnené podmienky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Súd môže vzhľadom na okolnosti prípadu a osobu mladistvého ponechať podmienečný odklad výkonu trestu alebo podmienečný odklad výkonu trestu s </w:t>
      </w:r>
      <w:proofErr w:type="spellStart"/>
      <w:r w:rsidRPr="003261B2">
        <w:rPr>
          <w:rFonts w:ascii="Times New Roman" w:hAnsi="Times New Roman" w:cs="Times New Roman"/>
          <w:sz w:val="18"/>
          <w:szCs w:val="18"/>
        </w:rPr>
        <w:t>probačným</w:t>
      </w:r>
      <w:proofErr w:type="spellEnd"/>
      <w:r w:rsidRPr="003261B2">
        <w:rPr>
          <w:rFonts w:ascii="Times New Roman" w:hAnsi="Times New Roman" w:cs="Times New Roman"/>
          <w:sz w:val="18"/>
          <w:szCs w:val="18"/>
        </w:rPr>
        <w:t xml:space="preserve"> dohľadom v platnosti napriek tomu, že mladistvý dal príčinu na nariadenie výkonu trestu odňatia slobody,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určiť nad mladistvým </w:t>
      </w:r>
      <w:proofErr w:type="spellStart"/>
      <w:r w:rsidRPr="003261B2">
        <w:rPr>
          <w:rFonts w:ascii="Times New Roman" w:hAnsi="Times New Roman" w:cs="Times New Roman"/>
          <w:sz w:val="18"/>
          <w:szCs w:val="18"/>
        </w:rPr>
        <w:t>probačný</w:t>
      </w:r>
      <w:proofErr w:type="spellEnd"/>
      <w:r w:rsidRPr="003261B2">
        <w:rPr>
          <w:rFonts w:ascii="Times New Roman" w:hAnsi="Times New Roman" w:cs="Times New Roman"/>
          <w:sz w:val="18"/>
          <w:szCs w:val="18"/>
        </w:rPr>
        <w:t xml:space="preserve"> dohľad, ak už nebol uložený,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primerane predĺžiť skúšobnú dobu, nie však viac ako o dva roky, pričom nesmie prekročiť hornú hranicu skúšobnej doby v trvaní piatich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uložiť ďalšie výchovné opatrenie uvedené v </w:t>
      </w:r>
      <w:hyperlink r:id="rId332" w:history="1">
        <w:r w:rsidRPr="003261B2">
          <w:rPr>
            <w:rFonts w:ascii="Times New Roman" w:hAnsi="Times New Roman" w:cs="Times New Roman"/>
            <w:sz w:val="18"/>
            <w:szCs w:val="18"/>
          </w:rPr>
          <w:t>§ 106 ods. 2</w:t>
        </w:r>
      </w:hyperlink>
      <w:r w:rsidRPr="003261B2">
        <w:rPr>
          <w:rFonts w:ascii="Times New Roman" w:hAnsi="Times New Roman" w:cs="Times New Roman"/>
          <w:sz w:val="18"/>
          <w:szCs w:val="18"/>
        </w:rPr>
        <w:t xml:space="preserve">, smerujúce k tomu, aby viedol riadny život,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nariadiť kontrolu uložených výchovných obmedzení alebo povinností technickými prostriedkami, ak sú splnené podmienky podľa osobitného predpisu a ak takáto kontrola nebola doposiaľ nariadená.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Premlčanie výkonu trestu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Uložený trest nemožno vykonať po uplynutí premlčacej doby, ktorá 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desať rokov, ak bol uložený trest odňatia slobody podľa </w:t>
      </w:r>
      <w:hyperlink r:id="rId333" w:history="1">
        <w:r w:rsidRPr="003261B2">
          <w:rPr>
            <w:rFonts w:ascii="Times New Roman" w:hAnsi="Times New Roman" w:cs="Times New Roman"/>
            <w:sz w:val="18"/>
            <w:szCs w:val="18"/>
          </w:rPr>
          <w:t>§ 117 ods. 3</w:t>
        </w:r>
      </w:hyperlink>
      <w:r w:rsidRPr="003261B2">
        <w:rPr>
          <w:rFonts w:ascii="Times New Roman" w:hAnsi="Times New Roman" w:cs="Times New Roman"/>
          <w:sz w:val="18"/>
          <w:szCs w:val="18"/>
        </w:rPr>
        <w:t xml:space="preserv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tri roky pri ostatných trestných činoch.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Výkon trestu uloženého za trestné činy uvedené v dvanástej hlave osobitnej časti tohto zákona sa ani u </w:t>
      </w:r>
      <w:r w:rsidRPr="003261B2">
        <w:rPr>
          <w:rFonts w:ascii="Times New Roman" w:hAnsi="Times New Roman" w:cs="Times New Roman"/>
          <w:sz w:val="18"/>
          <w:szCs w:val="18"/>
        </w:rPr>
        <w:lastRenderedPageBreak/>
        <w:t xml:space="preserve">mladistvého </w:t>
      </w:r>
      <w:proofErr w:type="spellStart"/>
      <w:r w:rsidRPr="003261B2">
        <w:rPr>
          <w:rFonts w:ascii="Times New Roman" w:hAnsi="Times New Roman" w:cs="Times New Roman"/>
          <w:sz w:val="18"/>
          <w:szCs w:val="18"/>
        </w:rPr>
        <w:t>nepremlčuje</w:t>
      </w:r>
      <w:proofErr w:type="spellEnd"/>
      <w:r w:rsidRPr="003261B2">
        <w:rPr>
          <w:rFonts w:ascii="Times New Roman" w:hAnsi="Times New Roman" w:cs="Times New Roman"/>
          <w:sz w:val="18"/>
          <w:szCs w:val="18"/>
        </w:rPr>
        <w:t xml:space="preserve"> okrem trestného činu založenia, podpory a propagácie hnutia smerujúceho k potlačeniu základných práv a slobôd podľa § 421, trestného činu prejavu sympatie k hnutiu smerujúcemu k potlačeniu základných práv a slobôd podľa § 422, trestného činu výroby extrémistického materiálu podľa § 422a, trestného činu rozširovania extrémistického materiálu podľa § 422b, trestného činu prechovávania extrémistického materiálu podľa § 422c, trestného činu popierania a schvaľovania holokaustu, zločinov politických režimov a zločinov proti ľudskosti podľa § 422d, trestného činu hanobenia národa, rasy a presvedčenia podľa § 423 a trestného činu podnecovania k národnostnej, rasovej a etnickej nenávisti podľa § 424.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Zahladenie odsúdenia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Na mladistvého, ktorému bol uložený alebo rozhodnutím prezidenta Slovenskej republiky zmiernený alebo odpustený trest odňatia slobody v dĺžke neprevyšujúcej jeden rok, sa hľadí, ako keby nebol odsúdený, dňom výkonu tohto trestu alebo dňom, keď bolo právoplatne od takého trestu alebo jeho zvyšku upustené.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 tom, či sa odsúdenie mladistvého na trest odňatia slobody, na ktoré sa nevzťahuje </w:t>
      </w:r>
      <w:hyperlink r:id="rId334" w:history="1">
        <w:r w:rsidRPr="003261B2">
          <w:rPr>
            <w:rFonts w:ascii="Times New Roman" w:hAnsi="Times New Roman" w:cs="Times New Roman"/>
            <w:sz w:val="18"/>
            <w:szCs w:val="18"/>
          </w:rPr>
          <w:t>odsek 1</w:t>
        </w:r>
      </w:hyperlink>
      <w:r w:rsidRPr="003261B2">
        <w:rPr>
          <w:rFonts w:ascii="Times New Roman" w:hAnsi="Times New Roman" w:cs="Times New Roman"/>
          <w:sz w:val="18"/>
          <w:szCs w:val="18"/>
        </w:rPr>
        <w:t xml:space="preserve">, zahladzuje, rozhodne súd, prihliadajúc na správanie mladistvého vo výkone trestu odňatia slobody, po výkone tohto trestu. Ak bol trest podľa rozhodnutia prezidenta Slovenskej republiky zmiernený, súd takto postupuje po tom, keď bol mladistvý po výkone zmierneného trestu prepustený na slobodu.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súd vyslovil, že sa mladistvý podmienečne odsúdený na trest odňatia slobody, podmienečne odsúdený na trest odňatia slobody s </w:t>
      </w:r>
      <w:proofErr w:type="spellStart"/>
      <w:r w:rsidRPr="003261B2">
        <w:rPr>
          <w:rFonts w:ascii="Times New Roman" w:hAnsi="Times New Roman" w:cs="Times New Roman"/>
          <w:sz w:val="18"/>
          <w:szCs w:val="18"/>
        </w:rPr>
        <w:t>probačným</w:t>
      </w:r>
      <w:proofErr w:type="spellEnd"/>
      <w:r w:rsidRPr="003261B2">
        <w:rPr>
          <w:rFonts w:ascii="Times New Roman" w:hAnsi="Times New Roman" w:cs="Times New Roman"/>
          <w:sz w:val="18"/>
          <w:szCs w:val="18"/>
        </w:rPr>
        <w:t xml:space="preserve"> dohľadom alebo podmienečne prepustený z výkonu trestu odňatia slobody osvedčil, hľadí sa na neho, akoby nebol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Na mladistvého, ktorému bol uložený peňažný trest, sa hľadí, ako keby nebol odsúdený, len čo bol trest vykonaný alebo sa od výkonu trestu alebo jeho zvyšku právoplatne upustilo.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Na mladistvého, ktorému bol uložený trest prepadnutia veci, sa hľadí, ako keby nebol odsúdený, len čo bol trest vykonaný.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Na mladistvého, ktorému bol uložený trest povinnej práce alebo trest zákazu činnosti, sa hľadí, ako keby nebol odsúdený, len čo bol trest vykonaný alebo sa od jeho výkonu alebo od jeho zvyšku právoplatne upustilo.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Na mladistvého, ktorému bol uložený trest vyhostenia, sa hľadí, ako keby nebol odsúdený, len čo uplynie doba, na ktorú bol uložený, ak trest riadne vykonal.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Na mladistvého, ktorému bol uložený trest zákazu účasti na verejných podujatiach, sa hľadí, ako keby nebol odsúdený, len čo bol trest vykonaný.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PIATA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VÝKLAD POJMOV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Všeobecné pojmy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Trestný čin a spôsoby jeho spáchania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Konaním sa rozumie aj opomenutie takého konania, na ktoré bol páchateľ podľa okolností a svojich pomerov povinný.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Trestný čin je spáchaný verejne, ak je spáchaný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obsahom tlačoviny alebo rozširovaním spisu, filmom, rozhlasom, televíziou, použitím počítačovej siete alebo iným obdobne účinným spôsobom,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pred viac ako dvoma súčasne prítomnými osobami.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Trestný čin je spáchaný so zbraňou, ak páchateľ alebo s jeho vedomím niektorý zo spolupáchateľov použije zbraň na útok, na prekonanie alebo zamedzenie odporu alebo ju má na taký účel pri sebe; zbraňou sa rozumie, ak z jednotlivého ustanovenia nevyplýva niečo iné, každá vec, ktorou možno urobiť útok proti telu dôraznejším. Trestný čin je spáchaný so zbraňou aj vtedy, ak páchateľ použije napodobeninu zbrane alebo ju má pri sebe s úmyslom, aby bola považovaná za pravú.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Trestný čin je spáchaný vlámaním, ak páchateľ vnikol do uzavretého priestoru nedovoleným prekonaním </w:t>
      </w:r>
      <w:r w:rsidRPr="003261B2">
        <w:rPr>
          <w:rFonts w:ascii="Times New Roman" w:hAnsi="Times New Roman" w:cs="Times New Roman"/>
          <w:sz w:val="18"/>
          <w:szCs w:val="18"/>
        </w:rPr>
        <w:lastRenderedPageBreak/>
        <w:t xml:space="preserve">uzamknutia alebo prekonaním inej zabezpečovacej prekážky použitím sily alebo ľsťou.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Trestný čin je spáchaný v obydlí, ak je spáchaný v dome alebo byte iného alebo v iných priestoroch slúžiacich na bývanie vrátane priestorov a pozemkov k nim patriacich, ak sú ako súčasť obydlia uzavreté.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Trestný čin je spáchaný ľsťou, ak bol spáchaný s využitím omylu, ktorý páchateľ vyvolal, alebo s použitím úskoku.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Trestný čin je spáchaný násilím, ak páchateľ použije na jeho spáchanie fyzické násilie proti telesnej integrite inej osoby alebo ak je spáchaný na osobe, ktorú páchateľ uviedol do stavu bezbrannosti ľsťou, alebo ak páchateľ použil násilie proti veci iného.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Trestný čin je spáchaný s použitím nátlaku vtedy, ak páchateľ použije na jeho spáchanie psychické násilie proti inému.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(9) Trestný čin je spáchaný opakovane, ak páchateľ postupne spáchal viac rovnakých trestných činov opakovanými samostatnými činmi, medzi ktorými nie je žiadna objektívna alebo subjektívna súvislosť, pričom trestnosť každého z nich sa posudzuje samostatne.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(10) Za pokračovací trestný čin sa považuje, ak páchateľ pokračoval v páchaní toho istého trestného činu. Trestnosť všetkých čiastkových útokov sa posudzuje ako jeden trestný čin, ak všetky čiastkové útoky toho istého páchateľa spája objektívna súvislosť v čase, spôsobe ich páchania a v predmete útoku, ako aj subjektívna súvislosť, najmä jednotiaci zámer páchateľa spáchať uvedený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(11) Za hromadný trestný čin sa považuje jeho spáchanie viacerými činmi, ktoré samostatne ešte nie sú trestným činom. Trestnosť všetkých takých činov sa posudzuje spoločne.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(12) Za trváci trestný čin sa považuje vyvolanie a udržiavanie alebo len udržiavanie protiprávneho stavu.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(13) Ak obvinený pokračuje v konaní, pre ktoré je stíhaný, aj po oznámení vznesenia obvinenia, posudzuje sa také konanie od tohto procesného úkonu ako nový skutok; to neplatí, ak ide o trestný čin zanedbania povinnej výživy podľa </w:t>
      </w:r>
      <w:hyperlink r:id="rId335" w:history="1">
        <w:r w:rsidRPr="003261B2">
          <w:rPr>
            <w:rFonts w:ascii="Times New Roman" w:hAnsi="Times New Roman" w:cs="Times New Roman"/>
            <w:sz w:val="18"/>
            <w:szCs w:val="18"/>
          </w:rPr>
          <w:t>§ 207</w:t>
        </w:r>
      </w:hyperlink>
      <w:r w:rsidRPr="003261B2">
        <w:rPr>
          <w:rFonts w:ascii="Times New Roman" w:hAnsi="Times New Roman" w:cs="Times New Roman"/>
          <w:sz w:val="18"/>
          <w:szCs w:val="18"/>
        </w:rPr>
        <w:t xml:space="preserve">. V takom prípade ide o pokračovanie konania až do doby, kým je vyhlásený rozsudok súdu prvého stupňa alebo pokiaľ sa súd druhého stupňa neodobral na záverečnú poradu.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(14) Trestný čin je spáchaný v súvislosti s účasťou na verejnom podujatí, ak sa ho dopustí účastník verejného podujatia v čase a mieste konania verejného podujatia alebo v jeho okolí alebo na inom mieste počas premiestňovania sa na miesto konania verejného podujatia alebo z miesta konania verejného podujatia, vrátane dopravných prostriedkov alebo prevádzok služieb. Za verejné podujatie sa považuje verejné zhromaždenie, kultúrne, športové a iné podujatie prístupné verejnosti.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Ujma na zdraví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Ujmou na zdraví sa na účely tohto zákona rozumie akékoľvek poškodenie zdravia iného.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Ublížením na zdraví sa na účely tohto zákona rozumie také poškodenie zdravia iného, ktoré si objektívne vyžiadalo lekárske vyšetrenie, ošetrenie alebo liečenie, počas ktorého bol nie iba na krátky čas sťažený obvyklý spôsob života poškodeného.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Ťažkou ujmou na zdraví sa na účely tohto zákona rozumie len vážna porucha zdravia alebo vážne ochorenie, ktorou 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zmrzačenie,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strata alebo podstatné zníženie pracovnej spôsobilosti,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ochromenie údu,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strata alebo podstatné oslabenie funkcie zmyslového ústrojenstva,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poškodenie dôležitého orgánu,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zohyzdenie,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vyvolanie potratu alebo usmrtenie plodu,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h) mučivé útrapy,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i) porucha zdravia trvajúca dlhší čas.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Poruchou zdravia trvajúcou dlhší čas sa na účely tohto zákona rozumie porucha, ktorá si objektívne vyžiadala liečenie, prípadne aj pracovnú neschopnosť, v trvaní najmenej štyridsaťdva kalendárnych dní, počas ktorých závažne ovplyvňovala obvyklý spôsob života poškodeného.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Škoda</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Škodou sa na účely tohto zákona rozumie ujma na majetku alebo reálny úbytok na majetku alebo na právach poškodeného alebo jeho iná ujma, ktorá je v príčinnej súvislosti s trestným činom, bez ohľadu na to, či ide o škodu na veci alebo na právach. Škodou sa na účely tohto zákona rozumie aj získanie prospechu v príčinnej súvislosti s trestným činom.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Škodou sa rozumie v zmysle </w:t>
      </w:r>
      <w:hyperlink r:id="rId33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aj ujma na zisku, na ktorý by poškodený inak vzhľadom na okolnosti a svoje pomery mal nárok alebo ktorý by mohol odôvodnene dosiahnuť.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Pri trestných činoch proti životnému prostrediu sa škodou rozumie súhrn ekologickej ujmy a majetkovej škody, pričom majetková škoda v sebe zahrnuje aj náklady na uvedenie životného prostredia do predošlého stavu. Pri trestnom čine neoprávneného nakladania s odpadmi podľa </w:t>
      </w:r>
      <w:hyperlink r:id="rId337" w:history="1">
        <w:r w:rsidRPr="003261B2">
          <w:rPr>
            <w:rFonts w:ascii="Times New Roman" w:hAnsi="Times New Roman" w:cs="Times New Roman"/>
            <w:sz w:val="18"/>
            <w:szCs w:val="18"/>
          </w:rPr>
          <w:t>§ 302</w:t>
        </w:r>
      </w:hyperlink>
      <w:r w:rsidRPr="003261B2">
        <w:rPr>
          <w:rFonts w:ascii="Times New Roman" w:hAnsi="Times New Roman" w:cs="Times New Roman"/>
          <w:sz w:val="18"/>
          <w:szCs w:val="18"/>
        </w:rPr>
        <w:t xml:space="preserve"> rozsahom činu sa rozumie cena, za ktorú sa odpad v čase a v mieste zistenia činu obvykle zbiera, prepravuje, vyváža, dováža, zhodnocuje, zneškodňuje alebo ukladá, a cena za odstránenie odpadu z miesta, ktoré na jeho uloženie nie je určené.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Škodou malou sa rozumie škoda prevyšujúca sumu 266 eur. Škodou väčšou sa rozumie suma dosahujúca najmenej desaťnásobok takej sumy. Značnou škodou sa rozumie suma dosahujúca najmenej stonásobok takej sumy. Škodou veľkého rozsahu sa rozumie suma dosahujúca najmenej </w:t>
      </w:r>
      <w:proofErr w:type="spellStart"/>
      <w:r w:rsidRPr="003261B2">
        <w:rPr>
          <w:rFonts w:ascii="Times New Roman" w:hAnsi="Times New Roman" w:cs="Times New Roman"/>
          <w:sz w:val="18"/>
          <w:szCs w:val="18"/>
        </w:rPr>
        <w:t>päťstonásobok</w:t>
      </w:r>
      <w:proofErr w:type="spellEnd"/>
      <w:r w:rsidRPr="003261B2">
        <w:rPr>
          <w:rFonts w:ascii="Times New Roman" w:hAnsi="Times New Roman" w:cs="Times New Roman"/>
          <w:sz w:val="18"/>
          <w:szCs w:val="18"/>
        </w:rPr>
        <w:t xml:space="preserve"> takej sumy. Tieto hľadiská sa použijú rovnako na určenie výšky prospechu, hodnoty veci a rozsahu 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tento zákon v osobitnej časti vyžaduje v základnej skutkovej podstate spôsobenie škody ako majetkový následok trestného činu a neuvádza jej výšku, má sa za to, že musí byť spôsobená aspoň škoda malá.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Pri určení výšky škody sa vychádza z ceny, za ktorú sa vec, ktorá bola predmetom útoku, v čase a vmieste činu obvykle predáva. Ak výšku škody nemožno takto zistiť, vychádza sa z účelne vynaložených nákladov na obstaranie rovnakej alebo obdobnej veci alebo na uvedenie veci do predošlého stavu.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ide o ujmu na životnom prostredí, ujmu spôsobenú na chránených druhoch živočíchov a rastlín, exemplároch alebo drevinách alebo škodu na pamiatkovo chránených veciach alebo veciach majúcich historickú, umeleckú alebo vedeckú hodnotu, pri určení ujmy alebo výšky škody sa vychádza aj z hodnoty veci určenej zákonom alebo iným všeobecne záväzným právnym predpisom vydaným na základe zákona.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Ak nemožno určiť výšku škody alebo ujmy ani jedným zo spôsobov podľa </w:t>
      </w:r>
      <w:hyperlink r:id="rId338" w:history="1">
        <w:r w:rsidRPr="003261B2">
          <w:rPr>
            <w:rFonts w:ascii="Times New Roman" w:hAnsi="Times New Roman" w:cs="Times New Roman"/>
            <w:sz w:val="18"/>
            <w:szCs w:val="18"/>
          </w:rPr>
          <w:t>odsekov 1</w:t>
        </w:r>
      </w:hyperlink>
      <w:r w:rsidRPr="003261B2">
        <w:rPr>
          <w:rFonts w:ascii="Times New Roman" w:hAnsi="Times New Roman" w:cs="Times New Roman"/>
          <w:sz w:val="18"/>
          <w:szCs w:val="18"/>
        </w:rPr>
        <w:t xml:space="preserve"> a </w:t>
      </w:r>
      <w:hyperlink r:id="rId339"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ak sú vážne pochybnosti o správnosti výšky škody alebo takto určenej ujmy, určí sa jej výška na podklade odborného vyjadrenia alebo potvrdenia právnickej osoby, ktorej pôsobnosť alebo predmet činnosti poskytuje záruku objektívnosti určenia škody alebo ujmy; inak sa výška škody určí na podklade znaleckého posudku.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Osoba</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Dieťaťom sa rozumie osoba mladšia ako osemnásť rokov, ak tento zákon neustanovuje inak.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Osobou blízkou veku mladistvých sa rozumie osoba, ktorá dovŕšila osemnásty rok svojho veku a neprekročila dvadsaťjeden rokov svojho veku.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Osobou vyššieho veku sa na účely tohto zákona rozumie osoba staršia ako šesťdesiat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Blízkou osobou sa na účely tohto zákona rozumie príbuzný v priamom pokolení, osvojiteľ, osvojenec, súrodenec a manžel; iné osoby v rodinnom alebo obdobnom pomere sa pokladajú za navzájom blízke osoby len vtedy, ak by ujmu, ktorú utrpela jedna z nich, druhá právom pociťovala ako ujmu vlastnú.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Blízkou osobou sa na účely trestných činov vydierania podľa </w:t>
      </w:r>
      <w:hyperlink r:id="rId340" w:history="1">
        <w:r w:rsidRPr="003261B2">
          <w:rPr>
            <w:rFonts w:ascii="Times New Roman" w:hAnsi="Times New Roman" w:cs="Times New Roman"/>
            <w:sz w:val="18"/>
            <w:szCs w:val="18"/>
          </w:rPr>
          <w:t>§ 189</w:t>
        </w:r>
      </w:hyperlink>
      <w:r w:rsidRPr="003261B2">
        <w:rPr>
          <w:rFonts w:ascii="Times New Roman" w:hAnsi="Times New Roman" w:cs="Times New Roman"/>
          <w:sz w:val="18"/>
          <w:szCs w:val="18"/>
        </w:rPr>
        <w:t xml:space="preserve">, znásilnenia podľa </w:t>
      </w:r>
      <w:hyperlink r:id="rId341" w:history="1">
        <w:r w:rsidRPr="003261B2">
          <w:rPr>
            <w:rFonts w:ascii="Times New Roman" w:hAnsi="Times New Roman" w:cs="Times New Roman"/>
            <w:sz w:val="18"/>
            <w:szCs w:val="18"/>
          </w:rPr>
          <w:t>§ 199 ods. 2</w:t>
        </w:r>
      </w:hyperlink>
      <w:r w:rsidRPr="003261B2">
        <w:rPr>
          <w:rFonts w:ascii="Times New Roman" w:hAnsi="Times New Roman" w:cs="Times New Roman"/>
          <w:sz w:val="18"/>
          <w:szCs w:val="18"/>
        </w:rPr>
        <w:t xml:space="preserve">, sexuálneho násilia podľa </w:t>
      </w:r>
      <w:hyperlink r:id="rId342" w:history="1">
        <w:r w:rsidRPr="003261B2">
          <w:rPr>
            <w:rFonts w:ascii="Times New Roman" w:hAnsi="Times New Roman" w:cs="Times New Roman"/>
            <w:sz w:val="18"/>
            <w:szCs w:val="18"/>
          </w:rPr>
          <w:t>§ 200 ods. 2</w:t>
        </w:r>
      </w:hyperlink>
      <w:r w:rsidRPr="003261B2">
        <w:rPr>
          <w:rFonts w:ascii="Times New Roman" w:hAnsi="Times New Roman" w:cs="Times New Roman"/>
          <w:sz w:val="18"/>
          <w:szCs w:val="18"/>
        </w:rPr>
        <w:t xml:space="preserve">, sexuálneho zneužívania podľa </w:t>
      </w:r>
      <w:hyperlink r:id="rId343" w:history="1">
        <w:r w:rsidRPr="003261B2">
          <w:rPr>
            <w:rFonts w:ascii="Times New Roman" w:hAnsi="Times New Roman" w:cs="Times New Roman"/>
            <w:sz w:val="18"/>
            <w:szCs w:val="18"/>
          </w:rPr>
          <w:t>§ 201 ods. 2</w:t>
        </w:r>
      </w:hyperlink>
      <w:r w:rsidRPr="003261B2">
        <w:rPr>
          <w:rFonts w:ascii="Times New Roman" w:hAnsi="Times New Roman" w:cs="Times New Roman"/>
          <w:sz w:val="18"/>
          <w:szCs w:val="18"/>
        </w:rPr>
        <w:t xml:space="preserve">, týrania blízkej osoby a zverenej osoby podľa </w:t>
      </w:r>
      <w:hyperlink r:id="rId344" w:history="1">
        <w:r w:rsidRPr="003261B2">
          <w:rPr>
            <w:rFonts w:ascii="Times New Roman" w:hAnsi="Times New Roman" w:cs="Times New Roman"/>
            <w:sz w:val="18"/>
            <w:szCs w:val="18"/>
          </w:rPr>
          <w:t>§ 208</w:t>
        </w:r>
      </w:hyperlink>
      <w:r w:rsidRPr="003261B2">
        <w:rPr>
          <w:rFonts w:ascii="Times New Roman" w:hAnsi="Times New Roman" w:cs="Times New Roman"/>
          <w:sz w:val="18"/>
          <w:szCs w:val="18"/>
        </w:rPr>
        <w:t xml:space="preserve">, nebezpečného vyhrážania podľa </w:t>
      </w:r>
      <w:hyperlink r:id="rId345" w:history="1">
        <w:r w:rsidRPr="003261B2">
          <w:rPr>
            <w:rFonts w:ascii="Times New Roman" w:hAnsi="Times New Roman" w:cs="Times New Roman"/>
            <w:sz w:val="18"/>
            <w:szCs w:val="18"/>
          </w:rPr>
          <w:t>§ 360 ods. 2</w:t>
        </w:r>
      </w:hyperlink>
      <w:r w:rsidRPr="003261B2">
        <w:rPr>
          <w:rFonts w:ascii="Times New Roman" w:hAnsi="Times New Roman" w:cs="Times New Roman"/>
          <w:sz w:val="18"/>
          <w:szCs w:val="18"/>
        </w:rPr>
        <w:t xml:space="preserve">, nebezpečného prenasledovania podľa </w:t>
      </w:r>
      <w:hyperlink r:id="rId346" w:history="1">
        <w:r w:rsidRPr="003261B2">
          <w:rPr>
            <w:rFonts w:ascii="Times New Roman" w:hAnsi="Times New Roman" w:cs="Times New Roman"/>
            <w:sz w:val="18"/>
            <w:szCs w:val="18"/>
          </w:rPr>
          <w:t>§ 360a</w:t>
        </w:r>
      </w:hyperlink>
      <w:r w:rsidRPr="003261B2">
        <w:rPr>
          <w:rFonts w:ascii="Times New Roman" w:hAnsi="Times New Roman" w:cs="Times New Roman"/>
          <w:sz w:val="18"/>
          <w:szCs w:val="18"/>
        </w:rPr>
        <w:t xml:space="preserve">, nebezpečného elektronického obťažovania podľa </w:t>
      </w:r>
      <w:hyperlink r:id="rId347" w:history="1">
        <w:r w:rsidRPr="003261B2">
          <w:rPr>
            <w:rFonts w:ascii="Times New Roman" w:hAnsi="Times New Roman" w:cs="Times New Roman"/>
            <w:sz w:val="18"/>
            <w:szCs w:val="18"/>
          </w:rPr>
          <w:t>§ 360b</w:t>
        </w:r>
      </w:hyperlink>
      <w:r w:rsidRPr="003261B2">
        <w:rPr>
          <w:rFonts w:ascii="Times New Roman" w:hAnsi="Times New Roman" w:cs="Times New Roman"/>
          <w:sz w:val="18"/>
          <w:szCs w:val="18"/>
        </w:rPr>
        <w:t xml:space="preserve"> alebo financovania terorizmu podľa </w:t>
      </w:r>
      <w:hyperlink r:id="rId348" w:history="1">
        <w:r w:rsidRPr="003261B2">
          <w:rPr>
            <w:rFonts w:ascii="Times New Roman" w:hAnsi="Times New Roman" w:cs="Times New Roman"/>
            <w:sz w:val="18"/>
            <w:szCs w:val="18"/>
          </w:rPr>
          <w:t>§ 419c ods. 2</w:t>
        </w:r>
      </w:hyperlink>
      <w:r w:rsidRPr="003261B2">
        <w:rPr>
          <w:rFonts w:ascii="Times New Roman" w:hAnsi="Times New Roman" w:cs="Times New Roman"/>
          <w:sz w:val="18"/>
          <w:szCs w:val="18"/>
        </w:rPr>
        <w:t xml:space="preserve"> rozumie aj bývalý manžel, druh, bývalý druh, rodič spoločného dieťaťa a osoba, ktorá je vo vzťahu k nim blízkou osobou podľa </w:t>
      </w:r>
      <w:hyperlink r:id="rId349" w:history="1">
        <w:r w:rsidRPr="003261B2">
          <w:rPr>
            <w:rFonts w:ascii="Times New Roman" w:hAnsi="Times New Roman" w:cs="Times New Roman"/>
            <w:sz w:val="18"/>
            <w:szCs w:val="18"/>
          </w:rPr>
          <w:t>odseku 4</w:t>
        </w:r>
      </w:hyperlink>
      <w:r w:rsidRPr="003261B2">
        <w:rPr>
          <w:rFonts w:ascii="Times New Roman" w:hAnsi="Times New Roman" w:cs="Times New Roman"/>
          <w:sz w:val="18"/>
          <w:szCs w:val="18"/>
        </w:rPr>
        <w:t xml:space="preserve">, ako aj osoba, ktorá s páchateľom žije alebo žila v spoločnej domácnosti.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Chorou osobou sa na účely tohto zákona rozumie osoba, ktorá v čase činu trpí fyzickou chorobou alebo duševnou chorobou, aj keď prechodnou, bez ohľadu na to, či je dočasne práceneschopná, ako aj osoba so zmenenou pracovnou schopnosťou, invalidná osoba alebo osoba s ťažkým zdravotným postihnutím, pričom intenzita takej choroby alebo postihnutia zodpovedá ťažkej ujme na zdraví.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Bezbrannou osobou sa na účely tohto zákona rozumie osoba, ktorá vzhľadom na svoj vek, zdravotný stav, okolnosti činu alebo okolnosti na strane páchateľa nemala nádej účinne sa ubrániť pred jeho útokom.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Osobou zverenou do starostlivosti alebo dozoru sa na účely tohto zákona rozumie osoba, ktorá je vzhľadom na svoj vek alebo zdravotný stav alebo z iného dôvodu na základe rozhodnutia súdu alebo iného štátneho orgánu, na základe zmluvy zverená inému, aby vo svojej domácnosti alebo v zariadení určenom na tento účel alebo inde na ňu dozeral, staral sa o ňu, zaopatroval ju alebo ju vychovával.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(9) Odkázanou osobou sa na účely tohto zákona rozumie osoba, ktorá svojou výživou, výchovou, hmotným alebo iným zaopatrením alebo starostlivosťou je odkázaná na páchateľa.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(10) Závislou osobou sa rozumie osoba závislá od návykových látok alebo od návykových škodlivých činností.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(11) Podriadenou osobou je osoba, ktorá v dôsledku postavenia je osobne, pracovne, služobne alebo inak svojím postavením, pracovným zaradením, funkciou alebo hodnosťou podriadená páchateľovi a v dôsledku toho je povinná prijímať a plniť jeho pokyny, príkazy alebo rozkazy.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(12) Viacerými osobami sa na účely tohto zákona rozumejú najmenej tri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Verejným činiteľom sa na účely tohto zákona rozumie prezident Slovenskej republiky, poslanec Národnej rady Slovenskej republiky, poslanec Európskeho parlamentu, člen vlády, sudca Ústavného súdu Slovenskej republiky, sudca, prokurátor alebo iná osoba zastávajúca funkciu v orgáne verejnej moci, príslušník ozbrojených síl, osoba v služobnom pomere, starosta, predseda vyššieho územného celku, poslanec orgánu územnej samosprávy, štátny zamestnanec alebo zamestnanec orgánu štátnej správy, územnej samosprávy alebo iného štátneho orgánu, osoba, ktorá vykonáva pôsobnosť v rámci právnickej osoby, ktorej zákon zveruje právomoc rozhodovať v oblasti verejnej správy, notár, súdny exekútor, člen lesnej stráže, vodnej stráže, rybárskej stráže, poľovníckej stráže, stráže prírody alebo osoba, ktorá má oprávnenie člena stráže prírody, ak sa podieľa na plnení úloh spoločnosti a štátu a používa pritom právomoc, ktorá mu bola v rámci zodpovednosti za plnenie týchto úloh zverená. Pre trestnú zodpovednosť a ochranu verejného činiteľa sa podľa jednotlivých ustanovení tohto zákona vyžaduje, aby trestný čin bol spáchaný v súvislosti s jeho právomocou, zodpovednosťou, postavením alebo funkciou, ak tento zákon neustanovuje inak. Verejným činiteľom je aj sudca alebo úradník medzinárodného súdneho orgánu uznaného Slovenskou republikou alebo funkcionár alebo iný zodpovedný pracovník orgánu činného v trestnom konaní iného štátu, orgánu Európskej únie alebo orgánu vytvoreného spoločne členskými štátmi Európskej únie, ak na území Slovenskej republiky vykonáva úkony trestného konania takého štátu alebo orgánu; pre jeho ochranu sa podľa ustanovení tohto zákona vyžaduje, aby úkony trestného konania vykonával v súlade s medzinárodnou zmluvou alebo so súhlasom orgánov Slovenskej republiky. Ak ide o trestný čin prijatia a poskytnutia nenáležitej výhody podľa </w:t>
      </w:r>
      <w:hyperlink r:id="rId350" w:history="1">
        <w:r w:rsidRPr="003261B2">
          <w:rPr>
            <w:rFonts w:ascii="Times New Roman" w:hAnsi="Times New Roman" w:cs="Times New Roman"/>
            <w:sz w:val="18"/>
            <w:szCs w:val="18"/>
          </w:rPr>
          <w:t>§ 336c</w:t>
        </w:r>
      </w:hyperlink>
      <w:r w:rsidRPr="003261B2">
        <w:rPr>
          <w:rFonts w:ascii="Times New Roman" w:hAnsi="Times New Roman" w:cs="Times New Roman"/>
          <w:sz w:val="18"/>
          <w:szCs w:val="18"/>
        </w:rPr>
        <w:t xml:space="preserve"> a </w:t>
      </w:r>
      <w:hyperlink r:id="rId351" w:history="1">
        <w:r w:rsidRPr="003261B2">
          <w:rPr>
            <w:rFonts w:ascii="Times New Roman" w:hAnsi="Times New Roman" w:cs="Times New Roman"/>
            <w:sz w:val="18"/>
            <w:szCs w:val="18"/>
          </w:rPr>
          <w:t>§ 336d</w:t>
        </w:r>
      </w:hyperlink>
      <w:r w:rsidRPr="003261B2">
        <w:rPr>
          <w:rFonts w:ascii="Times New Roman" w:hAnsi="Times New Roman" w:cs="Times New Roman"/>
          <w:sz w:val="18"/>
          <w:szCs w:val="18"/>
        </w:rPr>
        <w:t xml:space="preserve">, verejným činiteľom je aj osoba, ktorá má z titulu svojho postavenia alebo funkcie právo rozhodovať alebo sa podieľa na rozhodovaní o nakladaní s majetkom, majetkovými právami a finančnými prostriedkami, hospodárenie s ktorými podlieha kontrole Najvyšším kontrolným úradom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Zahraničným verejným činiteľom sa na účely tohto zákona rozumie osoba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zastávajúca funkciu v zákonodarnom orgáne, výkonnom orgáne, súdnom orgáne alebo rozhodcovskom orgáne, alebo v inom orgáne verejnej správy cudzieho štátu, vrátane hlavy štátu,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zastávajúca funkciu, zamestnaná alebo pracujúca v medzinárodnej organizácii alebo nadnárodnej organizácii vytvorenej štátmi alebo inými subjektmi medzinárodného práva verejného v jej orgáne alebo inštitúcii, alebo splnomocnená konať v ich mene,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zastávajúca funkciu, zamestnaná alebo pracujúca v medzinárodnom súdnom orgáne, alebo splnomocnená konať v jeho mene,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zastávajúca funkciu v právnickej osobe, v ktorej má rozhodujúci vplyv cudzí štát,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ak je s výkonom takej funkcie spojená právomoc pri obstarávaní verejných záležitostí a trestný čin bol spáchaný v </w:t>
      </w:r>
      <w:r w:rsidRPr="003261B2">
        <w:rPr>
          <w:rFonts w:ascii="Times New Roman" w:hAnsi="Times New Roman" w:cs="Times New Roman"/>
          <w:sz w:val="18"/>
          <w:szCs w:val="18"/>
        </w:rPr>
        <w:lastRenderedPageBreak/>
        <w:t xml:space="preserve">súvislosti s touto právomocou alebo prostredníctvom využitia jej postavenia.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Na účely tohto zákona sa vojakom rozumie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osoba, ktorá vykonáva vojenskú službu,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príslušník ozbrojených síl vysielajúceho štátu pre trestné činy spáchané na území Slovenskej republiky v rozsahu uvedenom v medzinárodnej zmluve,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príslušník Policajného zboru, Zboru väzenskej a justičnej stráže, Národného bezpečnostného úradu, Slovenskej informačnej služby a ozbrojený príslušník finančnej správy,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vojnový zajatec.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Kde sa v tomto zákone hovorí o vojenskej službe alebo o vojenskej povinnosti, rozumie sa tým služba alebo povinnosť osôb uvedených v </w:t>
      </w:r>
      <w:hyperlink r:id="rId352" w:history="1">
        <w:r w:rsidRPr="003261B2">
          <w:rPr>
            <w:rFonts w:ascii="Times New Roman" w:hAnsi="Times New Roman" w:cs="Times New Roman"/>
            <w:sz w:val="18"/>
            <w:szCs w:val="18"/>
          </w:rPr>
          <w:t>odseku 3 písm. c)</w:t>
        </w:r>
      </w:hyperlink>
      <w:r w:rsidRPr="003261B2">
        <w:rPr>
          <w:rFonts w:ascii="Times New Roman" w:hAnsi="Times New Roman" w:cs="Times New Roman"/>
          <w:sz w:val="18"/>
          <w:szCs w:val="18"/>
        </w:rPr>
        <w:t xml:space="preserve"> len v čase vojny alebo vojnového stavu.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Postihnutým za obdobný čin sa na účely tohto zákona rozumie ten, komu bola za obdobný čin uložená sankcia alebo iné opatrenie za priestupok alebo iný obdobný delikt.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Odsúdeným sa na účely tohto zákona rozumie páchateľ, ktorý bol právoplatným rozsudkom uznaný za vinného. To neplatí, ak je odsúdenie zahladené.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Potrestaným sa rozumie ten odsúdený, ktorý celkom alebo sčasti vykonal súdom uložený trest. To neplatí, ak je odsúdenie zahladené.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Ak na spáchanie trestného činu tento zákon vyžaduje osobitnú vlastnosť, spôsobilosť alebo postavenie páchateľa, môže byť páchateľom alebo spolupáchateľom trestného činu len osoba, ktorá má požadovanú vlastnosť, spôsobilosť alebo postavenie. Účastníkom na trestnom čine môže byť aj osoba, ktorá nemá požadovanú vlastnosť, spôsobilosť alebo postavenie. Ak zákon ustanovuje, že páchateľ musí byť nositeľom osobitnej vlastnosti, spôsobilosti alebo postavenia, stačí, ak túto vlastnosť, spôsobilosť alebo postavenie spĺňa právnická osoba, v ktorej mene páchateľ koná.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(9) Páchateľom alebo spolupáchateľom vojenského trestného činu podľa jedenástej hlavy osobitnej časti tohto zákona môže byť len vojak.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129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Skupina osôb a organizácia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Skupinou osôb sa na účely tohto zákona rozumejú najmenej tri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Organizovanou skupinou sa na účely tohto zákona rozumie spolčenie najmenej troch osôb na účel spáchania trestného činu, s určitou deľbou určených úloh medzi jednotlivými členmi skupiny, ktorej činnosť sa v dôsledku toho vyznačuje plánovitosťou a koordinovanosťou, čo zvyšuje pravdepodobnosť úspešného spáchania trestného 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Extrémistickou skupinou sa na účely tohto zákona rozumie spolčenie najmenej troch osôb na účely spáchania trestného činu extrémizmu.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Zločineckou skupinou sa na účely tohto zákona rozumie štruktúrovaná skupina najmenej troch osôb, ktorá existuje počas určitého časového obdobia a koná koordinovane s cieľom spáchať jeden alebo viacej zločinov, trestný čin legalizácie výnosu z trestnej činnosti podľa </w:t>
      </w:r>
      <w:hyperlink r:id="rId353" w:history="1">
        <w:r w:rsidRPr="003261B2">
          <w:rPr>
            <w:rFonts w:ascii="Times New Roman" w:hAnsi="Times New Roman" w:cs="Times New Roman"/>
            <w:sz w:val="18"/>
            <w:szCs w:val="18"/>
          </w:rPr>
          <w:t>§ 233</w:t>
        </w:r>
      </w:hyperlink>
      <w:r w:rsidRPr="003261B2">
        <w:rPr>
          <w:rFonts w:ascii="Times New Roman" w:hAnsi="Times New Roman" w:cs="Times New Roman"/>
          <w:sz w:val="18"/>
          <w:szCs w:val="18"/>
        </w:rPr>
        <w:t xml:space="preserve"> alebo niektorý z trestných činov korupcie podľa ôsmej hlavy tretieho dielu osobitnej časti na účely priameho alebo nepriameho získania finančnej alebo inej výhody.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Teroristickou skupinou sa na účely tohto zákona rozumie skupina najmenej troch osôb, ktorá existuje počas určitého časového obdobia na účely spáchania niektorého z trestných činov terorizmu, ktorej činnosť sa vyznačuje koordinovanosťou; nemusí mať formálne vymedzené úlohy svojich členov, stálu členskú základňu ani rozvinutú štruktúru.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Činnosťou pre zločineckú skupinu alebo teroristickú skupinu sa rozumie úmyselná účasť v takej skupine alebo iné úmyselné konanie na účel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zachovania existencie takej skupiny,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spáchania trestných činov uvedených v </w:t>
      </w:r>
      <w:hyperlink r:id="rId354" w:history="1">
        <w:r w:rsidRPr="003261B2">
          <w:rPr>
            <w:rFonts w:ascii="Times New Roman" w:hAnsi="Times New Roman" w:cs="Times New Roman"/>
            <w:sz w:val="18"/>
            <w:szCs w:val="18"/>
          </w:rPr>
          <w:t>odseku 4</w:t>
        </w:r>
      </w:hyperlink>
      <w:r w:rsidRPr="003261B2">
        <w:rPr>
          <w:rFonts w:ascii="Times New Roman" w:hAnsi="Times New Roman" w:cs="Times New Roman"/>
          <w:sz w:val="18"/>
          <w:szCs w:val="18"/>
        </w:rPr>
        <w:t xml:space="preserve"> alebo </w:t>
      </w:r>
      <w:hyperlink r:id="rId355" w:history="1">
        <w:r w:rsidRPr="003261B2">
          <w:rPr>
            <w:rFonts w:ascii="Times New Roman" w:hAnsi="Times New Roman" w:cs="Times New Roman"/>
            <w:sz w:val="18"/>
            <w:szCs w:val="18"/>
          </w:rPr>
          <w:t>5</w:t>
        </w:r>
      </w:hyperlink>
      <w:r w:rsidRPr="003261B2">
        <w:rPr>
          <w:rFonts w:ascii="Times New Roman" w:hAnsi="Times New Roman" w:cs="Times New Roman"/>
          <w:sz w:val="18"/>
          <w:szCs w:val="18"/>
        </w:rPr>
        <w:t xml:space="preserve"> takou skupinou.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Podporou zločineckej skupiny alebo teroristickej skupiny sa rozumie úmyselné konanie spočívajúce v poskytnutí finančných alebo iných prostriedkov, služieb, súčinnosti alebo vo vytváraní iných podmienok na účel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založenia alebo zachovania existencie takej skupiny,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spáchania trestných činov uvedených v </w:t>
      </w:r>
      <w:hyperlink r:id="rId356" w:history="1">
        <w:r w:rsidRPr="003261B2">
          <w:rPr>
            <w:rFonts w:ascii="Times New Roman" w:hAnsi="Times New Roman" w:cs="Times New Roman"/>
            <w:sz w:val="18"/>
            <w:szCs w:val="18"/>
          </w:rPr>
          <w:t>odseku 4</w:t>
        </w:r>
      </w:hyperlink>
      <w:r w:rsidRPr="003261B2">
        <w:rPr>
          <w:rFonts w:ascii="Times New Roman" w:hAnsi="Times New Roman" w:cs="Times New Roman"/>
          <w:sz w:val="18"/>
          <w:szCs w:val="18"/>
        </w:rPr>
        <w:t xml:space="preserve"> alebo </w:t>
      </w:r>
      <w:hyperlink r:id="rId357" w:history="1">
        <w:r w:rsidRPr="003261B2">
          <w:rPr>
            <w:rFonts w:ascii="Times New Roman" w:hAnsi="Times New Roman" w:cs="Times New Roman"/>
            <w:sz w:val="18"/>
            <w:szCs w:val="18"/>
          </w:rPr>
          <w:t>5</w:t>
        </w:r>
      </w:hyperlink>
      <w:r w:rsidRPr="003261B2">
        <w:rPr>
          <w:rFonts w:ascii="Times New Roman" w:hAnsi="Times New Roman" w:cs="Times New Roman"/>
          <w:sz w:val="18"/>
          <w:szCs w:val="18"/>
        </w:rPr>
        <w:t xml:space="preserve"> takou skupinou.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Vec</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Vecou sa na účely tohto zákona rozumejú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hnuteľná vec alebo nehnuteľná vec, byt alebo nebytový priestor, zviera, ak z jednotlivých ustanovení tohto zákona nevyplýva niečo iné,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ovládateľná prírodná sila alebo energia,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cenný papier bez ohľadu na jeho podobu,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peňažné prostriedky na účte,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listina, ktorá je podkladom uplatnenia si právneho nároku,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majetkové právo alebo iná peniazmi oceniteľná hodnota.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Za vec sa považuje aj nehmotná informácia, dáta výpočtovej techniky alebo obrazový záznam na technickom nosiči.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Zverenou vecou sa na účely tohto zákona rozumie vec vo vlastníctve inej osoby, ktorú má páchateľ na základe zmluvy v oprávnenom užívaní alebo z dôvodov plnenia určitých úloh podľa dispozície jej vlastníka v držbe so záväzkom použiť ju len na dohodnutý účel alebo za dohodnutých podmienok ju vlastníkovi vrátiť.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Prisvojením veci sa na účely tohto zákona rozumie odňatie veci z dispozície vlastníka alebo inej osoby, ktorá ju má oprávnene, bez súhlasu, s úmyslom s ňou nakladať ako s vlastnou vecou.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Návykovou látkou sa na účely tohto zákona rozumie alkohol, omamné látky, psychotropné látky a ostatné látky spôsobilé nepriaznivo ovplyvniť psychiku človeka alebo jeho ovládacie alebo rozpoznávacie schopnosti, alebo sociálne správanie.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Prostriedkom hromadnej prepravy sa na účely tohto zákona rozumie vec spôsobilá na prepravu najmenej deviatich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Extrémistickým materiálom sa na účely tohto zákona rozumie písomné, grafické, obrazové, zvukové alebo obrazovo-zvukové vyhotovenie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textov a vyhlásení, zástav, odznakov, hesiel alebo symbolov, skupín a hnutí, ktoré smerujú alebo v minulosti smerovali k potláčaniu základných ľudských práv a slobôd,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programov alebo ideológií skupín a hnutí, ktoré smerujú alebo v minulosti smerovali k potláčaniu základných ľudských práv a slobôd,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obhajujúce, podporujúce alebo podnecujúce nenávisť, násilie alebo neodôvodnene odlišné zaobchádzanie voči skupine osôb alebo jednotlivcovi pre ich príslušnosť k niektorej rase, národu, národnosti, farbe pleti, etnickej skupine, pôvodu rodu alebo pre ich náboženské vyznanie, ak je zámienkou pre predchádzajúce dôvody,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ospravedlňujúce, schvaľujúce, popierajúce alebo hrubo zľahčujúce </w:t>
      </w:r>
      <w:proofErr w:type="spellStart"/>
      <w:r w:rsidRPr="003261B2">
        <w:rPr>
          <w:rFonts w:ascii="Times New Roman" w:hAnsi="Times New Roman" w:cs="Times New Roman"/>
          <w:sz w:val="18"/>
          <w:szCs w:val="18"/>
        </w:rPr>
        <w:t>genocídium</w:t>
      </w:r>
      <w:proofErr w:type="spellEnd"/>
      <w:r w:rsidRPr="003261B2">
        <w:rPr>
          <w:rFonts w:ascii="Times New Roman" w:hAnsi="Times New Roman" w:cs="Times New Roman"/>
          <w:sz w:val="18"/>
          <w:szCs w:val="18"/>
        </w:rPr>
        <w:t xml:space="preserve">, zločiny proti mieru, zločiny proti ľudskosti alebo vojnové zločiny, ak bol páchateľ alebo účastník tohto činu odsúdený právoplatným rozsudkom medzinárodného súdu zriadeného na základe medzinárodného práva verejného, ktorého právomoc uznala Slovenská republika, alebo právoplatným rozsudkom súdu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zrušené od 1.1.2017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Za extrémistický materiál sa nepovažuje materiál podľa odseku 7, ak sa preukázateľne vyrába, rozširuje, uvádza do obehu, robí verejne prístupným alebo prechováva za účelom realizácie vzdelávacích, zberateľských alebo výskumných aktivít.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(9) Výnosom z trestnej činnosti sa na účely tohto zákona rozumie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vec, ktorá bola získaná trestným činom,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vec, ktorá bola získaná ako odmena za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vec, ktorá bola nadobudnutá, hoci aj len sčasti za vec, ktorá bola získaná trestným činom alebo ako odmena zaň,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vec, na ktorú bola hoci aj len sčasti premenená vec, ktorá bola získaná trestným činom alebo ako odmena zaň,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plody a úžitky veci uvedenej v písmenách a) až 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22480E">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ab/>
        <w:t>§ 131</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Vecou všeobecného záujmu sa na účely tohto zákona rozumie záujem presahujúci rámec individuálnych práv a záujmov jednotlivca, ktorý je dôležitý z hľadiska záujmov spoločnosti.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Za nakladanie s odpadmi sa na účely tohto zákona považuje zber, preprava, vývoz, dovoz, zhodnocovanie, zneškodňovanie a ukladanie odpadov.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Úplatkom sa na účely tohto zákona rozumie vec alebo iné plnenie majetkovej či nemajetkovej povahy, na ktoré nie je právny nárok.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Nenáležitou výhodou sa na účely tohto zákona rozumie plnenie majetkovej alebo nemajetkovej povahy spôsobilé ovplyvniť verejného činiteľa, na ktoré nie je právny nárok a ktorého hodnota prevyšuje 200 eur, alebo neoprávnené zvýhodnenie verejného činiteľa alebo jemu blízkej osoby, ktoré nie je oceniteľné v peniazoch. Nenáležitou výhodou nie je plnenie alebo zvýhodnenie, ktorých prijatie je s ohľadom na úradný alebo vecne oprávnený záujem obvyklé v súvislosti s postavením alebo funkciou verejného činiteľa alebo ktoré sú zapísané v zverejnenom Registri darov. Podrobnosti upraví vykonávací právny predpis.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Verejnou listinou sa na účely tohto zákona rozumie písomnosť vydaná na základe zákona štátnym orgánom alebo iným orgánom verejnej moci v rámci jeho pôsobnosti, ktorá zakladá, mení alebo ruší práva alebo povinnosti alebo osvedčuje ich vznik, zmenu alebo zánik, alebo osvedčuje totožnosť osoby alebo veci, ich stav, vlastnosti alebo spôsobilosť alebo právom chránené záujmy.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Platobným prostriedkom sa na účely tohto zákona rozumie nehmotné alebo hmotné chránené zariadenie, predmet, záznam alebo ich kombinácia vrátane platobnej karty, ktorá je chránená pred falšovaním alebo neoprávneným použitím a ktorá držiteľovi alebo používateľovi sama alebo spolu s nejakým postupom alebo súborom postupov umožňuje prevod peňazí, elektronických peňazí alebo </w:t>
      </w:r>
      <w:del w:id="0" w:author="Bartikova Anna" w:date="2024-01-25T13:29:00Z">
        <w:r w:rsidRPr="003261B2" w:rsidDel="003261B2">
          <w:rPr>
            <w:rFonts w:ascii="Times New Roman" w:hAnsi="Times New Roman" w:cs="Times New Roman"/>
            <w:sz w:val="18"/>
            <w:szCs w:val="18"/>
          </w:rPr>
          <w:delText>virtuálnej meny</w:delText>
        </w:r>
      </w:del>
      <w:ins w:id="1" w:author="Bartikova Anna" w:date="2024-01-25T13:29:00Z">
        <w:r w:rsidR="003261B2">
          <w:rPr>
            <w:rFonts w:ascii="Times New Roman" w:hAnsi="Times New Roman" w:cs="Times New Roman"/>
            <w:sz w:val="18"/>
            <w:szCs w:val="18"/>
          </w:rPr>
          <w:t xml:space="preserve"> kryptoaktíva</w:t>
        </w:r>
      </w:ins>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Del="003261B2" w:rsidRDefault="00915430">
      <w:pPr>
        <w:widowControl w:val="0"/>
        <w:autoSpaceDE w:val="0"/>
        <w:autoSpaceDN w:val="0"/>
        <w:adjustRightInd w:val="0"/>
        <w:spacing w:after="0" w:line="240" w:lineRule="auto"/>
        <w:jc w:val="both"/>
        <w:rPr>
          <w:del w:id="2" w:author="Bartikova Anna" w:date="2024-01-25T13:29:00Z"/>
          <w:rFonts w:ascii="Times New Roman" w:hAnsi="Times New Roman" w:cs="Times New Roman"/>
          <w:sz w:val="18"/>
          <w:szCs w:val="18"/>
        </w:rPr>
      </w:pPr>
      <w:del w:id="3" w:author="Bartikova Anna" w:date="2024-01-25T13:29:00Z">
        <w:r w:rsidRPr="003261B2" w:rsidDel="003261B2">
          <w:rPr>
            <w:rFonts w:ascii="Times New Roman" w:hAnsi="Times New Roman" w:cs="Times New Roman"/>
            <w:sz w:val="18"/>
            <w:szCs w:val="18"/>
          </w:rPr>
          <w:tab/>
          <w:delText xml:space="preserve">(7) Virtuálnou menou sa na účely tohto zákona rozumie digitálny nositeľ hodnoty, ktorý nie je vydaný ani garantovaný centrálnou bankou ani orgánom verejnej moci, nie je nevyhnutne naviazaný na zákonné platidlo a ktorý nemá právny status meny ani peňazí, ale je akceptovaný niektorými osobami ako nástroj výmeny, ktorý možno elektronicky prevádzať, uchovávať alebo s ním elektronicky obchodovať. </w:delText>
        </w:r>
      </w:del>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del w:id="4" w:author="Bartikova Anna" w:date="2024-01-25T13:29:00Z">
        <w:r w:rsidRPr="003261B2" w:rsidDel="003261B2">
          <w:rPr>
            <w:rFonts w:ascii="Times New Roman" w:hAnsi="Times New Roman" w:cs="Times New Roman"/>
            <w:sz w:val="18"/>
            <w:szCs w:val="18"/>
          </w:rPr>
          <w:delText xml:space="preserve"> </w:delText>
        </w:r>
      </w:del>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Prostitúcia, pornografia a detské pornografické predstavenie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Prostitúciou sa na účely tohto zákona rozumie uspokojovanie sexuálnych potrieb iného súložou, iným spôsobom pohlavného styku alebo iným obdobným sexuálnym stykom s dospelou osobou za odmenu.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Detskou prostitúciou sa na účely tohto zákona rozumie uspokojovanie sexuálnych potrieb iného súložou, iným spôsobom pohlavného styku alebo iným obdobným sexuálnym stykom s dieťaťom za odmenu alebo jej prísľub, bez ohľadu na to, či táto odmena alebo jej prísľub boli poskytnuté dieťaťu alebo tretej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Pornografiou sa na účely tohto zákona rozumie zobrazenie súlože, iného spôsobu pohlavného styku alebo iného obdobného sexuálneho styku alebo zobrazenie obnažených pohlavných orgánov určené na sexuálne účely.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Detskou pornografiou sa na účely tohto zákona rozumie zobrazenie skutočnej alebo predstieranej súlože, iného spôsobu pohlavného styku alebo iného obdobného sexuálneho styku s dieťaťom alebo osobou vyzerajúcou ako dieťa alebo zobrazenie obnažených častí tela dieťaťa alebo osoby vyzerajúcej ako dieťa určené na sexuálne účely.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Detským pornografickým predstavením sa na účely tohto zákona rozumie živé predstavenie určené publiku, a to aj s využitím informačno-technických prostriedkov, v ktorom je dieťa zapojené do skutočného alebo predstieraného sexuálneho konania alebo v ktorom sú obnažované časti tela dieťaťa určené na sexuálne účely.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lastRenderedPageBreak/>
        <w:tab/>
        <w:t xml:space="preserve">Cudzia moc a cudzí činiteľ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Cudzou mocou sa na účely tohto zákona rozumejú cudzie štáty a ich vojenské alebo iné zoskupenia predstavované ich organizáciami a orgánmi, akými sú najmä osoby vykonávajúce spravodajskú činnosť, vojenskí funkcionári, diplomati a iní štátni úradníci.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Cudzím činiteľom sa na účely tohto zákona rozumie fyzická osoba alebo právnická osoba, ktorá síce nie je orgánom alebo zástupcom cudzieho štátu, ale vzhľadom na svoje politické, hospodárske alebo spoločenské postavenie má významný vplyv vo svojom štáte alebo v medzinárodných vzťahoch.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Ústavné zriadenie a krízová situácia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Ústavným zriadením sa na účely tohto zákona rozumie demokratický systém základných práv a slobôd garantovaný náležitým usporiadaním a fungovaním orgánov štátnej moci, územnej samosprávy a politických strán a hnutí upravený Ústavou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Krízovou situáciou sa na účely tohto zákona rozumie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núdzový stav,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výnimočný stav,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vojnový stav,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vojna.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Ustanovenie odseku 2 písm. a) a b) sa nepoužijú, ak trestný čin nebol spáchaný v súvislosti s vyhláseným núdzovým stavom alebo výnimočným stavom.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Prechovávanie drog pre vlastnú potrebu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Prechovávaním omamnej látky, psychotropnej látky, jedu alebo prekurzora pre vlastnú potrebu sa rozumie mať neoprávnene v držbe po akúkoľvek dobu omamnú látku, psychotropnú látku, jed alebo prekurzor v množstve, ktoré zodpovedá najviac trojnásobku obvykle jednorazovej dávky na použitie, a to pre osobnú spotrebu.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Prechovávaním omamnej látky, psychotropnej látky, jedu alebo prekurzora pre vlastnú potrebu vo väčšom rozsahu sa rozumie mať neoprávnene v držbe po akúkoľvek dobu omamnú látku, psychotropnú látku, jed alebo prekurzor v množstve, ktoré zodpovedá najviac desaťnásobku obvykle jednorazovej dávky na použitie, a to pre osobnú spotrebu.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135a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Prechovávanie látok s anabolickým alebo iným hormonálnym účinkom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Prechovávaním látok s anabolickým alebo iným hormonálnym účinkom vo väčšom množstve sa rozumie mať neoprávnene v držbe po akúkoľvek dobu látku s anabolickým alebo iným hormonálnym účinkom podľa osobitného predpisu v množstve zodpovedajúcom najmenej desaťnásobku jednej obvykle nedeliteľnej formy, najmä jednej tablety, jednej injekcie, jednej ampulky, alebo podobného nedeliteľného balenia prípravku obsahujúceho látky s anabolickým alebo iným hormonálnym účinkom.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Prechovávaním látok s anabolickým alebo iným hormonálnym účinkom v značnom množstve sa rozumie mať neoprávnene v držbe po akúkoľvek dobu látku s anabolickým alebo iným hormonálnym účinkom podľa osobitného predpisu v množstve zodpovedajúcom najmenej stonásobku jednej obvykle nedeliteľnej formy, najmä jednej tablety, jednej injekcie, jednej ampulky, alebo podobného nedeliteľného balenia prípravku obsahujúceho látky s anabolickým alebo iným hormonálnym účinkom.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Prechovávaním látok s anabolickým alebo iným hormonálnym účinkom vo veľkom množstve sa rozumie mať neoprávnene v držbe po akúkoľvek dobu látku s anabolickým alebo iným hormonálnym účinkom podľa osobitného predpisu v množstve zodpovedajúcom najmenej tisícnásobku jednej obvykle nedeliteľnej formy, najmä jednej tablety, jednej injekcie, jednej ampulky, alebo podobného nedeliteľného balenia prípravku obsahujúceho látky s anabolickým alebo iným hormonálnym účinkom.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lastRenderedPageBreak/>
        <w:tab/>
        <w:t xml:space="preserve">Počítanie času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Kde tento zákon spája s uplynutím určitej lehoty počítanej na dni nejaký účinok, nezapočítava sa do nej deň, keď nastala právna skutočnosť určujúca jej začiatok.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Svojvoľné vzdialenie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Svojvoľne sa vzďaľuje ten, kto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sa vzdiali bez dovolenia od svojho útvaru alebo z miesta služobného pridelenia,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sa neprihlási vo svojom útvare alebo vmieste služobného pridelenia, hoci tam bol odoslaný alebo hoci uplynul čas jeho odôvodnenej neprítomnosti, najmä pri ustanovení, preložení, služobnej ceste alebo dovolenke,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bol odlúčený za bojových akcií od svojho útvaru a nepripojil sa po zániku príčiny odlúčenia k svojmu alebo inému vojenskému útvaru,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sa neprihlásil v niektorom vojenskom útvare po návrate alebo po oslobodení z nepriateľského zajatia.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Sústavne sa svojvoľne vzďaľuje ten, kto sa svojvoľne vzdiali na dobu hoci kratšiu ako štyridsaťosem hodín najmenej trikrát, ak medzi prvým a tretím svojvoľným vzdialením neuplynula doba viac ako tri mesiace.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Svojvoľné vzdialenie podľa </w:t>
      </w:r>
      <w:hyperlink r:id="rId35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vzťahuje len na osobu, ktorá vykonáva povinnú vojenskú službu.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Osobitné kvalifikačné pojmy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138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Závažnejší spôsob konania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Závažnejším spôsobom konania sa rozumie páchanie trestného činu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so zbraňou okrem trestných činov úkladnej vraždy podľa </w:t>
      </w:r>
      <w:hyperlink r:id="rId359" w:history="1">
        <w:r w:rsidRPr="003261B2">
          <w:rPr>
            <w:rFonts w:ascii="Times New Roman" w:hAnsi="Times New Roman" w:cs="Times New Roman"/>
            <w:sz w:val="18"/>
            <w:szCs w:val="18"/>
          </w:rPr>
          <w:t>§ 144</w:t>
        </w:r>
      </w:hyperlink>
      <w:r w:rsidRPr="003261B2">
        <w:rPr>
          <w:rFonts w:ascii="Times New Roman" w:hAnsi="Times New Roman" w:cs="Times New Roman"/>
          <w:sz w:val="18"/>
          <w:szCs w:val="18"/>
        </w:rPr>
        <w:t xml:space="preserve">, vraždy podľa </w:t>
      </w:r>
      <w:hyperlink r:id="rId360" w:history="1">
        <w:r w:rsidRPr="003261B2">
          <w:rPr>
            <w:rFonts w:ascii="Times New Roman" w:hAnsi="Times New Roman" w:cs="Times New Roman"/>
            <w:sz w:val="18"/>
            <w:szCs w:val="18"/>
          </w:rPr>
          <w:t>§ 145</w:t>
        </w:r>
      </w:hyperlink>
      <w:r w:rsidRPr="003261B2">
        <w:rPr>
          <w:rFonts w:ascii="Times New Roman" w:hAnsi="Times New Roman" w:cs="Times New Roman"/>
          <w:sz w:val="18"/>
          <w:szCs w:val="18"/>
        </w:rPr>
        <w:t xml:space="preserve">, zabitia podľa </w:t>
      </w:r>
      <w:hyperlink r:id="rId361" w:history="1">
        <w:r w:rsidRPr="003261B2">
          <w:rPr>
            <w:rFonts w:ascii="Times New Roman" w:hAnsi="Times New Roman" w:cs="Times New Roman"/>
            <w:sz w:val="18"/>
            <w:szCs w:val="18"/>
          </w:rPr>
          <w:t>§ 147</w:t>
        </w:r>
      </w:hyperlink>
      <w:r w:rsidRPr="003261B2">
        <w:rPr>
          <w:rFonts w:ascii="Times New Roman" w:hAnsi="Times New Roman" w:cs="Times New Roman"/>
          <w:sz w:val="18"/>
          <w:szCs w:val="18"/>
        </w:rPr>
        <w:t xml:space="preserve"> a </w:t>
      </w:r>
      <w:hyperlink r:id="rId362" w:history="1">
        <w:r w:rsidRPr="003261B2">
          <w:rPr>
            <w:rFonts w:ascii="Times New Roman" w:hAnsi="Times New Roman" w:cs="Times New Roman"/>
            <w:sz w:val="18"/>
            <w:szCs w:val="18"/>
          </w:rPr>
          <w:t>§ 148</w:t>
        </w:r>
      </w:hyperlink>
      <w:r w:rsidRPr="003261B2">
        <w:rPr>
          <w:rFonts w:ascii="Times New Roman" w:hAnsi="Times New Roman" w:cs="Times New Roman"/>
          <w:sz w:val="18"/>
          <w:szCs w:val="18"/>
        </w:rPr>
        <w:t xml:space="preserve">, usmrtenia podľa </w:t>
      </w:r>
      <w:hyperlink r:id="rId363" w:history="1">
        <w:r w:rsidRPr="003261B2">
          <w:rPr>
            <w:rFonts w:ascii="Times New Roman" w:hAnsi="Times New Roman" w:cs="Times New Roman"/>
            <w:sz w:val="18"/>
            <w:szCs w:val="18"/>
          </w:rPr>
          <w:t>§ 149</w:t>
        </w:r>
      </w:hyperlink>
      <w:r w:rsidRPr="003261B2">
        <w:rPr>
          <w:rFonts w:ascii="Times New Roman" w:hAnsi="Times New Roman" w:cs="Times New Roman"/>
          <w:sz w:val="18"/>
          <w:szCs w:val="18"/>
        </w:rPr>
        <w:t xml:space="preserve">, ublíženia na zdraví podľa </w:t>
      </w:r>
      <w:hyperlink r:id="rId364" w:history="1">
        <w:r w:rsidRPr="003261B2">
          <w:rPr>
            <w:rFonts w:ascii="Times New Roman" w:hAnsi="Times New Roman" w:cs="Times New Roman"/>
            <w:sz w:val="18"/>
            <w:szCs w:val="18"/>
          </w:rPr>
          <w:t>§ 155</w:t>
        </w:r>
      </w:hyperlink>
      <w:r w:rsidRPr="003261B2">
        <w:rPr>
          <w:rFonts w:ascii="Times New Roman" w:hAnsi="Times New Roman" w:cs="Times New Roman"/>
          <w:sz w:val="18"/>
          <w:szCs w:val="18"/>
        </w:rPr>
        <w:t xml:space="preserve">, </w:t>
      </w:r>
      <w:hyperlink r:id="rId365" w:history="1">
        <w:r w:rsidRPr="003261B2">
          <w:rPr>
            <w:rFonts w:ascii="Times New Roman" w:hAnsi="Times New Roman" w:cs="Times New Roman"/>
            <w:sz w:val="18"/>
            <w:szCs w:val="18"/>
          </w:rPr>
          <w:t>§ 156</w:t>
        </w:r>
      </w:hyperlink>
      <w:r w:rsidRPr="003261B2">
        <w:rPr>
          <w:rFonts w:ascii="Times New Roman" w:hAnsi="Times New Roman" w:cs="Times New Roman"/>
          <w:sz w:val="18"/>
          <w:szCs w:val="18"/>
        </w:rPr>
        <w:t xml:space="preserve"> a </w:t>
      </w:r>
      <w:hyperlink r:id="rId366" w:history="1">
        <w:r w:rsidRPr="003261B2">
          <w:rPr>
            <w:rFonts w:ascii="Times New Roman" w:hAnsi="Times New Roman" w:cs="Times New Roman"/>
            <w:sz w:val="18"/>
            <w:szCs w:val="18"/>
          </w:rPr>
          <w:t>§ 157</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 dlhší čas,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surovým alebo trýznivým spôsobom,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násilím, hrozbou bezprostredného násilia alebo hrozbou inej ťažkej ujmy,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vlámaním,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ľsťou,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využitím tiesne, neskúsenosti, odkázanosti alebo podriadenosti,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porušením dôležitej povinnosti vyplývajúcej z páchateľovho zamestnania, postavenia alebo funkcie alebo uloženej mu podľa zákona,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i) organizovanou skupinou,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j) na viacerých osobách.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22480E">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ab/>
        <w:t>§ 139</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Chránená osoba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Chránenou osobou sa rozumie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dieťa,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tehotná žena,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blízka osoba,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odkázaná osoba,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osoba vyššieho veku,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chorá osoba,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osoba požívajúca ochranu podľa medzinárodného práva,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verejný činiteľ alebo osoba, ktorá plní svoje povinnosti uložené na základe zákona,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i) svedok, znalec, tlmočník alebo prekladateľ,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j) zdravotnícky pracovník pri výkone zdravotníckeho povolania smerujúceho k záchrane života alebo ochrane zdravia.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Ustanovenie </w:t>
      </w:r>
      <w:hyperlink r:id="rId36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nepoužije, ak trestný čin nebol spáchaný v súvislosti s postavením, stavom alebo vekom chránenej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Osobitný motív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Osobitným motívom sa rozumie spáchanie trestného činu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objednávku,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pomsty,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 úmysle zakryť alebo uľahčiť iný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 úmysle spáchať niektorý z trestných činov terorizmu,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 nenávisti voči skupine osôb alebo jednotlivcovi pre ich skutočnú alebo domnelú príslušnosť k niektorej rase, národu, národnosti, etnickej skupine, pre ich skutočný alebo domnelý pôvod, farbu pleti, pohlavie, sexuálnu orientáciu, politické presvedčenie alebo náboženské vyznanie,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so sexuálnym motívom.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140a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extrémizmu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Trestné činy extrémizmu sú trestný čin založenia, podpory a propagácie hnutia smerujúceho k potlačeniu základných práv a slobôd podľa § 421, prejavu sympatie k hnutiu smerujúcemu k potlačeniu základných práv a slobôd podľa § 422, výroby extrémistického materiálu podľa § 422a, rozširovania extrémistického materiálu podľa § 422b, prechovávania extrémistického materiálu podľa § 422c, popierania a schvaľovania holokaustu, zločinov politických režimov a zločinov proti ľudskosti podľa § 422d, hanobenia národa, rasy a presvedčenia podľa § 423, podnecovania k národnostnej, rasovej a etnickej nenávisti podľa § 424, apartheidu a diskriminácie skupiny osôb podľa § 424a a trestný čin spáchaný z osobitného motívu podľa § 140 písm. 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140b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terorizmu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Trestné činy terorizmu sú trestný čin založenia, zosnovania a podporovania teroristickej skupiny podľa § 297, trestný čin teroru podľa § 313 a 314, trestný čin teroristického útoku podľa § 419, trestný čin niektorých foriem účasti na terorizme podľa § 419b, trestný čin financovania terorizmu podľa § 419c, trestný čin cestovania na účel terorizmu podľa § 419d a zločin spáchaný z osobitného motívu podľa § 140 písm. 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Nebezpečné zoskupenie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Nebezpečným zoskupením sa rozumie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zločinecká skupina,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teroristická skupina.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Ťažká ujma na zdraví alebo smrť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Ťažkou ujmou na zdraví sa rozumie spôsobenie ujmy na zdraví uvedenej v </w:t>
      </w:r>
      <w:hyperlink r:id="rId368" w:history="1">
        <w:r w:rsidRPr="003261B2">
          <w:rPr>
            <w:rFonts w:ascii="Times New Roman" w:hAnsi="Times New Roman" w:cs="Times New Roman"/>
            <w:sz w:val="18"/>
            <w:szCs w:val="18"/>
          </w:rPr>
          <w:t>§ 123 ods. 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Smrťou sa rozumie biologická smrť mozgu (cerebrálna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Smrť viacerých osôb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Smrťou viacerých osôb sa rozumie spôsobenie smrti najmenej troch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DRUHÁ ČASŤ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OSOBITNÁ ČASŤ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PRVÁ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PROTI ŽIVOTU A ZDRAVIU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životu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Úkladná vražda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úmyselne usmrtí s vopred uváženou pohnútkou, potrestá sa odňatím slobody na dvadsať rokov až dvadsaťpäť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dvadsaťpäť rokov alebo trestom odňatia slobody na doživotie sa páchateľ potrestá, ak spácha čin uvedený v </w:t>
      </w:r>
      <w:hyperlink r:id="rId36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odsúdený za trestný čin vraždy,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dvoch osobách,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v úmysle získať majetkový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Trestom odňatia slobody na doživotie sa páchateľ potrestá, ak spácha čin uvedený v </w:t>
      </w:r>
      <w:hyperlink r:id="rId37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za taký čin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nebezpečnom zoskupení,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Vražda</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úmyselne usmrtí, potrestá sa odňatím slobody na pätnásť rokov až dvadsať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dvadsať rokov až dvadsaťpäť rokov alebo trestom odňatia slobody na doživotie sa páchateľ </w:t>
      </w:r>
      <w:r w:rsidRPr="003261B2">
        <w:rPr>
          <w:rFonts w:ascii="Times New Roman" w:hAnsi="Times New Roman" w:cs="Times New Roman"/>
          <w:sz w:val="18"/>
          <w:szCs w:val="18"/>
        </w:rPr>
        <w:lastRenderedPageBreak/>
        <w:t xml:space="preserve">potrestá, ak spácha čin uvedený v </w:t>
      </w:r>
      <w:hyperlink r:id="rId37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dvoch osobách,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v úmysle získať majetkový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dvadsaťpäť rokov alebo trestom odňatia slobody na doživotie sa páchateľ potrestá, ak spácha čin uvedený v </w:t>
      </w:r>
      <w:hyperlink r:id="rId37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za taký čin alebo za trestný čin úkladnej vraždy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nebezpečnom zoskupení,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Vražda novonarodeného dieťaťa matkou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Matka, ktorá v rozrušení spôsobenom pôrodom úmyselne usmrtí svoje novonarodené dieťa pri pôrode alebo hneď po ňom, potrestá sa odňatím slobody na štyri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Zabitie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spôsobiť ťažkú ujmu na zdraví inému z nedbanlivosti spôsobí smrť, potrestá sa odňatím slobody na sedem rokov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deväť rokov až dvanásť rokov sa páchateľ potrestá, ak spácha čin uvedený v </w:t>
      </w:r>
      <w:hyperlink r:id="rId37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dvanásť rokov až pätnásť rokov sa páchateľ potrestá, ak spácha čin uvedený v </w:t>
      </w:r>
      <w:hyperlink r:id="rId37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ublížiť na zdraví inému z nedbanlivosti spôsobí smrť,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päť rokov až desať rokov sa páchateľ potrestá, ak spácha čin uvedený v </w:t>
      </w:r>
      <w:hyperlink r:id="rId37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37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149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Usmrtenie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inému z nedbanlivosti spôsobí smrť,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päť rokov sa páchateľ potrestá, ak spácha čin uvedený v </w:t>
      </w:r>
      <w:hyperlink r:id="rId37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37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na dvoch alebo viacerých osobách preto, že hrubo porušil predpisy o bezpečnosti práce alebo dopravy alebo hygienické predpisy.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Rovnako ako v </w:t>
      </w:r>
      <w:hyperlink r:id="rId379" w:history="1">
        <w:r w:rsidRPr="003261B2">
          <w:rPr>
            <w:rFonts w:ascii="Times New Roman" w:hAnsi="Times New Roman" w:cs="Times New Roman"/>
            <w:sz w:val="18"/>
            <w:szCs w:val="18"/>
          </w:rPr>
          <w:t>odseku 3</w:t>
        </w:r>
      </w:hyperlink>
      <w:r w:rsidRPr="003261B2">
        <w:rPr>
          <w:rFonts w:ascii="Times New Roman" w:hAnsi="Times New Roman" w:cs="Times New Roman"/>
          <w:sz w:val="18"/>
          <w:szCs w:val="18"/>
        </w:rPr>
        <w:t xml:space="preserve"> sa páchateľ potrestá, ak v súvislosti so svojím zamestnaním, povolaním, postavením alebo funkciou alebo ako vodič dopravného prostriedku spôsobí v stave vylučujúcom spôsobilosť vykonávať takú činnosť, ktorý si privodil vplyvom návykovej látky, inému z nedbanlivosti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sedem rokov až dvanásť rokov sa páchateľ potrestá, ak činom uvedeným v </w:t>
      </w:r>
      <w:hyperlink r:id="rId380" w:history="1">
        <w:r w:rsidRPr="003261B2">
          <w:rPr>
            <w:rFonts w:ascii="Times New Roman" w:hAnsi="Times New Roman" w:cs="Times New Roman"/>
            <w:sz w:val="18"/>
            <w:szCs w:val="18"/>
          </w:rPr>
          <w:t>odseku 4</w:t>
        </w:r>
      </w:hyperlink>
      <w:r w:rsidRPr="003261B2">
        <w:rPr>
          <w:rFonts w:ascii="Times New Roman" w:hAnsi="Times New Roman" w:cs="Times New Roman"/>
          <w:sz w:val="18"/>
          <w:szCs w:val="18"/>
        </w:rPr>
        <w:t xml:space="preserve"> spôsobí z nedbanlivosti smrť dvoch alebo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Nedovolené prerušenie tehotenstva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bez súhlasu tehotnej ženy umelo preruší jej tehotenstvo,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desať rokov sa páchateľ potrestá, ak spácha čin uvedený v </w:t>
      </w:r>
      <w:hyperlink r:id="rId38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Trestom odňatia slobody na osem rokov až pätnásť rokov sa páchateľ potrestá, ak činom uvedeným v </w:t>
      </w:r>
      <w:hyperlink r:id="rId38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spôsobí tehotnej žene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so súhlasom tehotnej ženy umelo preruší jej tehotenstvo postupom alebo za podmienok, ktoré odporujú všeobecne záväzným právnym predpisom o umelom prerušení tehotenstva, potrestá sa odňatím slobody na dva roky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38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neplnoletej žene bez súhlasu jej zákonného zástupcu alebo toho, komu bola zverená do starostlivosti alebo pod dozor,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 získa tým väčší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tehotnú ženu navedie na to, aby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svoje tehotenstvo sama umelo prerušila,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iného požiadala alebo inému dovolila, aby jej bolo tehotenstvo umelo prerušené postupom alebo za podmienok, ktoré odporujú všeobecne záväzným právnym predpisom o umelom prerušení tehotenstva,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(2) Rovnako ako v </w:t>
      </w:r>
      <w:hyperlink r:id="rId38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tehotnej žene pomáha pri prerušení jej tehotenstva ňou samou alebo pri tom, aby iného požiadala alebo inému dovolila umelo prerušiť jej tehotenstvo.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päť rokov sa páchateľ potrestá, ak spácha čin uvedený v </w:t>
      </w:r>
      <w:hyperlink r:id="rId38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386"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činom uvedeným v </w:t>
      </w:r>
      <w:hyperlink r:id="rId38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388"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spôsobí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Tehotná žena, ktorá svoje tehotenstvo sama umelo preruší alebo iného o to požiada, alebo mu to dovolí, nie je za taký čin trestne zodpovedná, a to ani podľa ustanovení o návodcovi a pomocníkovi.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Účasť na samovražde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pohne k samovražde alebo inému k samovražde pomáha, ak došlo aspoň k pokusu o samovraždu,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čin uvedený v </w:t>
      </w:r>
      <w:hyperlink r:id="rId38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spácha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zdraviu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Ublíženie na zdraví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inému úmyselne spôsobí ťažkú ujmu na zdraví,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päť rokov až dvanásť rokov sa páchateľ potrestá, ak spácha čin uvedený v </w:t>
      </w:r>
      <w:hyperlink r:id="rId39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páchateľ potrestá, ak spácha čin uvedený v </w:t>
      </w:r>
      <w:hyperlink r:id="rId39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inému úmyselne ublíži na zdraví, potrestá sa odňatím slobody na šesť mesiacov až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tri roky sa páchateľ potrestá, ak spácha čin uvedený v </w:t>
      </w:r>
      <w:hyperlink r:id="rId39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päť rokov sa páchateľ potrestá, ak spácha čin uvedený v </w:t>
      </w:r>
      <w:hyperlink r:id="rId39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 spôsobí ním ťažkú ujmu na zdraví.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inému z nedbanlivosti spôsobí ťažkú ujmu na zdraví, potrestá sa odňatím slobody na šesť mesiacov až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39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inému z nedbanlivosti ublíži na zdraví tým, že poruší dôležitú povinnosť vyplývajúcu z jeho zamestnania, povolania, postavenia alebo funkcie alebo uloženú mu podľa zákona,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Neoprávnené odoberanie orgánov, tkanív a buniek a nezákonná sterilizácia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159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odoberie zo živej osoby orgán, tkanivo alebo bunku alebo kto pre seba alebo iného taký orgán, tkanivo alebo bunku neoprávnene zadováži, potrestá sa odňatím slobody na dva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39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neoprávnene sterilizuje fyzickú osobu.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39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39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činom uvedeným v </w:t>
      </w:r>
      <w:hyperlink r:id="rId39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399"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spôsobí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sebe alebo inému zadováži z mŕtvej osoby orgán, tkanivo alebo bunku,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40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40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Tretí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ohrozujúce život alebo zdravie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Neoprávnený experiment na človeku a klonovanie ľudskej bytosti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pod zámienkou získania nových medicínskych poznatkov, metód alebo na potvrdenie hypotéz, alebo na </w:t>
      </w:r>
      <w:r w:rsidRPr="003261B2">
        <w:rPr>
          <w:rFonts w:ascii="Times New Roman" w:hAnsi="Times New Roman" w:cs="Times New Roman"/>
          <w:sz w:val="18"/>
          <w:szCs w:val="18"/>
        </w:rPr>
        <w:lastRenderedPageBreak/>
        <w:t xml:space="preserve">klinické skúšanie liečiv vykonáva bez povolenia overovanie nových medicínskych poznatkov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napriek tomu, že je ním bezprostredne ohrozený život alebo zdravie človeka, ak nejde o nevyhnutné výkony spôsobilé zachrániť jeho bezprostredne ohrozený život,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bez zdravotnej indikácie a bez súhlasu osoby, ktorej sa týka, alebo ho vykonáva na osobách, na ktorých je overovanie bez zdravotnej indikácie zakázané, alebo ho vykonáva na ľudskom plode alebo zárodku, alebo ho vykonáva v rozpore s inými zákonnými podmienkami overovania bez zdravotnej indikácie,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vykoná akýkoľvek zásah s cieľom vytvoriť ľudskú bytosť v ktoromkoľvek štádiu jej vývoja geneticky identickú s inou ľudskou bytosťou, či živou, alebo mŕtvou.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päť rokov až dvanásť rokov sa páchateľ potrestá, ak spácha čin uvedený v </w:t>
      </w:r>
      <w:hyperlink r:id="rId40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0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 získa činom uvedeným v </w:t>
      </w:r>
      <w:hyperlink r:id="rId40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05"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pre seba alebo pre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osem rokov až pätnásť rokov sa páchateľ potrestá, ak činom uvedeným v </w:t>
      </w:r>
      <w:hyperlink r:id="rId40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spôsobí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Poškodenie zdravia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vykonáva napriek tomu, že nemá predpísanú odbornú spôsobilosť zdravotníckeho pracovníka alebo iného odborného pracovníka v zdravotníctve, úkony zdravotnej starostlivosti a neodborným vyšetrovacím alebo liečebným úkonom alebo nesprávnou indikáciou liekov, liečiv alebo iných zdravotníckych pomôcok, čo aj z nedbanlivosti,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bezprostredne ohrozí život iného,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inému ublíži na zdraví,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uskutoční bez súhlasu iného vyšetrovací alebo liečebný úkon alebo nesprávnu indikáciu liekov, liečiv alebo iných zdravotníckych pomôcok a takým úkonom ohrozí jeho zdravie,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40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činom uvedeným v </w:t>
      </w:r>
      <w:hyperlink r:id="rId40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spôsobí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Šírenie nebezpečnej nákazlivej ľudskej choroby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úmyselne spôsobí alebo zvýši nebezpečenstvo zavlečenia alebo rozšírenia nebezpečnej nákazlivej ľudskej choroby,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40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41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(1) Kto z nedbanlivosti spôsobí alebo zvýši nebezpečenstvo zavlečenia alebo rozšírenia nákazlivej ľudskej choroby,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41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Ohrozovanie vírusom ľudskej </w:t>
      </w:r>
      <w:proofErr w:type="spellStart"/>
      <w:r w:rsidRPr="003261B2">
        <w:rPr>
          <w:rFonts w:ascii="Times New Roman" w:hAnsi="Times New Roman" w:cs="Times New Roman"/>
          <w:b/>
          <w:bCs/>
          <w:sz w:val="18"/>
          <w:szCs w:val="18"/>
        </w:rPr>
        <w:t>imunodeficiencie</w:t>
      </w:r>
      <w:proofErr w:type="spellEnd"/>
      <w:r w:rsidRPr="003261B2">
        <w:rPr>
          <w:rFonts w:ascii="Times New Roman" w:hAnsi="Times New Roman" w:cs="Times New Roman"/>
          <w:b/>
          <w:bCs/>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úmyselne vydá do nebezpečenstva nákazy vírusom ľudskej </w:t>
      </w:r>
      <w:proofErr w:type="spellStart"/>
      <w:r w:rsidRPr="003261B2">
        <w:rPr>
          <w:rFonts w:ascii="Times New Roman" w:hAnsi="Times New Roman" w:cs="Times New Roman"/>
          <w:sz w:val="18"/>
          <w:szCs w:val="18"/>
        </w:rPr>
        <w:t>imunodeficiencie</w:t>
      </w:r>
      <w:proofErr w:type="spellEnd"/>
      <w:r w:rsidRPr="003261B2">
        <w:rPr>
          <w:rFonts w:ascii="Times New Roman" w:hAnsi="Times New Roman" w:cs="Times New Roman"/>
          <w:sz w:val="18"/>
          <w:szCs w:val="18"/>
        </w:rPr>
        <w:t xml:space="preserve">, potrestá sa odňatím slobody na tri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dvanásť rokov sa páchateľ potrestá, ak spácha čin uvedený v </w:t>
      </w:r>
      <w:hyperlink r:id="rId41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páchateľ potrestá, ak spácha čin uvedený v </w:t>
      </w:r>
      <w:hyperlink r:id="rId41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z nedbanlivosti vydá do nebezpečenstva nákazy vírusom ľudskej </w:t>
      </w:r>
      <w:proofErr w:type="spellStart"/>
      <w:r w:rsidRPr="003261B2">
        <w:rPr>
          <w:rFonts w:ascii="Times New Roman" w:hAnsi="Times New Roman" w:cs="Times New Roman"/>
          <w:sz w:val="18"/>
          <w:szCs w:val="18"/>
        </w:rPr>
        <w:t>imunodeficiencie</w:t>
      </w:r>
      <w:proofErr w:type="spellEnd"/>
      <w:r w:rsidRPr="003261B2">
        <w:rPr>
          <w:rFonts w:ascii="Times New Roman" w:hAnsi="Times New Roman" w:cs="Times New Roman"/>
          <w:sz w:val="18"/>
          <w:szCs w:val="18"/>
        </w:rPr>
        <w:t xml:space="preserve">,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41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činom uvedeným v </w:t>
      </w:r>
      <w:hyperlink r:id="rId41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spôsobí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Ohrozovanie pohlavnou chorobou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vydá, čo aj z nedbanlivosti, do nebezpečenstva pohlavnej nákazy,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41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činom uvedeným v </w:t>
      </w:r>
      <w:hyperlink r:id="rId41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spôsobí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Ohrozovanie zdravia závadnými potravinami a inými predmetmi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má na predaj, vyrobí alebo sebe alebo inému úmyselne zadováži závadné potraviny alebo iné predmety, ktorých požitie alebo použitie na obvyklý účel je nebezpečné pre ľudské zdravie,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41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41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169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má na predaj alebo na taký účel vyrobí, alebo sebe alebo inému z nedbanlivosti zadováži potraviny alebo iné predmety, ktorých požitie alebo použitie na obvyklý účel je nebezpečné pre ľudské zdravie,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42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päť rokov sa páchateľ potrestá, ak spácha čin uvedený v </w:t>
      </w:r>
      <w:hyperlink r:id="rId42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Ohrozovanie zdravia nepovolenými liekmi, liečivami a zdravotníckymi pomôckami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čo aj z nedbanlivosti, spôsobí alebo zvýši nebezpečenstvo ohrozenia zdravia ľudí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neoprávnene zaobchádza s liekmi, liečivami alebo so zdravotníckymi pomôckami,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vykonáva klinické skúšanie liekov, liečiv alebo zdravotníckych pomôcok v rozpore so všeobecne záväzným právnym predpisom,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pri poskytovaní zdravotnej starostlivosti,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činom uvedeným v odseku 1 spôsobí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170a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Neoprávnené zaobchádzanie s liekmi, liečivami a zdravotníckymi pomôckami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vo väčšom rozsahu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vyrobí,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dovezie, vyvezie, prevezie alebo dá prepraviť,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kúpi, predá, vymení, prechováva alebo zadováži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lieky alebo liečivá, ktoré nie sú povolené podľa osobitného predpisu, alebo zdravotnícke pomôcky, ktoré boli uvedené na trh v rozpore so všeobecne záväzným právnym predpisom, alebo kto takú činnosť sprostredkuje,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hoci bol za taký čin v predchádzajúcich dvanástich mesiacoch odsúdený alebo bol za obdobný čin v predchádzajúcich dvanástich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verejne,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e)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päť rokov až dvanásť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170b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Falšovanie liekov a zdravotníckej pomôcky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sebe alebo inému zadováži falšované lieky alebo falšovanú zdravotnícku pomôcku alebo kto také lieky alebo zdravotnícku pomôcku prechováva, dovezie, vyvezie, prevezie, ponúka alebo predá,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potrestá ten, kto falšuje alebo iným spôsobom pozmení totožnosť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lieku vrátane jeho označenia alebo uvedie nepravdivý údaj o výrobcovi, držiteľovi rozhodnutia o registrácii lieku alebo o krajine výroby v úmysle dať ich ako pravé,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zdravotníckej pomôcky vrátane jej označenia alebo uvedie nepravdivý údaj o výrobcovi, o posudzovaní zhody, o značke zhody, o notifikácii zdravotníckej pomôcky alebo o krajine výroby v úmysle dať ju ako pravú.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hoci bol v predchádzajúcich dvanástich mesiacoch za taký čin odsúdený alebo bol za obdobný čin v predchádzajúcich dvanástich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verejne,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dvanásť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desať rokov až pätnásť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Nedovolená výroba omamných a psychotropných látok, jedov alebo prekurzorov, ich držanie a obchodovanie s nimi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prechováva omamnú látku alebo psychotropnú látku z rastliny rodu konopa pre vlastnú potrebu,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neoprávnene prechováva omamnú látku alebo psychotropnú látku uvedenú v odseku 1 pre vlastnú potrebu </w:t>
      </w:r>
      <w:r w:rsidRPr="003261B2">
        <w:rPr>
          <w:rFonts w:ascii="Times New Roman" w:hAnsi="Times New Roman" w:cs="Times New Roman"/>
          <w:sz w:val="18"/>
          <w:szCs w:val="18"/>
        </w:rPr>
        <w:lastRenderedPageBreak/>
        <w:t xml:space="preserve">vo väčšom rozsahu,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Kto neoprávnene prechováva inú omamnú látku alebo psychotropnú látku ako uvedenú v odseku 1, jed alebo prekurzor pre vlastnú potrebu,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Kto neoprávnene prechováva inú omamnú látku alebo psychotropnú látku ako uvedenú v odseku 1, jed alebo prekurzor pre vlastnú potrebu vo väčšom rozsahu, potrestá sa odňatím slobody až na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prechováva po akúkoľvek dobu omamnú látku alebo psychotropnú látku z rastliny rodu konopa, potrestá sa odňatím slobody na tri roky až sedem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päť rokov až desať rokov sa páchateľ potrestá, ak spácha čin uvedený v odseku 1 a už bol za taký čin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Kto neoprávnene prechováva po akúkoľvek dobu inú omamnú látku alebo psychotropnú látku ako uvedenú v odseku 1, jed alebo prekurzor, potrestá sa odňatím slobody na tri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Kto neoprávnene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vyrobí,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dovezie, vyvezie, prevezie alebo dá prepraviť,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kúpi, predá, vymení, zadováži,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omamnú látku, psychotropnú látku, jed alebo prekurzor alebo kto takú činnosť sprostredkuje, potrestá sa odňatím slobody na tri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desať rokov až pätnásť rokov sa páchateľ potrestá, ak spácha čin uvedený v odseku 3 alebo 4 a už bol za taký čin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Odňatím slobody na desať rokov až pätnásť rokov sa páchateľ potrestá, ak spácha čin uvedený v odseku 1, 3 alebo 4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pre osobu, ktorá sa lieči z drogovej závislosti,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Odňatím slobody na pätnásť rokov až dvadsať rokov sa páchateľ potrestá, ak spácha čin uvedený v odseku 1, 3 alebo 4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voči osobe mladšej ako pätnásť rokov alebo prostredníctvom takej osoby,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Odňatím slobody na dvadsať rokov až dvadsaťpäť rokov alebo trestom odňatia slobody na doživotie sa páchateľ potrestá, ak spácha čin uvedený v odseku 1, 3 alebo 4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vyrobí, sebe alebo inému zadováži alebo prechováva predmet určený na nedovolenú výrobu omamnej látky, psychotropnej látky, jedu a prekurzora, potrestá sa odňatím slobody až na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získa činom uvedeným v </w:t>
      </w:r>
      <w:hyperlink r:id="rId42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pre seba </w:t>
      </w:r>
      <w:r w:rsidRPr="003261B2">
        <w:rPr>
          <w:rFonts w:ascii="Times New Roman" w:hAnsi="Times New Roman" w:cs="Times New Roman"/>
          <w:sz w:val="18"/>
          <w:szCs w:val="18"/>
        </w:rPr>
        <w:lastRenderedPageBreak/>
        <w:t xml:space="preserve">alebo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získa činom uvedeným v </w:t>
      </w:r>
      <w:hyperlink r:id="rId42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pre seba alebo iného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získa činom uvedeným v </w:t>
      </w:r>
      <w:hyperlink r:id="rId42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pre seba alebo iného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Šírenie toxikománie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zvádza iného na zneužívanie inej návykovej látky než alkoholu alebo ho v tom podporuje alebo kto zneužívanie takej látky inak podnecuje alebo šíri,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42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voči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Podávanie alkoholických nápojov mládeži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sústavne podáva alebo vo väčšom množstve podá osobe mladšej ako osemnásť rokov alkoholické nápoje,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Neoprávnené zaobchádzanie s látkami s anabolickým alebo iným hormonálnym účinkom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vyrobí, dovezie, vyvezie, prevezie, ponúka, predá, inému poskytne alebo podá látku s anabolickým alebo iným hormonálnym účinkom podľa osobitného predpisu na iný ako liečebný účel indikovaný lekárom alebo kto takú činnosť sprostredkuje,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látku s anabolickým alebo iným hormonálnym účinkom podľa osobitného predpisu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neoprávnene alebo bez preukázateľného zdravotného dôvodu predpíše na </w:t>
      </w:r>
      <w:proofErr w:type="spellStart"/>
      <w:r w:rsidRPr="003261B2">
        <w:rPr>
          <w:rFonts w:ascii="Times New Roman" w:hAnsi="Times New Roman" w:cs="Times New Roman"/>
          <w:sz w:val="18"/>
          <w:szCs w:val="18"/>
        </w:rPr>
        <w:t>preskripčný</w:t>
      </w:r>
      <w:proofErr w:type="spellEnd"/>
      <w:r w:rsidRPr="003261B2">
        <w:rPr>
          <w:rFonts w:ascii="Times New Roman" w:hAnsi="Times New Roman" w:cs="Times New Roman"/>
          <w:sz w:val="18"/>
          <w:szCs w:val="18"/>
        </w:rPr>
        <w:t xml:space="preserve"> záznam alebo lekársky predpis alebo veterinárny lekársky predpis,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neoprávnene propaguje alebo neoprávnene poskytne návod na jej užívanie,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neoprávnene prechováva vo väčšom množstve.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odseku 1 alebo v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hoci bol v predchádzajúcich dvanástich mesiacoch za taký čin odsúdený alebo bol za obdobný čin v predchádzajúcich dvanástich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súvislosti s organizovanou športovou činnosťou,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verejne,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 značnom množstve.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dvanásť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d) vo veľkom množstve.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desať rokov až pätnásť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Neposkytnutie pomoci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osobe, ktorá je v nebezpečenstve smrti alebo javí príznaky ťažkej ujmy na zdraví, neposkytne potrebnú pomoc, hoci tak môže urobiť bez nebezpečenstva pre seba alebo iného,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osobe, ktorá je v nebezpečenstve smrti alebo javí príznaky ťažkej ujmy na zdraví, neposkytne potrebnú pomoc, hoci je podľa povahy svojho zamestnania povinný takú pomoc poskytnúť,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Vodič, ktorý po dopravnej nehode, na ktorej mal účasť, neposkytne osobe, ktorá pri nehode utrpela ujmu na zdraví, potrebnú pomoc, hoci tak môže urobiť bez nebezpečenstva pre seba alebo iného,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DRUHÁ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PROTI SLOBODE A ĽUDSKEJ DÔSTOJNOSTI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slobode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179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Obchodovanie s ľuďmi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 použitím podvodného konania, ľsti, obmedzovania osobnej slobody, únosu, násilia, hrozby násilia, hrozby inej ťažkej ujmy alebo iných foriem donucovania, prijatia alebo poskytnutia peňažného plnenia či iných výhod na dosiahnutie súhlasu osoby, na ktorú je iná osoba odkázaná, alebo zneužitia svojho postavenia alebo zneužitia bezbrannosti alebo inak zraniteľného postavenia zláka, prepraví, prechováva, odovzdá alebo prevezme iného, hoci aj s jeho súhlasom, na účel jeho prostitúcie alebo inej formy sexuálneho vykorisťovania vrátane pornografie, nútenej práce či nútenej služby vrátane žobrania, otroctva alebo praktík podobných otroctvu, nevoľníctva, núteného sobáša, zneužívania na páchanie trestnej činnosti, odoberania orgánov, tkanív či bunky alebo iných foriem vykorisťovania,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42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zláka, prepraví, prechováva, odovzdá alebo prevezme dieťa, hoci aj s jeho súhlasom, na účel detskej prostitúcie alebo inej formy sexuálneho vykorisťovania vrátane detskej pornografie, nútenej práce či nútenej služby vrátane žobrania, otroctva alebo praktík podobných otroctvu, nevoľníctva, núteného sobáša, zneužívania na páchanie trestnej činnosti, nezákonnej adopcie, odoberania orgánov, tkanív či bunky alebo iných foriem vykorisťovania.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42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28"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vydá takýmto činom iného do nebezpečenstva ťažkej ujmy na zdraví alebo smrti,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g) spoločným konaním najmenej dvoch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dvadsať rokov sa páchateľ potrestá, ak spácha čin uvedený v </w:t>
      </w:r>
      <w:hyperlink r:id="rId42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30"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ťažkú ujmu na zdraví alebo smrť, alebo iný obzvlášť závažný následok,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dvadsať rokov až dvadsaťpäť rokov alebo trestom odňatia slobody na doživotie sa páchateľ potrestá, ak spácha čin uvedený v </w:t>
      </w:r>
      <w:hyperlink r:id="rId43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32"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prospech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Zverenie dieťaťa do moci iného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rozpore so všeobecne záväzným právnym predpisom zverí do moci iného dieťa na účel adopcie alebo kto v rozpore so všeobecne záväzným právnym predpisom získa do svojej moci dieťa na účel adopcie,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desať rokov sa páchateľ potrestá, ak spácha čin uvedený v </w:t>
      </w:r>
      <w:hyperlink r:id="rId43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väčší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páchateľ potrestá, ak činom uvedeným v </w:t>
      </w:r>
      <w:hyperlink r:id="rId43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spôsobí ťažkú ujmu na zdraví alebo smrť,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za odmenu zverí dieťa do moci iného na účel jeho využívania na detskú prácu alebo na iný účel,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dvanásť rokov sa páchateľ potrestá, ak spácha čin uvedený v </w:t>
      </w:r>
      <w:hyperlink r:id="rId43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väčší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dvanásť rokov až dvadsať rokov sa páchateľ potrestá, ak spácha čin uvedený v </w:t>
      </w:r>
      <w:hyperlink r:id="rId43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iný obzvlášť závažný následok,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získa ním pre seba alebo pre iného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dvadsať rokov až dvadsaťpäť rokov alebo trestom odňatia slobody na doživotie sa páchateľ potrestá, ak spácha čin uvedený v </w:t>
      </w:r>
      <w:hyperlink r:id="rId43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Pozbavenie osobnej slobody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neoprávnene pozbaví osobnej slobody,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(2) Odňatím slobody na sedem rokov až dvanásť rokov sa páchateľ potrestá, ak spácha čin uvedený v </w:t>
      </w:r>
      <w:hyperlink r:id="rId43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páchateľ potrestá, ak spácha čin uvedený v </w:t>
      </w:r>
      <w:hyperlink r:id="rId43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získa ním pre seba alebo pre iného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pätnásť rokov až dvadsaťpäť rokov alebo trestom odňatia slobody na doživotie sa páchateľ potrestá, ak spácha čin uvedený v </w:t>
      </w:r>
      <w:hyperlink r:id="rId44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 spôsobí ním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Obmedzovanie osobnej slobody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inému bez oprávnenia bráni užívať osobnú slobodu,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44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44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dvadsaťpäť rokov alebo trestom odňatia slobody na doživotie sa páchateľ potrestá, ak spácha čin uvedený v </w:t>
      </w:r>
      <w:hyperlink r:id="rId44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Obmedzovanie slobody pobytu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ľsťou alebo násilím, hrozbou násilia alebo inej ujmy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iného neoprávnene núti k pobytu na určitom mieste,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inému neoprávnene bráni v pobyte na určitom mieste,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(2) Odňatím slobody na jeden rok až päť rokov sa páchateľ potrestá, ak spácha čin uvedený v </w:t>
      </w:r>
      <w:hyperlink r:id="rId44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w:t>
      </w:r>
      <w:hyperlink r:id="rId445"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sa potrestá, kto neoprávnene núti iného opustiť územie Slovenskej republiky alebo inému neoprávnene bráni v pobyte na území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Branie rukojemníka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zmocní rukojemníka a hrozí, že ho usmrtí alebo že mu spôsobí ujmu na zdraví alebo inú ujmu s cieľom donútiť iného, aby niečo konal, opomenul alebo strpel,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dvanásť rokov sa páchateľ potrestá, ak spácha čin uvedený v </w:t>
      </w:r>
      <w:hyperlink r:id="rId44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páchateľ potrestá, ak spácha čin uvedený v </w:t>
      </w:r>
      <w:hyperlink r:id="rId44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pätnásť rokov až dvadsaťpäť rokov alebo trestom odňatia slobody na doživotie sa páchateľ potrestá, ak spácha čin uvedený v </w:t>
      </w:r>
      <w:hyperlink r:id="rId44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Vydieračský únos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zmocní iného proti jeho vôli, a tým mu bráni užívať osobnú slobodu, alebo ho unesie a hrozbou jeho usmrtenia, ujmy na zdraví alebo inej ujmy si od neho alebo od tretej osoby vynucuje poskytnutie plnenia majetkovej povahy alebo nemajetkovej povahy, potrestá sa odňatím slobody na sedem rokov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desať rokov až pätnásť rokov sa páchateľ potrestá, ak spácha čin uvedený v </w:t>
      </w:r>
      <w:hyperlink r:id="rId44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dvanásť rokov až dvadsať rokov sa páchateľ potrestá, ak spácha čin uvedený v </w:t>
      </w:r>
      <w:hyperlink r:id="rId45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(4) Odňatím slobody na dvadsať rokov až dvadsaťpäť rokov alebo trestom odňatia slobody na doživotie sa páchateľ potrestá, ak spácha čin uvedený v </w:t>
      </w:r>
      <w:hyperlink r:id="rId45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Zavlečenie do cudziny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zavlečie do cudziny,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desať rokov až pätnásť rokov sa páchateľ potrestá, ak spácha čin uvedený v </w:t>
      </w:r>
      <w:hyperlink r:id="rId45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dvanásť rokov až dvadsaťpäť rokov sa páchateľ potrestá, ak spácha čin uvedený v </w:t>
      </w:r>
      <w:hyperlink r:id="rId45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pätnásť rokov až dvadsaťpäť rokov alebo trestom odňatia slobody na doživotie sa páchateľ potrestá, ak spácha čin uvedený v </w:t>
      </w:r>
      <w:hyperlink r:id="rId45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Lúpež</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proti inému použije násilie alebo hrozbu bezprostredného násilia v úmysle zmocniť sa cudzej veci,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dvanásť rokov sa páchateľ potrestá, ak spácha čin uvedený v </w:t>
      </w:r>
      <w:hyperlink r:id="rId45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bezprostredne ním ohrozí život alebo zdravie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páchateľ potrestá, ak spácha čin uvedený v </w:t>
      </w:r>
      <w:hyperlink r:id="rId45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pätnásť rokov až dvadsaťpäť rokov alebo trestom odňatia slobody na doživotie sa páchateľ </w:t>
      </w:r>
      <w:r w:rsidRPr="003261B2">
        <w:rPr>
          <w:rFonts w:ascii="Times New Roman" w:hAnsi="Times New Roman" w:cs="Times New Roman"/>
          <w:sz w:val="18"/>
          <w:szCs w:val="18"/>
        </w:rPr>
        <w:lastRenderedPageBreak/>
        <w:t xml:space="preserve">potrestá, ak spácha čin uvedený v </w:t>
      </w:r>
      <w:hyperlink r:id="rId45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189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Vydieranie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násilím, hrozbou násilia alebo hrozbou inej ťažkej ujmy núti, aby niečo konal, opomenul alebo trpel, potrestá sa odňatím slobody na dva roky až šesť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desať rokov sa páchateľ potrestá, ak spácha čin uvedený v </w:t>
      </w:r>
      <w:hyperlink r:id="rId45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 spôsobí ním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spoločným konaním najmenej dvoch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dvadsať rokov sa páchateľ potrestá, ak spácha čin uvedený v </w:t>
      </w:r>
      <w:hyperlink r:id="rId45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dvadsať rokov až dvadsaťpäť rokov alebo trestom odňatia slobody na doživotie sa páchateľ potrestá, ak spácha čin uvedený v </w:t>
      </w:r>
      <w:hyperlink r:id="rId46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Hrubý nátlak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násilím, hrozbou násilia alebo hrozbou inej ťažkej ujmy núti poskytnúť plnenie majetkovej alebo nemajetkovej povahy pre seba alebo pre tretiu osobu za služby vlastné alebo služby tretej osoby, ktoré mu za takéto plnenie proti jeho vôli vnucuje, a to aj vtedy, ak také služby predstiera,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46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skupinu osôb pre ich národnosť, rasu, farbu pleti, etnický pôvod, vek, zdravotný stav alebo pohlavie alebo v úmysle dosiahnuť pre seba alebo pre iného neoprávnené alebo neprimerané výhody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násilím alebo hrozbou násilia neoprávnene núti, aby v rozpore so svojimi základnými ľudskými právami niečo konali, opomenuli alebo trpeli,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týra, mučí alebo s nimi zaobchádza podobným iným neľudským a krutým spôsobom.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46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6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dvadsať rokov sa páchateľ potrestá, ak spácha čin uvedený v </w:t>
      </w:r>
      <w:hyperlink r:id="rId46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65"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dvadsať rokov až dvadsaťpäť rokov alebo trestom odňatia slobody na doživotie sa páchateľ potrestá, ak spácha čin uvedený v </w:t>
      </w:r>
      <w:hyperlink r:id="rId46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6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násilím, hrozbou násilia alebo hrozbou inej ťažkej ujmy núti plniť povinnosť zo záväzku, na ktorej splnenie má inak tretia osoba nárok, potrestá sa odňatím slobody na jeden rok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46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pätnásť rokov sa páchateľ potrestá, ak spácha čin uvedený v </w:t>
      </w:r>
      <w:hyperlink r:id="rId46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pätnásť rokov až dvadsaťpäť rokov alebo trestom odňatia slobody na doživotie sa páchateľ potrestá, ak spácha čin uvedený v </w:t>
      </w:r>
      <w:hyperlink r:id="rId47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Nátlak</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núti, aby niečo konal, opomenul alebo trpel, zneužívajúc jeho hmotnú núdzu alebo naliehavú nemajetkovú potrebu, alebo tieseň vyvolanú jeho nepriaznivými osobnými pomermi,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47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 úmysle získať pre seba alebo pre iného väčší majetkový prospech alebo iný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tým, že odopiera zamestnancovi v pracovnom alebo inom obdobnom pracovnom vzťahu právo na zaistenie bezpečnosti zdravia pri práci, na dovolenku na zotavenie alebo na poskytnutie zákonom zaručených osobitných pracovných podmienok ženám a mladistvým zamestnancom.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47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dvadsaťpäť rokov alebo trestom odňatia slobody na doživotie sa páchateľ potrestá, ak spácha čin uvedený v </w:t>
      </w:r>
      <w:hyperlink r:id="rId47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Obmedzovanie slobody vyznania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násilím, hrozbou násilia alebo hrozbou inej ťažkej ujmy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núti iného zúčastniť sa na náboženskom úkone,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bez oprávnenia bráni inému v účasti na náboženskom úkone,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inému v užívaní slobody vyznania inak bez oprávnenia bráni,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šesť rokov sa páchateľ potrestá, ak spácha čin uvedený v </w:t>
      </w:r>
      <w:hyperlink r:id="rId47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domovej slobody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vnikne do obydlia iného alebo tam neoprávnene zotrvá,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47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prekonaním prekážky, ktorej účelom je zabrániť vniknutiu,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najmenej s dvoma osobami,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47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7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voči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194a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Ochrana súkromia v obydlí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úmyselne poruší právo iného na jeho súkromie v obydlí, právo na jeho súkromný a rodinný život vedený v obydlí tým, že bez jeho súhlasu zadovažuje pre seba alebo iné osoby neoprávneným sledovaním jeho obydlia poznatky o jeho živote a živote osôb, ktoré sa zdržiavajú v jeho obydlí, a s využitím informačno-technických prostriedkov a iných technických prostriedkov vyhotovuje z tohto pozorovania záznamy alebo inú dokumentáciu,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dva roky sa páchateľ potrestá, ak spácha čin uvedený v </w:t>
      </w:r>
      <w:hyperlink r:id="rId47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prekonaním prekážky, ktorej účelom je zabrániť vniknutiu do obydlia,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najmenej s dvoma osobami,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až štyri roky sa páchateľ potrestá, ak spácha čin uvedený v </w:t>
      </w:r>
      <w:hyperlink r:id="rId47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voči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slobody združovania a zhromažďovania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násilím, hrozbou násilia alebo hrozbou inej ťažkej ujmy obmedzuje vo výkone jeho združovacieho práva alebo </w:t>
      </w:r>
      <w:proofErr w:type="spellStart"/>
      <w:r w:rsidRPr="003261B2">
        <w:rPr>
          <w:rFonts w:ascii="Times New Roman" w:hAnsi="Times New Roman" w:cs="Times New Roman"/>
          <w:sz w:val="18"/>
          <w:szCs w:val="18"/>
        </w:rPr>
        <w:t>zhromažďovacieho</w:t>
      </w:r>
      <w:proofErr w:type="spellEnd"/>
      <w:r w:rsidRPr="003261B2">
        <w:rPr>
          <w:rFonts w:ascii="Times New Roman" w:hAnsi="Times New Roman" w:cs="Times New Roman"/>
          <w:sz w:val="18"/>
          <w:szCs w:val="18"/>
        </w:rPr>
        <w:t xml:space="preserve"> práva,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sa v súvislosti so zhromaždením, ktoré podlieha oznamovacej povinnosti, násilím alebo hrozbou bezprostredného násilia protiví poriadkovým opatreniam zvolávateľa alebo určených usporiadateľov takého zhromaždenia,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tajomstva prepravovaných správ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úmyselne poruší listové tajomstvo vyzvedaním alebo otvorením uzavretého listu alebo inej písomnosti prepravovanej poštovým podnikom alebo iným obvyklým spôsobom,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Zamestnanec poskytovateľa poštovej služby, ktorý spácha čin uvedený v </w:t>
      </w:r>
      <w:hyperlink r:id="rId48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inému úmyselne umožní spáchať taký čin, alebo pozmení alebo potlačí písomnosť prepravovanú poštovým podnikom alebo iným obvyklým spôsobom,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48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82"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spôsobiť inému škodu alebo zadovážiť pre seba alebo pre iného neoprávnený prospech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prezradí listové tajomstvo, o ktorom sa dozvedel z uzavretého listu alebo inej písomnosti prepravovaných poštovým podnikom alebo iným obvyklým spôsobom, ktoré neboli určené jemu,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také tajomstvo využije,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Zamestnanec poskytovateľa poštovej služby, ktorý spácha čin uvedený v </w:t>
      </w:r>
      <w:hyperlink r:id="rId48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inému úmyselne umožní </w:t>
      </w:r>
      <w:r w:rsidRPr="003261B2">
        <w:rPr>
          <w:rFonts w:ascii="Times New Roman" w:hAnsi="Times New Roman" w:cs="Times New Roman"/>
          <w:sz w:val="18"/>
          <w:szCs w:val="18"/>
        </w:rPr>
        <w:lastRenderedPageBreak/>
        <w:t xml:space="preserve">spáchať taký čin,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48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85"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Zrušený od 1.1.2016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ľudskej dôstojnosti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199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Znásilnenie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násilím alebo hrozbou bezprostredného násilia donúti ženu k súloži alebo kto na taký čin zneužije jej bezbrannosť, potrestá sa odňatím slobody na päť rokov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pätnásť rokov sa páchateľ potrestá, ak spácha čin uvedený v </w:t>
      </w:r>
      <w:hyperlink r:id="rId48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žene vo výkone väzby alebo vo výkone trestu odňatia slobody,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spoločným konaním najmenej dvoch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pätnásť rokov až dvadsať rokov sa páchateľ potrestá, ak spácha čin uvedený v odseku 1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spôsobí ním ťažkú ujmu na zdraví,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bezprostredne ním ohrozí život dieťaťa.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dvadsať rokov až dvadsaťpäť rokov sa páchateľ potrestá, ak spácha čin uvedený v </w:t>
      </w:r>
      <w:hyperlink r:id="rId48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200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Sexuálne násilie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násilím alebo hrozbou bezprostredného násilia donúti iného k orálnemu styku, análnemu styku alebo k iným sexuálnym praktikám alebo kto na taký čin zneužije jeho bezbrannosť, potrestá sa odňatím slobody na päť rokov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pätnásť rokov sa páchateľ potrestá, ak spácha čin uvedený v </w:t>
      </w:r>
      <w:hyperlink r:id="rId48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osobe vo výkone väzby alebo vo výkone trestu odňatia slobody,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spoločným konaním najmenej dvoch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pätnásť rokov až dvadsať rokov sa páchateľ potrestá, ak spácha čin uvedený v odseku 1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spôsobí ním ťažkú ujmu na zdraví,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bezprostredne ním ohrozí život dieťaťa.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dvadsať rokov až dvadsaťpäť rokov sa páchateľ potrestá, ak spácha čin uvedený v </w:t>
      </w:r>
      <w:hyperlink r:id="rId48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Sexuálne zneužívanie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201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vykoná súlož s osobou mladšou ako pätnásť rokov alebo kto takú osobu iným spôsobom sexuálne zneužije, potrestá sa odňatím slobody na tri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dvanásť rokov sa páchateľ potrestá, ak spácha čin uvedený v </w:t>
      </w:r>
      <w:hyperlink r:id="rId49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spoločným konaním najmenej dvoch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dvanásť rokov až pätnásť rokov sa páchateľ potrestá, ak spácha čin uvedený v odseku 1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spôsobí ním ťažkú ujmu na zdraví,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bezprostredne ním ohrozí život dieťaťa.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pätnásť rokov až dvadsať rokov sa páchateľ potrestá, ak spácha čin uvedený v </w:t>
      </w:r>
      <w:hyperlink r:id="rId49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201a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prostredníctvom elektronickej komunikačnej služby navrhne dieťaťu mladšiemu ako pätnásť rokov osobné stretnutie v úmysle spáchať na ňom trestný čin sexuálneho zneužívania alebo trestný čin výroby detskej pornografie, pričom sám nie je dieťaťom,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201b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zneužije dieťa mladšie ako pätnásť rokov v úmysle vyvolania sexuálneho uspokojenia jeho účasťou na sexuálnych aktivitách alebo sexuálnom zneužití, hoci sa na nich takéto dieťa nemusí priamo zúčastňovať, alebo kto umožní také jeho zneužitie,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spoločným konaním najmenej dvoch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202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pohne dieťa k mimomanželskej súloži alebo ho iným spôsobom sexuálne zneužije,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je takéto dieťa zverené do jeho starostlivosti alebo pod jeho dozor alebo odkázaná osoba,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ide o detskú prostitúciu,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c) zneužije uznané postavenie, ktoré vyplýva z dôvery, autority alebo vplyvu na dieťa,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osem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 použitím nátlaku,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spoločným konaním najmenej dvoch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odseku 1 a bezprostredne ním ohrozí život dieťaťa.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203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Súlož medzi príbuznými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vykoná súlož s príbuzným v priamom rade alebo so súrodencom,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49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TRETIA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PROTI RODINE A MLÁDEŽI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204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Dvojmanželstvo</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za trvania svojho manželstva uzavrie manželstvo iné,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49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vedome uzavrie manželstvo s osobou, ktorá už je v inom manželstve.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205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Odloženie dieťaťa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odloží dieťa, o ktoré má povinnosť starať sa a ktoré si nemôže zadovážiť pomoc, na mieste, kde mu nehrozí nebezpečenstvo ohrozenia života alebo zdravia,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šesť rokov sa páchateľ potrestá, ak spácha čin uvedený v </w:t>
      </w:r>
      <w:hyperlink r:id="rId49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dieťati mladšom ako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206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Opustenie dieťaťa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opustí dieťa, o ktoré má povinnosť starať sa a ktoré si nemôže zadovážiť pomoc, a vystaví ho tým nebezpečenstvu smrti alebo ublíženia na zdraví,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desať rokov sa páchateľ potrestá, ak spácha čin uvedený v </w:t>
      </w:r>
      <w:hyperlink r:id="rId49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dieťati mladšom ako šesť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49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207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Zanedbanie povinnej výživy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najmenej dva mesiace v období dvoch rokov neplní, čo aj z nedbanlivosti, zákonnú povinnosť vyživovať alebo zaopatrovať iného,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sa najmenej dva mesiace v období dvoch rokov úmyselne vyhýba plneniu svojej zákonnej povinnosti vyživovať alebo zaopatrovať iného,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49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498"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vydá oprávnenú osobu do nebezpečenstva núdze,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hoci bol v predchádzajúcich dvadsiatich štyroch mesiacoch za taký čin odsúdený alebo z výkonu trestu odňatia slobody uloženého za taký čin prepustený.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208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Týranie blízkej osoby a zverenej osoby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blízkej osobe alebo osobe, ktorá je v jeho starostlivosti alebo výchove, spôsobí fyzické utrpenie alebo psychické utrpenie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bitím, kopaním, údermi, spôsobením rán a popálenín rôzneho druhu, ponižovaním, pohŕdavým zaobchádzaním, neustálym sledovaním, vyhrážaním, vyvolávaním strachu alebo stresu, násilnou izoláciou, citovým vydieraním alebo iným správaním, ktoré ohrozuje jej fyzické alebo psychické zdravie alebo obmedzuje jej bezpečnosť,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bezdôvodným odopieraním stravy, oddychu alebo spánku alebo odopieraním nevyhnutnej osobnej starostlivosti, ošatenia, hygieny, zdravotnej starostlivosti, bývania, výchovy alebo vzdelávania,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nútením k žobrote alebo k opakovanému vykonávaniu činnosti vyžadujúcej jej neúmernú fyzickú záťaž alebo psychickú záťaž vzhľadom na jej vek alebo zdravotný stav alebo spôsobilej poškodiť jej zdravie,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vystavovaním vplyvu látok spôsobilých poškodiť jej zdravie,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neodôvodneným obmedzovaním v prístupe k majetku, ktorý má právo užívať,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spácha obdobný čin ako je čin uvedený v odseku 1, hoci bol za obdobný čin v predchádzajúcich dvanástich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pätnásť rokov sa páchateľ potrestá, ak spácha čin uvedený v </w:t>
      </w:r>
      <w:hyperlink r:id="rId49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hoci bol v predchádzajúcich dvadsiatich štyroch mesiacoch za taký čin odsúdený alebo z výkonu trestu odňatia slobody uloženého za taký čin prepustený,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pätnásť rokov až dvadsaťpäť rokov alebo trestom odňatia slobody na doživotie sa páchateľ potrestá, ak spácha čin uvedený v </w:t>
      </w:r>
      <w:hyperlink r:id="rId50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Únos</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209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dieťa alebo osobu postihnutú duševnou poruchou alebo duševne nedostatočne vyvinutú odníme z opatrovania toho, kto má podľa zákona alebo podľa úradného rozhodnutia povinnosť starať sa o nich,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desať rokov sa páchateľ potrestá, ak spácha čin uvedený v </w:t>
      </w:r>
      <w:hyperlink r:id="rId50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 ohrozí ním mravný vývoj unesenej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pätnásť rokov sa páchateľ potrestá, ak spácha čin uvedený v </w:t>
      </w:r>
      <w:hyperlink r:id="rId50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úmysle zavliecť takú osobu do cudziny,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úmysle získať pre seba alebo pre iného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 spôsobí ním ťažkú ujmu na zdraví alebo smrť,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pätnásť rokov až dvadsaťpäť rokov alebo trestom odňatia slobody na doživotie sa páchateľ potrestá, ak spácha čin uvedený v </w:t>
      </w:r>
      <w:hyperlink r:id="rId50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úmysle získať pre seba alebo pre iného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rodič alebo príbuzný v priamom rade dieťa alebo osobu postihnutú duševnou poruchou alebo duševne nedostatočne vyvinutú odníme z opatrovania toho, kto má podľa zákona alebo podľa úradného rozhodnutia povinnosť starať sa o nich,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50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Ohrozovanie mravnej výchovy mládeže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vydá, čo aj z nedbanlivosti, osobu mladšiu ako osemnásť rokov nebezpečenstvu spustnutia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zvádza ju k záhaľčivému alebo nemravnému životu,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umožní jej viesť záhaľčivý alebo nemravný život,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umožní jej dopúšťať sa konaní, ktoré sú podľa tohto zákona trestnými činmi,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umožní jej dopúšťať sa konaní, ktoré sú podľa osobitných zákonov priestupkami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bráni jej v povinnej školskej dochádzke,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50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v rozpore so všeobecne záväzným právnym predpisom zamestnáva dieťa mladšie ako pätnásť rokov, pričom mu bráni v povinnej školskej dochádzke.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šesť mesiacov až päť rokov sa páchateľ potrestá, ak spácha čin uvedený v </w:t>
      </w:r>
      <w:hyperlink r:id="rId50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0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ŠTVRTÁ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PROTI MAJETKU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Krádež</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si prisvojí cudziu vec tým, že sa jej zmocní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spôsobí tak malú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čin spácha vlámaním,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bezprostredne po čine sa pokúsi uchovať si vec násilím alebo hrozbou bezprostredného násilia,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čin spácha na veci, ktorú má iný na sebe alebo pri sebe,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takou vecou je vec z úrody z pozemku, ktorý patrí do poľnohospodárskeho pôdneho fondu, alebo drevo nachádzajúce sa na lesnom pozemku, alebo ryba z rybníka s intenzívnym chovom,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čin spácha na veci, ktorej odber podlieha spoplatneniu na základe osobitného predpisu,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bol za obdobný čin v predchádzajúcich dvanástich mesiacoch postihnutý,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hoci bol za taký čin v predchádzajúcich dvadsiatich štyroch mesiacoch odsúdený,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mieste požívajúcom pietu alebo všeobecnú úctu alebo na mieste konania verejného zhromaždenia alebo obradu,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veci, ktorá požíva ochranu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tým, že taký čin zorganizuje,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Sprenevera</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si prisvojí cudziu vec, ktorá mu bola zverená, a spôsobí tak na cudzom majetku škodu malú,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50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osoba, ktorá má osobitne uloženú povinnosť chrániť záujmy poškodeného, alebo ako správca konkurznej podstaty,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spácha čin uvedený v </w:t>
      </w:r>
      <w:hyperlink r:id="rId50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Nevyplatenie mzdy a odstupného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štatutárny orgán právnickej osoby alebo fyzická osoba, ktorá je zamestnávateľom, alebo ich prokurista nevyplatí svojmu zamestnancovi mzdu, plat alebo inú odmenu za prácu, náhradu mzdy alebo odstupné, na ktorých vyplatenie má zamestnanec nárok, v deň ich splatnosti, hoci v tento deň mal peňažné prostriedky na ich výplatu, ktoré nevyhnutne nepotreboval na zabezpečenie činnosti právnickej osoby alebo činnosti zamestnávateľa, ktorý je fyzickou osobou, alebo vykoná opatrenia smerujúce k zmareniu vyplatenia týchto peňažných prostriedkov,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51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voči viac ako desiatim zamestnancom.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51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w:t>
      </w:r>
      <w:hyperlink r:id="rId51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Neoprávnené užívanie cudzej veci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zmocní cudzej veci malej hodnoty v úmysle prechodne ju užívať alebo kto na cudzom majetku spôsobí malú škodu tým, že neoprávnene vec, ktorá mu bola zverená, prechodne užíva,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51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spôsobí činom uvedeným v </w:t>
      </w:r>
      <w:hyperlink r:id="rId51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w:t>
      </w:r>
      <w:hyperlink r:id="rId51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iný obzvlášť závažný následok,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Neoprávnené používanie cudzieho motorového vozidla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(1) Kto sa zmocní cudzieho motorového vozidla malej hodnoty v úmysle prechodne ho používať,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51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za taký čin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 vzťahu k motorovému vozidlu väčšej hodnoty alebo takým činom spôsobí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51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vzťahu k motorovému vozidlu značnej hodnoty alebo takým činom spôsobí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w:t>
      </w:r>
      <w:hyperlink r:id="rId51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vzťahu k motorovému vozidlu hodnoty veľkého rozsahu alebo takým činom spôsobí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používa cudzie motorové vozidlo, ktoré mu bolo zverené,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na tri roky sa páchateľ potrestá, ak spácha čin uvedený v </w:t>
      </w:r>
      <w:hyperlink r:id="rId51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za taký čin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 vzťahu k motorovému vozidlu väčšej hodnoty alebo takým činom spôsobí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52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vzťahu k motorovému vozidlu značnej hodnoty alebo takým činom spôsobí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w:t>
      </w:r>
      <w:hyperlink r:id="rId52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vzťahu k motorovému vozidlu hodnoty veľkého rozsahu alebo takým činom spôsobí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Neoprávnený zásah do práva k domu, bytu alebo k nebytovému priestoru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protiprávne obsadí alebo užíva dom alebo byt iného alebo kto oprávnenej osobe v užívaní domu alebo bytu neoprávnene bráni,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protiprávne vnikne, obsadí alebo užíva nebytový priestor iného alebo kto oprávnenej osobe v užívaní nebytového priestoru neoprávnene bráni,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52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2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Neoprávnené vyrobenie a používanie platobného prostriedku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prechováva, prepravuje, obstará si alebo inak zadováži alebo poskytne inému platobný </w:t>
      </w:r>
      <w:r w:rsidRPr="003261B2">
        <w:rPr>
          <w:rFonts w:ascii="Times New Roman" w:hAnsi="Times New Roman" w:cs="Times New Roman"/>
          <w:sz w:val="18"/>
          <w:szCs w:val="18"/>
        </w:rPr>
        <w:lastRenderedPageBreak/>
        <w:t xml:space="preserve">prostriedok,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neoprávnene použije platobný prostriedok,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odseku 2 sa potrestá, kto falšuje, pozmení, napodobní alebo neoprávnene vyrobí platobný prostriedok alebo kto takýto platobný prostriedok prechováva, prepravuje, obstará si alebo inak zadováži, použije alebo poskytne inému.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Kto vyrobí, sebe alebo inému zadováži alebo prechováva nástroj, počítačový program alebo iný prostriedok špeciálne prispôsobený na spáchanie činu uvedeného v odseku 3,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dva roky až osem rokov sa páchateľ potrestá, ak spácha čin uvedený v odseku 1, 2, 3 alebo 4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väčšom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Odňatím slobody na tri roky až desať rokov sa páchateľ potrestá, ak spácha čin uvedený v odseku 1, 2, 3 alebo 4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Odňatím slobody na päť rokov až dvanásť rokov sa páchateľ potrestá, ak spácha čin uvedený v odseku 1, 2, 3 alebo 4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veľkom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219a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Neoprávnené vyrobenie, používanie alebo prechovávanie overovacej značky meradla alebo zabezpečovacej značky meradla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vyrobí, pozmení, napodobní, spojí alebo falšuje overovaciu značku meradla alebo zabezpečovaciu značku meradla na účel použiť ju ako pravú alebo na taký účel ju prepravuje alebo poskytne inému alebo neoprávnene prechováva overovacie značky meradla alebo zabezpečovacie značky meradla na účel použiť ich ako pravé,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neoprávnene vyrobí, prechováva, obstará si alebo inak zadováži, poskytne inému alebo použije raznicu, nástroj alebo iný prostriedok špeciálne prispôsobený na spáchanie činu uvedeného v odseku 1,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osem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väčšom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dvanásť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veľkom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220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Falšovanie a pozmeňovanie identifikačných údajov motorového vozidla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falšuje alebo pozmení identifikačné číslo motorového vozidla, výrobné číslo motora motorového vozidla, výrobný štítok motorového vozidla alebo výrobné číslo súčastí motorového vozidla alebo použije ako pravé identifikačné číslo, výrobné číslo motora motorového vozidla, výrobný štítok alebo výrobné číslo súčastí motorového vozidla iného motorového vozidla,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(2) Odňatím slobody na jeden rok až päť rokov sa páchateľ potrestá, ak spácha čin uvedený v </w:t>
      </w:r>
      <w:hyperlink r:id="rId52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za taký čin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vzťahu k motorovému vozidlu väčšej hodnoty alebo spôsobí takým činom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52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vzťahu k motorovému vozidlu značnej hodnoty alebo spôsobí takým činom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desať rokov sa páchateľ potrestá, ak spácha čin uvedený v </w:t>
      </w:r>
      <w:hyperlink r:id="rId52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vzťahu k motorovému vozidlu hodnoty veľkého rozsahu alebo spôsobí takým činom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221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Podvod</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na škodu cudzieho majetku seba alebo iného obohatí tým, že uvedie niekoho do omylu alebo využije niečí omyl, a spôsobí tak na cudzom majetku malú škodu,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52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w:t>
      </w:r>
      <w:hyperlink r:id="rId52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spácha čin uvedený v </w:t>
      </w:r>
      <w:hyperlink r:id="rId52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22480E">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222</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Úverový podvod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vyláka od iného úver alebo zabezpečenie úveru tým, že ho uvedie do omylu v otázke splnenia podmienok na poskytnutie úveru alebo na splácanie úveru, a tak mu spôsobí malú škodu,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päť rokov sa páchateľ potrestá, ak ako zamestnanec, člen, štatutárny orgán, zástupca alebo iná osoba oprávnená konať za toho, kto úver poskytuje, umožní získať úver tomu, o kom vie, že nespĺňa podmienky určené na jeho poskytnutie.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w:t>
      </w:r>
      <w:hyperlink r:id="rId53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31"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dvanásť rokov sa páchateľ potrestá, ak spácha čin uvedený v </w:t>
      </w:r>
      <w:hyperlink r:id="rId53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3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desať rokov až pätnásť rokov sa páchateľ potrestá, ak spácha čin uvedený v </w:t>
      </w:r>
      <w:hyperlink r:id="rId53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35"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223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Poisťovací podvod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vyláka od iného poistné plnenie tým, že ho uvedie do omylu v otázke splnenia podmienok na jeho poskytnutie, a tak mu spôsobí malú škodu,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päť rokov sa páchateľ potrestá, ak ako zamestnanec, člen, zástupca alebo iná osoba oprávnená konať za toho, kto poistné plnenie poskytuje, napomáha získať poistné plnenie tomu, o kom vie, že nespĺňa podmienky určené na jeho poskytnutie.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w:t>
      </w:r>
      <w:hyperlink r:id="rId53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3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dvanásť rokov sa páchateľ potrestá, ak spácha čin uvedený v </w:t>
      </w:r>
      <w:hyperlink r:id="rId53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39"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desať rokov až pätnásť rokov sa páchateľ potrestá, ak spácha čin uvedený v </w:t>
      </w:r>
      <w:hyperlink r:id="rId54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41"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224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Kapitálový podvod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súvislosti s ponukou, predajom alebo rozširovaním cenných papierov alebo iných listín, ktoré sľubujú účasť na majetkových výnosoch podniku, alebo kto v súvislosti s ponukou zvýšiť výnosy takého investovania v prospektoch alebo v iných propagačných materiáloch alebo prehľadoch týkajúcich sa majetkových pomerov alebo výnosov podniku vo vzťahu k väčšiemu počtu osôb uvádza nepravdivé údaje alebo nereálne údaje o výnosoch investovania alebo o majetkových pomeroch podniku, do ktorého sa má investovať, alebo kto nevýhody takého investovania zamlčí,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desať rokov sa páchateľ potrestá, ak spácha čin uvedený v </w:t>
      </w:r>
      <w:hyperlink r:id="rId54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päť rokov až dvanásť rokov sa páchateľ potrestá, ak spácha čin uvedený v </w:t>
      </w:r>
      <w:hyperlink r:id="rId54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(4) Odňatím slobody na desať rokov až pätnásť rokov sa páchateľ potrestá, ak spácha čin uvedený v </w:t>
      </w:r>
      <w:hyperlink r:id="rId54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225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Subvenčný podvod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vyláka od iného dotáciu, subvenciu, príspevok alebo iné plnenie zo štátneho rozpočtu, z rozpočtu verejnoprávnej inštitúcie, rozpočtu štátneho fondu, rozpočtu vyššieho územného celku alebo rozpočtu obce, ktorých poskytnutie alebo použitie je podľa všeobecne záväzného právneho predpisu viazané na podmienky, ktoré nespĺňa, a to tým, že ho uvedie do omylu v otázke ich splnenia,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54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získanú dotáciu, subvenciu, príspevok alebo iné plnenie zo štátneho rozpočtu, z rozpočtu verejnoprávnej inštitúcie, rozpočtu štátneho fondu, rozpočtu vyššieho územného celku alebo rozpočtu obce použije na iný ako určený účel.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päť rokov sa páchateľ potrestá, ak ako zamestnanec, člen, zástupca alebo iná osoba oprávnená konať za toho, kto dotáciu, subvenciu, príspevok alebo iné plnenie zo štátneho rozpočtu, z rozpočtu verejnoprávnej inštitúcie, rozpočtu štátneho fondu, rozpočtu vyššieho územného celku alebo rozpočtu obce poskytuje, umožní získať dotáciu, subvenciu, príspevok alebo iné plnenie zo štátneho rozpočtu, z rozpočtu verejnoprávnej inštitúcie, rozpočtu štátneho fondu, rozpočtu vyššieho územného celku alebo rozpočtu obce tomu, o kom vie, že nespĺňa podmienky určené na jeho poskytnutie.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desať rokov sa páchateľ potrestá, ak spácha čin uvedený v </w:t>
      </w:r>
      <w:hyperlink r:id="rId54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54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548"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päť rokov až dvanásť rokov sa páchateľ potrestá, ak spácha čin uvedený v </w:t>
      </w:r>
      <w:hyperlink r:id="rId54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550"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551"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Odňatím slobody na desať rokov až pätnásť rokov sa páchateľ potrestá, ak spácha čin uvedený v </w:t>
      </w:r>
      <w:hyperlink r:id="rId55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55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554"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226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Neoprávnené obohatenie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na škodu cudzieho majetku seba alebo iného obohatí tým, že neoprávneným zásahom do technického alebo programového vybavenia počítača, automatu alebo iného podobného prístroja alebo technického zariadenia slúžiaceho na automatizované uskutočňovanie predaja tovaru, zmenu alebo výber peňazí alebo na poskytovanie platených výkonov, služieb, informácií či iných plnení dosiahne, že tovar, služby alebo informácie získa bez požadovanej úhrady alebo peniaze získa neoprávnene, a spôsobí tým na cudzom majetku malú škodu,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na tri roky sa páchateľ potrestá, ak spácha čin uvedený v </w:t>
      </w:r>
      <w:hyperlink r:id="rId55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55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w:t>
      </w:r>
      <w:r w:rsidRPr="003261B2">
        <w:rPr>
          <w:rFonts w:ascii="Times New Roman" w:hAnsi="Times New Roman" w:cs="Times New Roman"/>
          <w:sz w:val="18"/>
          <w:szCs w:val="18"/>
        </w:rPr>
        <w:lastRenderedPageBreak/>
        <w:t xml:space="preserve">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w:t>
      </w:r>
      <w:hyperlink r:id="rId55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227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Podvodný úpadok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spôsobiť inému škodu alebo zadovážiť pre seba alebo iného neoprávnený prospech spôsobí úpadok právnickej osoby, v ktorej je štatutárnym orgánom alebo prokuristom, tým, že majetok tejto právnickej osoby čo aj len sčasti použije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založenie inej právnickej osoby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získanie jej majetkovej účasti v inej právnickej osobe, alebo kto tak koná v úmysle spôsobiť úpadok právnickej osoby, v ktorej je štatutárnym orgánom alebo prokuristom,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55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väčšiu škodu alebo ním získa pre seba alebo pre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osem rokov sa páchateľ potrestá, ak spácha čin uvedený v </w:t>
      </w:r>
      <w:hyperlink r:id="rId55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ním získa pre seba alebo pre iného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dvanásť rokov sa páchateľ potrestá, ak spácha čin uvedený v </w:t>
      </w:r>
      <w:hyperlink r:id="rId56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ním získa pre seba alebo pre iného prospech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inému úpadok.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228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Zavinený úpadok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spôsobí úpadok právnickej osoby a vo väčšom rozsahu zmarí uspokojenie jej veriteľa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bez zodpovedajúceho finančného krytia investuje do stratového obchodu,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prijme alebo poskytne z hľadiska majetkových možností právnickej osoby nevýhodný úver,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škodu veriteľa právnickej osoby zničí, poškodí, daruje, zatají alebo inak odstráni čo aj len sčasti majetok tejto právnickej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väčšiu časť príjmu z podnikania právnickej osoby použije na vlastnú osobnú spotrebu,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príjem z podnikania právnickej osoby vloží čo aj len sčasti do lotérií, hier alebo stávok,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56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koná spôsobom uvedeným v </w:t>
      </w:r>
      <w:hyperlink r:id="rId562" w:history="1">
        <w:r w:rsidRPr="003261B2">
          <w:rPr>
            <w:rFonts w:ascii="Times New Roman" w:hAnsi="Times New Roman" w:cs="Times New Roman"/>
            <w:sz w:val="18"/>
            <w:szCs w:val="18"/>
          </w:rPr>
          <w:t>odseku 1 písm. a) až e)</w:t>
        </w:r>
      </w:hyperlink>
      <w:r w:rsidRPr="003261B2">
        <w:rPr>
          <w:rFonts w:ascii="Times New Roman" w:hAnsi="Times New Roman" w:cs="Times New Roman"/>
          <w:sz w:val="18"/>
          <w:szCs w:val="18"/>
        </w:rPr>
        <w:t xml:space="preserve">, a úpadok právnickej osoby bol odvrátený len poskytnutím príspevku alebo iným opatrením orgánu štátu, územnej samosprávy alebo verejnoprávnej inštitúcie, ku ktorým neboli tieto orgány povinné.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56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64"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w:t>
      </w:r>
      <w:hyperlink r:id="rId56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66"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inému úpadok.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229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Prevádzkovanie nepoctivých hier a stávok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prevádzkuje peňažnú alebo inú podobnú hru alebo stávku, ktorej pravidlá nezaručujú rovnaké možnosti výhry všetkým účastníkom,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osem rokov sa páchateľ potrestá, ak spácha čin uvedený v </w:t>
      </w:r>
      <w:hyperlink r:id="rId56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56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pätnásť rokov sa páchateľ potrestá, ak spácha čin uvedený v </w:t>
      </w:r>
      <w:hyperlink r:id="rId56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230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Nepovolená prevádzka lotérií a iných podobných hier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bez povolenia prevádzkuje lotériu alebo inú podobnú hru,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osem rokov sa páchateľ potrestá, ak spácha čin uvedený v </w:t>
      </w:r>
      <w:hyperlink r:id="rId57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57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pätnásť rokov sa páchateľ potrestá, ak spácha čin uvedený v </w:t>
      </w:r>
      <w:hyperlink r:id="rId57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Nadpis zrušený od 1.1.2021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231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Zrušený od 1.1.2021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232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Zrušený od 1.1.2021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Legalizácia výnosu z trestnej činnosti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22480E">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233</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(1) Kto nadobudne, prechováva alebo užíva vec, ktorá je výnosom z trestnej činnosti spáchanej inou osobou na území Slovenskej republiky alebo v cudzine, potrestá sa odňatím slobody na dva roky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ten, kto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ukryje, na seba alebo iného prevedie vec, ktorá je výnosom z trestnej činnosti spáchanej na území Slovenskej republiky alebo v cudzine,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zmení povahu veci, ktorá je výnosom z trestnej činnosti spáchanej na území Slovenskej republiky alebo v cudzine, založí ju alebo s ňou inak nakladá v úmysle umožniť sebe alebo inému uniknúť trestnému stíhaniu, trestu alebo ochrannému opatreniu alebo ich výkonu,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zatají existenciu veci, ktorá je výnosom z trestnej činnosti spáchanej na území Slovenskej republiky alebo v cudzine, najmä tým, že zatají jej pôvod v trestnej činnosti, jej umiestnenie alebo vlastnícke právo alebo iné právo k nej.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značnom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dvanásť rokov až dvadsať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vzťahu k veci pochádzajúcej z obzvlášť závažného zločinu,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233a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 nedbanlivosti ukryje, na seba alebo iného prevedie, prechováva alebo užíva vec väčšej hodnoty, ktorá je výnosom z trestnej činnosti spáchanej inou osobou na území Slovenskej republiky alebo v cudzine,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inému z nedbanlivosti umožní zatajiť pôvod alebo zistenie pôvodu veci väčšej hodnoty, ktorá je výnosom z trestnej činnosti spáchanej na území Slovenskej republiky alebo v cudzine.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päť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vzťahu k veci značnej hodnoty,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odseku 1 alebo 2 vo vzťahu k veci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hodnoty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pochádzajúcej z obzvlášť závažného zločinu.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234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neoznámi alebo neohlási, napriek tomu, že taká povinnosť mu vyplýva z jeho zamestnania, povolania, postavenia alebo funkcie,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skutočnosti nasvedčujúce tomu, že iný spáchal trestný čin legalizácie výnosu z trestnej činnosti podľa </w:t>
      </w:r>
      <w:hyperlink r:id="rId573" w:history="1">
        <w:r w:rsidRPr="003261B2">
          <w:rPr>
            <w:rFonts w:ascii="Times New Roman" w:hAnsi="Times New Roman" w:cs="Times New Roman"/>
            <w:sz w:val="18"/>
            <w:szCs w:val="18"/>
          </w:rPr>
          <w:t>§ 233</w:t>
        </w:r>
      </w:hyperlink>
      <w:r w:rsidRPr="003261B2">
        <w:rPr>
          <w:rFonts w:ascii="Times New Roman" w:hAnsi="Times New Roman" w:cs="Times New Roman"/>
          <w:sz w:val="18"/>
          <w:szCs w:val="18"/>
        </w:rPr>
        <w:t xml:space="preserve"> alebo </w:t>
      </w:r>
      <w:hyperlink r:id="rId574" w:history="1">
        <w:r w:rsidRPr="003261B2">
          <w:rPr>
            <w:rFonts w:ascii="Times New Roman" w:hAnsi="Times New Roman" w:cs="Times New Roman"/>
            <w:sz w:val="18"/>
            <w:szCs w:val="18"/>
          </w:rPr>
          <w:t>§ 233a</w:t>
        </w:r>
      </w:hyperlink>
      <w:r w:rsidRPr="003261B2">
        <w:rPr>
          <w:rFonts w:ascii="Times New Roman" w:hAnsi="Times New Roman" w:cs="Times New Roman"/>
          <w:sz w:val="18"/>
          <w:szCs w:val="18"/>
        </w:rPr>
        <w:t xml:space="preserve"> </w:t>
      </w:r>
      <w:r w:rsidRPr="003261B2">
        <w:rPr>
          <w:rFonts w:ascii="Times New Roman" w:hAnsi="Times New Roman" w:cs="Times New Roman"/>
          <w:sz w:val="18"/>
          <w:szCs w:val="18"/>
        </w:rPr>
        <w:lastRenderedPageBreak/>
        <w:t xml:space="preserve">alebo trestný čin financovania terorizmu podľa </w:t>
      </w:r>
      <w:hyperlink r:id="rId575" w:history="1">
        <w:r w:rsidRPr="003261B2">
          <w:rPr>
            <w:rFonts w:ascii="Times New Roman" w:hAnsi="Times New Roman" w:cs="Times New Roman"/>
            <w:sz w:val="18"/>
            <w:szCs w:val="18"/>
          </w:rPr>
          <w:t>§ 419c</w:t>
        </w:r>
      </w:hyperlink>
      <w:r w:rsidRPr="003261B2">
        <w:rPr>
          <w:rFonts w:ascii="Times New Roman" w:hAnsi="Times New Roman" w:cs="Times New Roman"/>
          <w:sz w:val="18"/>
          <w:szCs w:val="18"/>
        </w:rPr>
        <w:t xml:space="preserv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neobvyklú obchodnú operáciu,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dva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Čin uvedený v </w:t>
      </w:r>
      <w:hyperlink r:id="rId57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nie je trestný, ak páchateľ nemohol oznámenie alebo ohlásenie urobiť bez toho, že by seba alebo blízku osobu neuviedol do nebezpečenstva trestného stíhania.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235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Úžera</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zneužívajúc niečiu tieseň, neskúsenosť alebo rozumovú slabosť alebo niečie rozrušenie, dá sebe alebo inému poskytnúť alebo sľúbiť plnenie, ktorého hodnota je k hodnote vzájomného plnenia v hrubom nepomere, alebo kto takú pohľadávku uplatní alebo v úmysle uplatniť ju, na seba prevedie, potrestá sa odňatím slobody až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poskytne plnenie bez povolenia, v rozpore s vydaným povolením alebo poruší zákonom chránené práva spotrebiteľa a dá sebe alebo inému poskytnúť alebo sľúbiť plnenie, ktorého hodnota je k hodnote vzájomného plnenia v hrubom nepomere alebo kto takú pohľadávku uplatní alebo v úmysle uplatniť ju, na sebe prevedie.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dvanásť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desať rokov až pätnásť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236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Zatajenie veci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si prisvojí cudziu vec malej hodnoty, ktorá sa dostala do jeho moci nálezom, omylom alebo inak bez privolenia oprávnenej osoby,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57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Porušovanie povinnosti pri správe cudzieho majetku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22480E">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237</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inému spôsobí malú škodu tým, že poruší všeobecne záväzným právnym predpisom ustanovenú povinnosť alebo povinnosť uloženú právoplatným rozhodnutím súdu alebo vyplývajúcu zo zmluvy opatrovať alebo spravovať cudzí majetok,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57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w:t>
      </w:r>
      <w:hyperlink r:id="rId57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spácha čin uvedený v </w:t>
      </w:r>
      <w:hyperlink r:id="rId58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238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z nedbanlivosti inému spôsobí značnú škodu tým, že poruší všeobecne záväzným právnym predpisom ustanovenú povinnosť alebo povinnosť uloženú právoplatným rozhodnutím súdu opatrovať alebo spravovať cudzí majetok,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239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Poškodzovanie veriteľa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čo aj len čiastočne, zmarí uspokojenie svojho veriteľa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zničí, poškodí, urobí neupotrebiteľnou, zatají, predá, vymení alebo inak odstráni čo aj len časť svojho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zaťaží vec, ktorá je predmetom záväzku, alebo ju prenajme,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predstiera alebo uzná neexistujúce právo alebo záväzok, alebo postúpi svoju pohľadávku, alebo prevezme dlh iného, i keď na to nebol povinný ani oprávnený,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predstiera zmenšenie svojho majetku alebo jeho zánik,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58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čo aj len čiastočne, zmarí uspokojenie veriteľa inej osoby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zničí, poškodí, urobí neupotrebiteľnou, zatají, predá, vymení, daruje alebo inak odstráni čo i len časť majetku dlžníka,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majetok dlžníka uplatní neexistujúce právo alebo pohľadávku.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šesť mesiacov až tri roky sa páchateľ potrestá, ak spácha čin uvedený v </w:t>
      </w:r>
      <w:hyperlink r:id="rId58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8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jeden rok až päť rokov sa páchateľ potrestá, ak spácha čin uvedený v </w:t>
      </w:r>
      <w:hyperlink r:id="rId58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85"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tri roky až osem rokov sa páchateľ potrestá, ak spácha čin uvedený v </w:t>
      </w:r>
      <w:hyperlink r:id="rId58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8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inému úpadok,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Zvýhodňovanie veriteľa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dlžník, ktorý nie je schopný plniť svoje splatné záväzky, zmarí, hoci aj len čiastočne, uspokojenie svojho veriteľa tým, že zvýhodní iného veriteľa,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spôsobí činom uvedeným v </w:t>
      </w:r>
      <w:hyperlink r:id="rId58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väčšiu </w:t>
      </w:r>
      <w:r w:rsidRPr="003261B2">
        <w:rPr>
          <w:rFonts w:ascii="Times New Roman" w:hAnsi="Times New Roman" w:cs="Times New Roman"/>
          <w:sz w:val="18"/>
          <w:szCs w:val="18"/>
        </w:rPr>
        <w:lastRenderedPageBreak/>
        <w:t xml:space="preserve">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spôsobí činom uvedeným v </w:t>
      </w:r>
      <w:hyperlink r:id="rId58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Machinácie v súvislosti s konkurzným a vyrovnacím konaním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konkurzný veriteľ v súvislosti s hlasovaním o nútenom vyrovnaní alebo ako veriteľ v súvislosti s hlasovaním na vyrovnacom pojednávaní, alebo ako veriteľ v súvislosti s hlasovaním o schválení reštrukturalizačného plánu alebo verejného preventívneho reštrukturalizačného plánu prijme alebo si dá sľúbiť majetkový alebo iný prospech,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59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veriteľovi v súvislosti s hlasovaním o nútenom vyrovnaní za súhlas s vyrovnaním poskytne, ponúkne alebo sľúbi majetkový alebo iný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59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592"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Marenie konkurzného alebo vyrovnacieho konania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marí verejnú preventívnu reštrukturalizáciu, konkurzné konanie, vyrovnacie konanie, konanie o reštrukturalizácii alebo konanie o </w:t>
      </w:r>
      <w:proofErr w:type="spellStart"/>
      <w:r w:rsidRPr="003261B2">
        <w:rPr>
          <w:rFonts w:ascii="Times New Roman" w:hAnsi="Times New Roman" w:cs="Times New Roman"/>
          <w:sz w:val="18"/>
          <w:szCs w:val="18"/>
        </w:rPr>
        <w:t>oddĺžení</w:t>
      </w:r>
      <w:proofErr w:type="spellEnd"/>
      <w:r w:rsidRPr="003261B2">
        <w:rPr>
          <w:rFonts w:ascii="Times New Roman" w:hAnsi="Times New Roman" w:cs="Times New Roman"/>
          <w:sz w:val="18"/>
          <w:szCs w:val="18"/>
        </w:rPr>
        <w:t xml:space="preserve"> tým, 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nesplní povinnosť uloženú mu zákonom, ktorý upravuje také konanie, vrátane povinnosti podať včas návrh na vyhlásenie konkurzu,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uvedie nepravdivé údaje v zozname aktív a pasív,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desať rokov sa páchateľ potrestá, ak spácha čin uvedený v </w:t>
      </w:r>
      <w:hyperlink r:id="rId59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marí konkurzné konanie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zatají vec patriacu do konkurznej podstaty,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znemožní, aby sa vec patriaca do konkurznej podstaty zapísala a odhadla,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nevydá vec patriacu do konkurznej podstaty,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zadrží, sfalšuje alebo zničí zaznamenané informácie o majetku alebo finančných aktivitách dlžníka,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59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59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desať rokov sa páchateľ potrestá, ak spácha čin uvedený v </w:t>
      </w:r>
      <w:hyperlink r:id="rId59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w:t>
      </w:r>
      <w:r w:rsidRPr="003261B2">
        <w:rPr>
          <w:rFonts w:ascii="Times New Roman" w:hAnsi="Times New Roman" w:cs="Times New Roman"/>
          <w:sz w:val="18"/>
          <w:szCs w:val="18"/>
        </w:rPr>
        <w:lastRenderedPageBreak/>
        <w:t xml:space="preserve">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22480E">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243a</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Marenie exekučného konania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marí exekučné konanie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uvedie nepravdivé údaje vo vyhlásení o svojom majetku,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znemožní, aby sa vec podliehajúca exekúcii spísala a odhadla,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zadrží, sfalšuje, pozmení alebo zničí zaznamenané informácie o majetku alebo finančných aktivitách povinného,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odstráni, poškodí alebo zničí hnuteľnú vec pojatú do súpisu,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nevydá vec podliehajúcu exekúcii,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spôsobí činom uvedeným v </w:t>
      </w:r>
      <w:hyperlink r:id="rId59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spôsobí činom uvedeným v </w:t>
      </w:r>
      <w:hyperlink r:id="rId59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Porušovanie zákazu konkurencie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osoba povinná dodržiavať zákaz konkurencie podľa zákona, zákaz uvedený v takom zákone poruší a spôsobí tým inému väčšiu škodu,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osem rokov sa páchateľ potrestá, ak spácha čin uvedený v </w:t>
      </w:r>
      <w:hyperlink r:id="rId59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Poškodzovanie cudzej veci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zničí, poškodí alebo urobí neupotrebiteľnou cudziu vec a spôsobí tak na cudzom majetku malú škodu,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60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0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veci, ktorá požíva ochranu podľa osobitného predpisu,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desať rokov sa páchateľ potrestá, ak spácha čin uvedený v </w:t>
      </w:r>
      <w:hyperlink r:id="rId60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poškodí cudziu vec tým, že ju postrieka, pomaľuje, popíše farbou alebo inou látkou,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(2) Odňatím slobody na šesť mesiacov až tri roky sa páchateľ potrestá, ak spácha čin uvedený v </w:t>
      </w:r>
      <w:hyperlink r:id="rId60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0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veci, ktorá požíva ochranu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desať rokov sa páchateľ potrestá, ak spácha čin uvedený v </w:t>
      </w:r>
      <w:hyperlink r:id="rId60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Neoprávnený prístup do počítačového systému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prekoná bezpečnostné opatrenie, a tým získa neoprávnený prístup do počítačového systému alebo jeho časti,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22480E">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247a</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Neoprávnený zásah do počítačového systému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obmedzí alebo preruší fungovanie počítačového systému alebo jeho časti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neoprávneným vkladaním, prenášaním, poškodením, vymazaním, zhoršením kvality, pozmenením, potlačením alebo zneprístupnením počítačových údajov,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tým, že urobí neoprávnený zásah do technického alebo programového vybavenia počítača a získané informácie neoprávnene zničí, poškodí, vymaže, pozmení alebo zníži ich kvalitu,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odseku 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vážnu poruchu v činnosti štátneho orgánu, orgánu územnej samosprávy, súdu alebo iného orgánu verejnej moci,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tak, že zneužije osobné údaje iného s cieľom získať dôveru tretej strany,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vážnu poruchu v kritickej infraštruktúre,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247b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Neoprávnený zásah do počítačového údaja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úmyselne poškodí, vymaže, pozmení, potlačí alebo zneprístupní počítačové údaje alebo zhorší ich kvalitu v rámci počítačového systému alebo jeho časti,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odseku 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vážnu poruchu v činnosti štátneho orgánu, orgánu územnej samosprávy, súdu alebo iného orgánu verejnej moci,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tak, že zneužije osobné údaje iného s cieľom získať dôveru tretej strany,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vážnu poruchu v kritickej infraštruktúre,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247c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Neoprávnené zachytávanie počítačových údajov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zachytáva počítačové údaje prostredníctvom technických prostriedkov neverejných prenosov počítačových údajov do počítačového systému, z neho alebo v jeho rámci vrátane elektromagnetických emisií z počítačového systému, ktorý obsahuje takéto počítačové údaje,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ako zamestnanec poskytovateľa elektronickej komunikačnej služby spácha čin uvedený v odseku 1 alebo inému úmyselne umožní spáchať taký čin, alebo pozmení alebo potlačí správu podanú prostredníctvom elektronickej komunikačnej služby,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desať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247d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Výroba a držba prístupového zariadenia, hesla do počítačového systému alebo iných údajov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spáchať trestný čin neoprávneného prístupu do počítačového systému podľa § 247, neoprávneného zásahu do počítačového systému podľa § 247a, neoprávneného zásahu do počítačového údaja podľa § 247b alebo neoprávneného zachytávania počítačových údajov podľa § 247c vyrobí, dovezie, obstará, kúpi, predá, vymení, uvedie do obehu alebo akokoľvek sprístupní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zariadenie vrátane počítačového programu vytvorené na neoprávnený prístup do počítačového systému alebo jeho časti,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počítačové heslo, prístupový kód alebo podobné údaje umožňujúce prístup do počítačového systému alebo jeho časti,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Zneužívanie vlastníctva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poškodí dôležitý kultúrny záujem alebo iný všeobecný záujem tým, že zničí, poškodí, urobí neupotrebiteľnou alebo zašantročí vlastnú vec alebo jej časť, ktorá požíva ochranu podľa osobitného predpisu,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60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0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desať rokov sa páchateľ potrestá, ak spácha čin uvedený v </w:t>
      </w:r>
      <w:hyperlink r:id="rId60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škodu veľkého rozsahu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248a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Poškodzovanie a znehodnocovanie kultúrnej pamiatky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čo aj z nedbanlivosti, poškodí, znehodnotí, alebo zničí nehnuteľnú vec, ktorá je kultúrnou pamiatkou, alebo zmarí konanie o vyhlásenie nehnuteľnej veci za kultúrnu pamiatku a spôsobí tak značnú škodu,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60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ním získa pre seba alebo pre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šesť rokov sa páchateľ potrestá, ak spácha čin uvedený v </w:t>
      </w:r>
      <w:hyperlink r:id="rId61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tým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území požívajúcom ochranu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Poškodzovanie a znehodnocovanie archeologického dedičstva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vyhľadáva, vykope, inak z miesta nálezu vyzdvihne, premiestni alebo prechováva archeologický nález, alebo kto inak poškodzuje alebo znehodnocuje archeologické dedičstvo,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61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detektorom kovov alebo iným detekčným zariadením,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c) vo väčšom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hoci bol za obdobný čin v predchádzajúcich dvanástich mesiacoch postihnutý alebo bol za taký čin v predchádzajúcich dvadsiatich štyroch mesiacoch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1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značnom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desať rokov sa páchateľ potrestá, ak spácha čin uvedený v </w:t>
      </w:r>
      <w:hyperlink r:id="rId61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území požívajúcom ochranu podľa osobitného predpisu,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249a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Falšovanie predmetov kultúrnej hodnoty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vyrobí, napodobní alebo pozmení predmet kultúrnej hodnoty tak, aby bol považovaný za pravý, alebo kto taký predmet sebe alebo inému zadováži alebo prechováva,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61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väčšom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prostredníctvom počítačového systému.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1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desať rokov sa páchateľ potrestá, ak spácha čin uvedený v </w:t>
      </w:r>
      <w:hyperlink r:id="rId61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 ide o predmet kultúrnej hodnoty požívajúci ochranu podľa osobitného predpisu.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PIATA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HOSPODÁRSKE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ohrozujúce trhovú ekonomiku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Zneužitie účasti na hospodárskej súťaži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zneužije účasť na hospodárskej súťaži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nekalou súťažou v hospodárskom styku poškodí dobrú povesť súťažiteľa,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konaním, ktoré je v rozpore so zákonom upravujúcim ochranu hospodárskej súťaže, spôsobí inému súťažiteľovi značnú </w:t>
      </w:r>
      <w:r w:rsidRPr="003261B2">
        <w:rPr>
          <w:rFonts w:ascii="Times New Roman" w:hAnsi="Times New Roman" w:cs="Times New Roman"/>
          <w:sz w:val="18"/>
          <w:szCs w:val="18"/>
        </w:rPr>
        <w:lastRenderedPageBreak/>
        <w:t xml:space="preserve">škodu alebo ohrozí chod jeho podniku,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šesť rokov sa páchateľ potrestá, ak spácha čin uvedený v </w:t>
      </w:r>
      <w:hyperlink r:id="rId61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úpadok podniku iného súťažiteľa,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Neoprávnené podnikanie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podniká v malom rozsahu,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61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tým, že použije iného ako pracovnú silu,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 získa ním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verejný činiteľ alebo v súvislosti s výkonom svojho zamestnania, povolania alebo funkcie,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tým, že poskytuje bez odbornej kvalifikácie služby alebo vykonáva iné odborné činnosti, ktoré podľa zákona môže vykonávať len ten, kto má odbornú spôsobilosť.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61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osem rokov sa páchateľ potrestá, ak spácha čin uvedený v </w:t>
      </w:r>
      <w:hyperlink r:id="rId62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251a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Neoprávnené zamestnávanie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zamestná osobu, ktorá sa na území Slovenskej republiky zdržiava v rozpore so všeobecne záväzným právnym predpisom, hoci bol za obdobný čin v predchádzajúcich dvadsiatich štyroch mesiacoch postihnutý,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62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bez ohľadu na predchádzajúci postih za obdobný čin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osobitne vykorisťujúcich pracovných podmienok vrátane pracovných podmienok vyplývajúcich z diskriminácie, keď existuje nápadný nepomer v porovnaní s pracovnými podmienkami oprávnene zamestnaných osôb, ktorý má vplyv na zdravie a bezpečnosť a je v rozpore s ľudskou dôstojnosťou,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osobe, ktorá je obeťou obchodovania s ľuďmi.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251b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Nekalá likvidácia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zmariť riešenie ukončenia podnikania likvidáciou vyhľadá alebo sprostredkuje inú osobu, ktorá len </w:t>
      </w:r>
      <w:r w:rsidRPr="003261B2">
        <w:rPr>
          <w:rFonts w:ascii="Times New Roman" w:hAnsi="Times New Roman" w:cs="Times New Roman"/>
          <w:sz w:val="18"/>
          <w:szCs w:val="18"/>
        </w:rPr>
        <w:lastRenderedPageBreak/>
        <w:t xml:space="preserve">prepožičiava svoje meno a priezvisko a svoju totožnosť k prevzatiu práv a povinností, ktoré nemá skutočný záujem vykonávať, na účel prevodu účasti na právnickej osobe na takúto osobu alebo na účel ustanovenia takejto osoby ako štatutárneho orgánu alebo člena štatutárneho orgánu právnickej osoby, potrestá sa odňatím slobody až na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ten, kto v úmysle zmariť riešenie ukončenia podnikania likvidáciou prevedie účasť na právnickej osobe na osobu, ktorá len prepožičiava svoje meno a priezvisko a svoju totožnosť k prevzatiu práv a povinností, ktoré nemá skutočný záujem vykonávať.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odseku 1 sa potrestá ten, kto prepožičia svoje meno a priezvisko a svoju totožnosť na účel prevodu účasti na právnickej osobe alebo na účel ustanovenia ako štatutárneho orgánu alebo člena štatutárneho orgánu právnickej osoby, hoci nemá skutočný záujem o účasť na právnickej osobe alebo o pôsobenie ako štatutárny orgán alebo člen štatutárneho orgánu právnickej osoby, a mal a mohol vedieť, že ten, kto na neho previedol účasť na právnickej osobe alebo ho ustanovil ako štatutárny orgán alebo člena štatutárneho orgánu právnickej osoby, mal úmysel zmariť riešenie ukončenia podnikania právnickej osoby likvidáciou.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desať rokov sa páchateľ potrestá, ak spácha čin uvedený v odsekoch 1, 2 alebo 3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päť rokov až dvanásť rokov sa páchateľ potrestá, ak spácha čin uvedený v odsekoch 1, 2 alebo 3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Odňatím slobody na desať rokov až pätnásť rokov sa páchateľ potrestá, ak spácha čin uvedený v odsekoch 1, 2 alebo 3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Neoprávnené obchodovanie s devízovými hodnotami a poskytovanie devízových služieb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obchoduje s devízovými hodnotami alebo neoprávnene poskytuje devízové peňažné služby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väčšom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hoci bol za taký alebo obdobný čin v predchádzajúcich dvadsiatich štyroch mesiacoch odsúdený alebo v predchádzajúcich dvanástich mesiacoch postihnutý,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62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2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Nepovolená výroba liehu, tabaku a tabakových výrobkov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bez povolenia vo väčšom množstve vyrába lieh, tabak alebo tabakové výrobky alebo kto lieh, tabak alebo tabakové výrobky bez povolenia vyrobené vo väčšom množstve prechováva alebo uvádza do obehu, potrestá sa, ak nejde o čin prísnejšie trestný,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neoprávnene vyhotoví alebo prechováva zariadenie na výrobu liehu, tabaku alebo tabakových výrobkov.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 254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predpisov o obehu tovaru v styku s cudzinou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vo väčšom rozsahu ohrozí všeobecný záujem tým, že poruší zákaz alebo obmedzenie dovozu, vývozu alebo prevozu tovaru,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vo väčšom rozsahu skráti alebo nezaplatí clo alebo inú platbu vyberanú podľa zákona pri dovoze tovaru,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62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25"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najmenej s dvoma osobami.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w:t>
      </w:r>
      <w:hyperlink r:id="rId62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2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iný obzvlášť závažný následok,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sedem rokov až dvanásť rokov sa páchateľ potrestá, ak spácha čin uvedený v </w:t>
      </w:r>
      <w:hyperlink r:id="rId62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29"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predpisov o nakladaní s kontrolovaným tovarom a technológiami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poruší zákaz alebo obmedzenie týkajúce sa nakladania s tovarom a technológiami kontrolovanými podľa osobitných predpisov,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bez povolenia vyvezie tovar alebo technológie kontrolované podľa osobitných predpisov alebo ich prevedie na cudzí štát alebo na organizáciu, ktorá má sídlo v cudzine, alebo na cudzieho činiteľa,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poruší alebo nesplní dôležitú povinnosť svojho zamestnania, povolania, postavenia alebo svojej funkcie a spôsobí tým, že sa neoprávnene vydá povolenie na nakladanie s tovarom a technológiami kontrolovanými podľa osobitných predpisov alebo že taký tovar unikne z evidencie,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63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 toho dôvodu sa tovar dostal do cudziny,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 úmysle získať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osem rokov sa páchateľ potrestá, ak spácha čin uvedený v </w:t>
      </w:r>
      <w:hyperlink r:id="rId63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úmysle získať prospech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dosiahne na základe nepravdivého alebo neúplného údaja vydanie dokladu potrebného pre orgány kontrolujúce tovar a technológie podľa osobitných predpisov,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63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podklady potrebné na evidenciu tovaru a technológií kontrolovaných podľa osobitných predpisov zničí, poškodí, urobí neupotrebiteľnými, zatají alebo nevedie evidenciu, alebo kto urobí zásah do technického alebo programového vybavenia počítača, v ktorom sa vedie evidencia tohto tovaru a technológií.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Ohrozenie devízového hospodárstva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ohrozí devízové hospodárstvo tým, že v čase trvania depozitnej povinnosti alebo núdzového stavu v devízovom hospodárstve poruší v malom rozsahu devízové predpisy,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šesť rokov sa páchateľ potrestá, ak spácha čin uvedený v </w:t>
      </w:r>
      <w:hyperlink r:id="rId63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63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hospodárskej disciplíne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Skresľovanie údajov hospodárskej a obchodnej evidencie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259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uvedie nepravdivé alebo hrubo skresľujúce údaje alebo zatají povinné údaje o závažných skutočnostiach vo výkaze, v hlásení, vo vstupných údajoch vkladaných do počítača alebo v iných podkladoch slúžiacich na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štatistické zisťovanie v úmysle zabezpečiť sebe alebo inému neoprávnené výhody,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evidenciu zamestnancov v úmysle zabezpečiť sebe alebo inému neoprávnené výhody,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kontrolu účtovníctva,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kontrolu použitia dotácie, subvencie alebo iného plnenia zo štátneho rozpočtu, z rozpočtu verejnoprávnej inštitúcie, z rozpočtu štátneho fondu, z rozpočtu vyššieho územného celku alebo z rozpočtu obce,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určenie ceny majetku alebo kurzu cenného papiera pri jeho prevode alebo prechode na inú osobu,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riešenie hroziaceho úpadku verejnou preventívnou reštrukturalizáciou alebo neverejnou preventívnou reštrukturalizáciou, konkurz, vyrovnanie, reštrukturalizáciu alebo oddlženie,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zápis do obchodného registra alebo katastra nehnuteľností, evidencie motorových vozidiel alebo iného registra podľa osobitného predpisu,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63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v úmysle uvedenom v </w:t>
      </w:r>
      <w:hyperlink r:id="rId63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urobí zásah do technického alebo programového vybavenia počítača,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podklady uvedené v </w:t>
      </w:r>
      <w:hyperlink r:id="rId63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zničí, poškodí, urobí neupotrebiteľnými alebo nevedie.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3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39"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dvanásť rokov sa páchateľ potrestá, ak spácha čin uvedený v </w:t>
      </w:r>
      <w:hyperlink r:id="rId64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41"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obzvlášť závažnú poruchu v chode hospodárstva Slovenskej republiky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sa z nedbanlivosti dopustí trestného činu skresľovania údajov hospodárskej a obchodnej evidencie konaním uvedeným v </w:t>
      </w:r>
      <w:hyperlink r:id="rId642" w:history="1">
        <w:r w:rsidRPr="003261B2">
          <w:rPr>
            <w:rFonts w:ascii="Times New Roman" w:hAnsi="Times New Roman" w:cs="Times New Roman"/>
            <w:sz w:val="18"/>
            <w:szCs w:val="18"/>
          </w:rPr>
          <w:t>§ 259 ods. 1</w:t>
        </w:r>
      </w:hyperlink>
      <w:r w:rsidRPr="003261B2">
        <w:rPr>
          <w:rFonts w:ascii="Times New Roman" w:hAnsi="Times New Roman" w:cs="Times New Roman"/>
          <w:sz w:val="18"/>
          <w:szCs w:val="18"/>
        </w:rPr>
        <w:t xml:space="preserve"> okrem písmena a) alebo b) a spôsobí ním škodu veľkého rozsahu, potrestá sa odňatím slobody až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Poškodzovanie finančných záujmov Európskej únie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použije alebo predloží falšovaný, nesprávny alebo neúplný výkaz alebo doklad, alebo neposkytne povinné údaje, a tým umožní protiprávne zadržanie finančných prostriedkov alebo iných aktív pochádzajúcich z rozpočtu Európskej únie, z rozpočtu spravovaného Európskou úniou alebo v mene Európskej únie alebo použitie týchto prostriedkov alebo aktív na iný ako určený účel,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použije finančné prostriedky alebo iné aktíva pochádzajúce z rozpočtu Európskej únie, z rozpočtu spravovaného Európskou úniou alebo v mene Európskej únie na iný ako určený účel.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štyri roky sa páchateľ potrestá, ak ako zamestnanec, člen, zástupca alebo iná osoba oprávnená konať za toho, kto finančné prostriedky alebo iné aktíva uvedené v odseku 1 poskytuje, umožní získať finančné prostriedky alebo iné aktíva uvedené v odseku 1 tomu, o kom vie, že nespĺňa podmienky určené na ich poskytnutie, alebo umožní ich protiprávne zadržať alebo použiť na iný ako určený účel.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jeden rok až päť rokov sa páchateľ potrestá, ak spácha čin uvedený v </w:t>
      </w:r>
      <w:hyperlink r:id="rId64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644"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645"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tri roky až osem rokov sa páchateľ potrestá, ak spácha čin uvedený v </w:t>
      </w:r>
      <w:hyperlink r:id="rId64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64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648"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Odňatím slobody na sedem rokov až dvanásť rokov sa páchateľ potrestá, ak spácha čin uvedený v </w:t>
      </w:r>
      <w:hyperlink r:id="rId64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650"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651"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poruší alebo nesplní povinnosť vyplývajúcu z jeho zamestnania, povolania, postavenia alebo funkcie v riadení alebo kontrole činnosti osôb ním riadených, a tým umožní spáchanie trestného činu podľa </w:t>
      </w:r>
      <w:hyperlink r:id="rId652" w:history="1">
        <w:r w:rsidRPr="003261B2">
          <w:rPr>
            <w:rFonts w:ascii="Times New Roman" w:hAnsi="Times New Roman" w:cs="Times New Roman"/>
            <w:sz w:val="18"/>
            <w:szCs w:val="18"/>
          </w:rPr>
          <w:t>§ 261 ods. 1</w:t>
        </w:r>
      </w:hyperlink>
      <w:r w:rsidRPr="003261B2">
        <w:rPr>
          <w:rFonts w:ascii="Times New Roman" w:hAnsi="Times New Roman" w:cs="Times New Roman"/>
          <w:sz w:val="18"/>
          <w:szCs w:val="18"/>
        </w:rPr>
        <w:t xml:space="preserve">,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štyri roky sa páchateľ potrestá, ak spácha čin uvedený v </w:t>
      </w:r>
      <w:hyperlink r:id="rId65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65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 nedbanlivosti poškodí finančné záujmy Európskej únie konaním uvedeným v </w:t>
      </w:r>
      <w:hyperlink r:id="rId655" w:history="1">
        <w:r w:rsidRPr="003261B2">
          <w:rPr>
            <w:rFonts w:ascii="Times New Roman" w:hAnsi="Times New Roman" w:cs="Times New Roman"/>
            <w:sz w:val="18"/>
            <w:szCs w:val="18"/>
          </w:rPr>
          <w:t>§ 261 ods. 1</w:t>
        </w:r>
      </w:hyperlink>
      <w:r w:rsidRPr="003261B2">
        <w:rPr>
          <w:rFonts w:ascii="Times New Roman" w:hAnsi="Times New Roman" w:cs="Times New Roman"/>
          <w:sz w:val="18"/>
          <w:szCs w:val="18"/>
        </w:rPr>
        <w:t xml:space="preserve">,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tri roky sa páchateľ potrestá, ak spácha čin uvedený v </w:t>
      </w:r>
      <w:hyperlink r:id="rId65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lastRenderedPageBreak/>
        <w:tab/>
        <w:t xml:space="preserve">Ohrozenie obchodného, bankového, poštového, telekomunikačného a daňového tajomstva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vyzvedá obchodné tajomstvo, bankové tajomstvo, poštové tajomstvo, telekomunikačné tajomstvo alebo daňové tajomstvo v úmysle vyzradiť ho nepovolanej osobe alebo kto také tajomstvo nepovolanej osobe úmyselne vyzradí,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65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65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Zneužívanie informácií v obchodnom styku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použije informáciu dosiaľ verejne neprístupnú, ktorú získal vo svojom zamestnaní, povolaní, postavení alebo vo svojej funkcii a ktorej zverejnenie podstatne ovplyvňuje rozhodovanie v obchodnom styku, a uskutoční alebo dá podnet na uskutočnenie zmluvy alebo operácie na organizovanom trhu cenných papierov alebo tovaru, alebo kto neoprávnene použije dôvernú informáciu podľa osobitného predpisu alebo kto takú dôvernú informáciu nepovolanej osobe vyzradí, potrestá sa odňatím slobody až na štyri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65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ako zamestnanec, člen štatutárneho orgánu, spoločník, podnikateľ alebo účastník na podnikaní dvoch alebo viacerých podnikov alebo právnických osôb s rovnakým alebo podobným predmetom činnosti v úmysle uvedenom v </w:t>
      </w:r>
      <w:hyperlink r:id="rId66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uzavrie alebo dá podnet na uzavretie zmluvy na úkor jednej alebo viacerých z nich.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6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62"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w:t>
      </w:r>
      <w:hyperlink r:id="rId66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64"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265a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Manipulácia s trhom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uvedie nepravdivé alebo hrubo skresľujúce údaje o ponuke, dopyte alebo o cene finančného nástroja alebo súvisiacej spotovej zmluvy týkajúcej sa komodít,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spôsobí dosiahnutie alebo udržanie ceny finančného nástroja alebo súvisiacej spotovej zmluvy týkajúcej sa komodít na neprirodzenej alebo umelej úrovni,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manipuluje s výpočtom referenčnej hodnoty na trhu,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štyri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s použitím podvodného konania alebo machinácie uskutoční obchod, dá </w:t>
      </w:r>
      <w:r w:rsidRPr="003261B2">
        <w:rPr>
          <w:rFonts w:ascii="Times New Roman" w:hAnsi="Times New Roman" w:cs="Times New Roman"/>
          <w:sz w:val="18"/>
          <w:szCs w:val="18"/>
        </w:rPr>
        <w:lastRenderedPageBreak/>
        <w:t xml:space="preserve">pokyn na uskutočnenie obchodu alebo sa dopustí iného konania ovplyvňujúceho cenu finančného nástroja alebo súvisiacej spotovej zmluvy týkajúcej sa komodít.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desať rokov sa páchateľ potrestá, ak spácha čin uvedený v odseku 1 alebo odseku 2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sedem rokov až dvanásť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Machinácie pri verejnom obstarávaní a verejnej dražbe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súvislosti s verejným obstarávaním alebo verejnou dražbou v úmysle spôsobiť inému škodu alebo zadovážiť sebe alebo inému prospech koná v rozpore so všeobecne záväzným právnym predpisom o verejnom obstarávaní alebo verejnej dražbe alebo dojedná niektorému súťažiteľovi alebo účastníkovi verejnej dražby prednosť alebo výhodnejšie podmienky na úkor iných súťažiteľov alebo účastníkov verejnej dražby,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osem rokov sa páchateľ potrestá, ak spácha čin uvedený v </w:t>
      </w:r>
      <w:hyperlink r:id="rId66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vyhlasovateľ alebo usporiadateľ verejnej súťaže alebo verejnej dražby, člen privatizačnej komisie, licitátor,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 žiada, prijme alebo si dá sľúbiť majetkový alebo iný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66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sa dopustí machinácií v súvislosti s verejným obstarávaním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prinúti iného, aby sa zdržal účasti na verejnom obstarávaní,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inému poskytne, ponúkne alebo sľúbi majetkový alebo iný prospech za to, že sa zdrží účasti na verejnom obstarávaní,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žiada alebo prijme majetkový alebo iný prospech za to, že sa zdrží účasti na verejnom obstarávaní,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sa dopustí machinácií v súvislosti s verejnou dražbou veci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prinúti iného, aby sa zdržal účasti na podávaní návrhov pri dražbe,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inému poskytne, ponúkne alebo sľúbi majetkový alebo iný prospech za to, že sa zdrží podávania návrhov pri verejnej dražbe, </w:t>
      </w:r>
      <w:r w:rsidRPr="003261B2">
        <w:rPr>
          <w:rFonts w:ascii="Times New Roman" w:hAnsi="Times New Roman" w:cs="Times New Roman"/>
          <w:sz w:val="18"/>
          <w:szCs w:val="18"/>
        </w:rPr>
        <w:lastRenderedPageBreak/>
        <w:t xml:space="preserve">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žiada alebo prijme majetkový alebo iný prospech za to, že sa zdrží podávania návrhov pri verejnej dražbe,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Poškodzovanie spotrebiteľa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poškodí spotrebiteľa a spôsobí mu malú škodu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klame spotrebiteľa na kvalite, množstve alebo hmotnosti tovaru alebo na druhu, akosti a množstve poskytovaných výkonov,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uvedie na trh výrobky, práce alebo služby a zatají pritom ich podstatné vady,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oprávnená osoba na strane predávajúceho určí cenovú ponuku, na základe ktorej dôjde k predaju tovaru alebo poskytnutiu služby za cenu prevyšujúcu obmedzenie ustanovené všeobecne záväzným právnym predpisom, alebo rozhodnutím vydaným na jeho základe,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66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hoci bol za taký čin v predchádzajúcich dvadsiatich štyroch mesiacoch odsúdený alebo z výkonu trestu odňatia slobody uloženého za taký čin prepustený.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66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pre seba alebo iného prospech značného rozsahu alebo spôsobí poruchu v zásobovaní.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w:t>
      </w:r>
      <w:hyperlink r:id="rId66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pre seba alebo iného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269a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Nekalé obchodné praktiky voči spotrebiteľovi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poruší práva spotrebiteľa konaním spočívajúcim v obchodných praktikách, ktoré sa podľa osobitného predpisu o ochrane spotrebiteľa považujú za každých okolností za nekalé,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hoci bol za taký čin v predchádzajúcich dvadsiatich štyroch mesiacoch odsúdený alebo z výkonu trestu odňatia slobody uloženého za taký čin prepustený,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hoci bol za obdobný čin v predchádzajúcich dvadsiatich štyroch mesiacoch postihnutý,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trestom odňatia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67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poruší práva spotrebiteľa tým, že dá na konanie spočívajúce v obchodných praktikách podľa </w:t>
      </w:r>
      <w:hyperlink r:id="rId67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pokyn, hoci predávajúci bol za obdobné konanie v predchádzajúcich dvadsiatich štyroch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alebo odseku 2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Tretí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mene a trestné činy daňové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Falšovanie, pozmeňovanie a neoprávnená výroba peňazí a cenných papierov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sebe alebo inému zadováži falšované, pozmenené alebo neoprávnene vyrobené peniaze alebo cenné papiere alebo kto také peniaze alebo cenné papiere prechováva,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falšuje, pozmení alebo neoprávnene vyrobí peniaze alebo cenné papiere alebo kto falšuje, pozmení alebo neoprávnene vyrobí peniaze alebo cenné papiere v úmysle dať ich ako pravé alebo ako peniaze alebo cenné papiere vyššej hodnoty, alebo kto falšované, pozmenené alebo neoprávnene vyrobené peniaze alebo cenné papiere dá ako pravé, potrestá sa odňatím slobody na sedem rokov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páchateľ potrestá, ak spácha čin uvedený v </w:t>
      </w:r>
      <w:hyperlink r:id="rId67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7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dvadsať rokov sa páchateľ potrestá, ak spácha čin uvedený v </w:t>
      </w:r>
      <w:hyperlink r:id="rId67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75"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Uvádzanie falšovaných, pozmenených a neoprávnene vyrobených peňazí a cenných papierov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dovezie, vyvezie, prepraví, prijme alebo získa falšované, pozmenené a neoprávnene vyrobené peniaze a cenné papiere s cieľom uviesť ich do obehu, potrestá sa odňatím slobody na sedem rokov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falšované alebo pozmenené, alebo neoprávnene vyrobené peniaze, ktorými mu bolo platené ako pravými, dá do obehu ako pravé,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w:t>
      </w:r>
      <w:hyperlink r:id="rId676"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sa potrestá, kto použije falšované alebo pozmenené, alebo neoprávnene vyrobené cenné papiere ako pravé.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Výroba a držba falšovateľského náčinia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vyrobí, sebe alebo inému zadováži alebo prechováva nástroj alebo iný predmet, alebo počítačový program určený na falšovanie alebo pozmeňovanie peňazí alebo ich ochranných prvkov, cenných papierov, verejných listín, úradných pečatí a úradných uzáverov alebo znakov,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neoprávnene s použitím zariadenia alebo materiálu určeného na výrobu peňazí vyrobí, prijme, získa alebo prechováva hologramy, vodoznaky alebo iné ochranné prvky peňazí, ktoré slúžia na ochranu pred ich falšovaním.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odseku 1 alebo 2 pri výkone svojho povolania.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Ohrozovanie obehu peňazí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bez zákonného dôvodu odmieta tuzemské peniaze alebo poškodzuje tuzemské peniaze, potrestá sa odňatím slobody až na šesť mesiacov.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Falšovanie, pozmeňovanie a nedovolená výroba kolkových známok, poštových cenín, nálepiek a poštových pečiatok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falšuje, pozmení alebo neoprávnene vyrobí kolkové známky, tuzemské alebo cudzozemské poštové ceniny vrátane cenín stiahnutých z obehu, poštové nálepky alebo poštové pečiatky v úmysle spôsobiť inému škodu alebo zadovážiť sebe alebo inému neoprávnený prospech, alebo kto také známky, ceniny, nálepky alebo pečiatky uvádza do obehu alebo ich použije ako pravé,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67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a získa ním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osem rokov sa páchateľ potrestá, ak spácha čin uvedený v </w:t>
      </w:r>
      <w:hyperlink r:id="rId67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prospech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Falšovanie a pozmeňovanie kontrolných technických opatrení na označenie tovaru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falšuje alebo pozmení kontrolné známky, kontrolné pásky alebo iné kontrolné technické opatrenia na označenie tovaru na daňové účely alebo na iné účely ustanovené všeobecne záväzným právnym predpisom v úmysle spôsobiť inému škodu alebo zadovážiť sebe alebo inému neoprávnený prospech alebo kto také kontrolné známky uvádza do obehu alebo ich použije ako pravé, alebo ich prechováva,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67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osem rokov sa páchateľ potrestá, ak spácha čin uvedený v </w:t>
      </w:r>
      <w:hyperlink r:id="rId68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prospech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Skrátenie dane a poistného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malom rozsahu skráti daň, poistné na sociálne poistenie, verejné zdravotné poistenie alebo príspevok na starobné dôchodkové sporenie,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68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za taký čin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na uľahčenie spáchania takého činu poruší úradný uzáver,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68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w:t>
      </w:r>
      <w:hyperlink r:id="rId68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Neodvedenie dane a poistného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malom rozsahu zadrží a neodvedie určenému príjemcovi splatnú daň, poistné na sociálne poistenie, verejné zdravotné poistenie alebo príspevok na starobné dôchodkové sporenie, ktoré zrazí alebo vyberie podľa zákona, v úmysle zadovážiť sebe alebo inému neoprávnený prospech, potrestá sa odňatím slobody na jeden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68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činom uvedeným v </w:t>
      </w:r>
      <w:hyperlink r:id="rId68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spôsobí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w:t>
      </w:r>
      <w:hyperlink r:id="rId68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277a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Daňový podvod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vo väčšom rozsahu uplatní nárok na vrátenie dane z pridanej hodnoty alebo spotrebnej dane v úmysle zadovážiť sebe alebo inému neoprávnený prospech, potrestá sa odňatím slobody na jeden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desať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za taký čin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značnom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veľkom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Nezaplatenie dane a poistného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vo väčšom rozsahu nezaplatí splatnú daň, poistné na sociálne poistenie, verejné zdravotné poistenie alebo príspevok na starobné dôchodkové sporenie,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68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8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278a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Marenie výkonu správy daní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marí výkon správy daní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dokladoch predkladaných pri správe daní uvedie nepravdivé alebo hrubo skresľujúce údaje, alebo zatají povinné údaje o skutočnostiach rozhodujúcich pre správne určenie dane,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pozmení, znehodnotí alebo zničí doklady rozhodujúce pre správne určenie dane,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nesplní zákonom uloženú mu oznamovaciu povinnosť,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nesplní povinnosť uloženú mu zákonom pri daňovej kontrole,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hoci bol za obdobný čin v predchádzajúcich dvanástich mesiacoch postihnutý,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279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Porušenie predpisov o štátnych technických opatreniach na označenie tovaru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 kontrolnými známkami, kontrolnými páskami alebo inými kontrolnými technickými opatreniami na označenie tovaru na daňové účely alebo na iné účely ustanovené zákonom nakladá v rozpore so všeobecne záväzným právnym predpisom v úmysle spôsobiť inému škodu alebo zadovážiť sebe alebo inému neoprávnený prospech alebo kto v rozpore so všeobecne záväzným právnym predpisom dovezie, vyvezie, prepraví, dá prepraviť, uvádza do obehu alebo prechováva tovar bez kontrolných známok, kontrolných pások alebo bez iných kontrolných technických opatrení na jeho označenie na daňové účely alebo na iné účely ustanovené zákonom,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68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9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Spoločné ustanovenie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Ochrana podľa tohto dielu sa popri platných peniazoch poskytuje aj neplatným peniazom počas obdobia určeného na ich výmenu, peniazom v čase spáchania trestného činu nevydaným, ale určeným na vydanie do obehu, ako aj cudzozemským peniazom vrátane meny euro a cudzozemským cenným papierom vrátane cudzozemských cenných papierov hromadne vydaných, ktoré znejú na majiteľa alebo sú rubopisom prevoditeľné.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Štvrtý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priemyselným právam a proti autorskému právu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práv k ochrannej známke, označeniu pôvodu výrobku a obchodnému menu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uvedie do obehu tovar alebo poskytne služby neoprávnene označené označením zhodným alebo zameniteľnými s ochrannou známkou, ku ktorej právo používať ju patrí inému,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69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na dosiahnutie hospodárskeho prospechu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uvedie do obehu tovar neoprávnene označený označením zhodným alebo zameniteľným so zapísaným označením pôvodu výrobku a zemepisným označením výrobku, ku ktorému právo používať ho patrí inému,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neoprávnene použije označenie zhodné alebo zameniteľné s obchodným menom alebo názvom právnickej osoby alebo fyzickej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69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9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w:t>
      </w:r>
      <w:hyperlink r:id="rId69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695"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priemyselných práv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zasiahne do práv k patentu, úžitkovému vzoru, dizajnu, topografii polovodičového výrobku alebo k uznaným odrodám rastlín, alebo k plemenám zvierat,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69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69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autorského práva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zasiahne do zákonom chránených práv k dielu, umeleckému výkonu, zvukovému záznamu alebo zvukovo-obrazovému záznamu, rozhlasovému vysielaniu alebo televíznemu vysielaniu alebo databáze,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69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prostredníctvom počítačového systému.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69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w:t>
      </w:r>
      <w:hyperlink r:id="rId70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ŠIESTA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VŠEOBECNE NEBEZPEČNÉ A PROTI ŽIVOTNÉMU PROSTREDIU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všeobecne nebezpečné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Všeobecné ohrozenie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úmyselne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vydá ľudí do nebezpečenstva smrti alebo ťažkej ujmy na zdraví alebo cudzí majetok do nebezpečenstva škody veľkého rozsahu tým, že spôsobí požiar alebo povodeň, alebo poruchu, či haváriu prostriedku hromadnej prepravy, alebo škodlivý účinok výbušnín, plynu, elektriny, rádioaktivity alebo iných podobne nebezpečných látok alebo síl, alebo sa dopustí iného </w:t>
      </w:r>
      <w:r w:rsidRPr="003261B2">
        <w:rPr>
          <w:rFonts w:ascii="Times New Roman" w:hAnsi="Times New Roman" w:cs="Times New Roman"/>
          <w:sz w:val="18"/>
          <w:szCs w:val="18"/>
        </w:rPr>
        <w:lastRenderedPageBreak/>
        <w:t xml:space="preserve">podobného nebezpečného konania (všeobecné nebezpečenstvo),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všeobecné nebezpečenstvo zvýši alebo sťaží jeho odvrátenie alebo zmiernenie,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desať rokov až pätnásť rokov sa páchateľ potrestá, ak spácha čin uvedený v </w:t>
      </w:r>
      <w:hyperlink r:id="rId70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preto, aby inému zmaril alebo sťažil uplatnenie jeho základných práv a slobôd.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pätnásť rokov až dvadsať rokov sa páchateľ potrestá, ak spácha čin uvedený v </w:t>
      </w:r>
      <w:hyperlink r:id="rId70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dvadsať rokov až dvadsaťpäť rokov alebo trestom odňatia slobody na doživotie sa páchateľ potrestá, ak spácha čin uvedený v </w:t>
      </w:r>
      <w:hyperlink r:id="rId70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 nedbanlivosti spôsobí alebo zvýši všeobecné nebezpečenstvo, alebo sťaží jeho odvrátenie alebo zmiernenie,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70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päť rokov sa páchateľ potrestá, ak spácha čin uvedený v </w:t>
      </w:r>
      <w:hyperlink r:id="rId70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desať rokov sa páchateľ potrestá, ak spácha čin uvedený v </w:t>
      </w:r>
      <w:hyperlink r:id="rId70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Poškodzovanie a ohrozovanie prevádzky všeobecne prospešného zariadenia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úmyselne ohrozí prevádzku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verejného telekomunikačného zariadenia, verejnej poštovej siete alebo prostriedku hromadnej prepravy alebo odstráni, alebo urobí neupotrebiteľnou zvislú dopravnú značku </w:t>
      </w:r>
      <w:proofErr w:type="spellStart"/>
      <w:r w:rsidRPr="003261B2">
        <w:rPr>
          <w:rFonts w:ascii="Times New Roman" w:hAnsi="Times New Roman" w:cs="Times New Roman"/>
          <w:sz w:val="18"/>
          <w:szCs w:val="18"/>
        </w:rPr>
        <w:t>zákazovú</w:t>
      </w:r>
      <w:proofErr w:type="spellEnd"/>
      <w:r w:rsidRPr="003261B2">
        <w:rPr>
          <w:rFonts w:ascii="Times New Roman" w:hAnsi="Times New Roman" w:cs="Times New Roman"/>
          <w:sz w:val="18"/>
          <w:szCs w:val="18"/>
        </w:rPr>
        <w:t xml:space="preserve"> alebo príkazovú,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ochranného zariadenia proti úniku znečisťujúcich látok,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energetického zariadenia alebo verejného vodovodu, alebo verejnej kanalizácie,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verejného ochranného zariadenia proti požiaru, povodni alebo inej mimoriadnej udalosti,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podmorského kábla alebo podmorského potrubia,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obranného alebo ochranného zariadenia proti leteckým a iným podobným útokom alebo ich následkom,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stavieb a zariadení slúžiacich lesnému hospodárstvu,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podobného všeobecne prospešného zariadenia,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osem rokov sa páchateľ potrestá, ak spácha čin uvedený v </w:t>
      </w:r>
      <w:hyperlink r:id="rId70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poruchu prevádzky všeobecne prospešného zariadenia,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úmyselne zničí alebo urobí neupotrebiteľnou zreteľne označenú značku bodu astronomicko-geodetickej siete alebo základného nivelačného bodu, alebo oporného gravimetrického bodu,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z nedbanlivosti ohrozí prevádzku všeobecne prospešného zariadenia podľa </w:t>
      </w:r>
      <w:hyperlink r:id="rId708" w:history="1">
        <w:r w:rsidRPr="003261B2">
          <w:rPr>
            <w:rFonts w:ascii="Times New Roman" w:hAnsi="Times New Roman" w:cs="Times New Roman"/>
            <w:sz w:val="18"/>
            <w:szCs w:val="18"/>
          </w:rPr>
          <w:t>§ 286</w:t>
        </w:r>
      </w:hyperlink>
      <w:r w:rsidRPr="003261B2">
        <w:rPr>
          <w:rFonts w:ascii="Times New Roman" w:hAnsi="Times New Roman" w:cs="Times New Roman"/>
          <w:sz w:val="18"/>
          <w:szCs w:val="18"/>
        </w:rPr>
        <w:t xml:space="preserve"> s výnimkou zvislej dopravnej značky </w:t>
      </w:r>
      <w:proofErr w:type="spellStart"/>
      <w:r w:rsidRPr="003261B2">
        <w:rPr>
          <w:rFonts w:ascii="Times New Roman" w:hAnsi="Times New Roman" w:cs="Times New Roman"/>
          <w:sz w:val="18"/>
          <w:szCs w:val="18"/>
        </w:rPr>
        <w:t>zákazovej</w:t>
      </w:r>
      <w:proofErr w:type="spellEnd"/>
      <w:r w:rsidRPr="003261B2">
        <w:rPr>
          <w:rFonts w:ascii="Times New Roman" w:hAnsi="Times New Roman" w:cs="Times New Roman"/>
          <w:sz w:val="18"/>
          <w:szCs w:val="18"/>
        </w:rPr>
        <w:t xml:space="preserve"> alebo príkazovej, potrestá sa odňatím slobody až na šesť mesiacov.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289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Ohrozenie pod vplyvom návykovej látky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vykonáva v stave vylučujúcom spôsobilosť, ktorý si privodil vplyvom návykovej látky, zamestnanie alebo inú činnosť, pri ktorých by mohol ohroziť život alebo zdravie ľudí alebo spôsobiť značnú škodu na majetku,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70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sa pri výkone zamestnania alebo inej činnosti uvedenej v </w:t>
      </w:r>
      <w:hyperlink r:id="rId71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odmietne podrobiť vyšetreniu na zistenie návykovej látky, ktoré sa vykonáva dychovou skúškou alebo orientačným testovacím prístrojom, alebo sa odmietne podrobiť lekárskemu vyšetreniu odberom a vyšetrením krvi alebo iného biologického materiálu, či nie je ovplyvnený návykovou látkou, hoci by to pri vyšetrení nebolo spojené s nebezpečenstvom pre jeho zdravie.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Kto vykonáva v stave vylučujúcom spôsobilosť, ktorý si privodil vplyvom návykovej látky, zamestnanie alebo inú činnosť, pri ktorých by mohol ohroziť život alebo zdravie ľudí alebo spôsobiť značnú škodu na majetku,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hoci bol za taký čin alebo za čin uvedený v </w:t>
      </w:r>
      <w:hyperlink r:id="rId711"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v predchádzajúcich dvadsiatich štyroch mesiacoch odsúdený alebo z výkonu trestu odňatia slobody uloženého za taký čin alebo za čin uvedený v </w:t>
      </w:r>
      <w:hyperlink r:id="rId712"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prepustený,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hoci bol za obdobný čin spáchaný pod vplyvom návykovej látky alebo za čin uvedený v </w:t>
      </w:r>
      <w:hyperlink r:id="rId713"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v predchádzajúcich dvadsiatich štyroch mesiacoch postihnutý,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spôsobil čo aj z nedbanlivosti inému ublíženie na zdraví alebo väčšiu škodu na cudzom majetku,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 roky až päť rokov sa páchateľ potrestá, ak vykonáva v stave vylučujúcom spôsobilosť, ktorý si privodil vplyvom návykovej látky, konanie, pri ktorom by mohol ohroziť život alebo zdravie ľudí alebo spôsobiť značnú škodu na majetku pri výkone zamestnania alebo inej činnosti, pri ktorých je vplyv návykovej látky obzvlášť nebezpečný, najmä ak vedie prostriedok hromadnej prepravy.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povinnosti pri hrozivej tiesni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zmarí alebo sťaží odvrátenie alebo zmiernenie hrozivej tiesne, ktorá priamo postihuje skupinu osôb, tým, že bez závažného dôvodu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odoprie pomoc, ktorá je mu podľa zákona uložená alebo na ktorú sa zaviazal,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zmarí poskytnutie takej pomoci inou osobou,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71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napriek tomu, že hrozivú tieseň sám zavinil.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71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290a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povinností za krízovej situácie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za krízovej situácie odoprie vykonať alebo úmyselne nevykoná povinnosť uloženú orgánmi verejnej moci na obranu štátu a zachovanie jeho bezpečnosti, na ochranu života a zdravia osôb, na ochranu majetku, na dodržiavanie základných práv a slobôd, na odvrátenie ohrozenia alebo na obnovu narušeného hospodárstva, najmä riadneho fungovania zásobovania, dopravy a verejných služieb v obciach a na riadne fungovanie ústavných orgánov,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päť rokov sa páchateľ potrestá, ak spácha čin uvedený v </w:t>
      </w:r>
      <w:hyperlink r:id="rId71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290b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Vyhýbanie sa výkonu povinností za krízovej situácie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za krízovej situácie v úmysle vyhnúť sa povinnosti uloženej orgánmi verejnej moci na obranu štátu a zachovanie jeho bezpečnosti, na ochranu života a zdravia osôb, na ochranu majetku, na dodržiavanie základných práv a slobôd, na odvrátenie ohrozenia alebo na obnovu narušeného hospodárstva, najmä riadneho fungovania zásobovania, dopravy a verejných služieb v obciach a na riadne fungovanie ústavných orgánov sa poškodí na zdraví, predstiera chorobu, falšuje listinu, zneužije návykovú látku alebo použije iný úskok,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päť rokov sa páchateľ potrestá, ak spácha čin uvedený v </w:t>
      </w:r>
      <w:hyperlink r:id="rId71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Ohrozenie bezpečnosti vzdušného dopravného prostriedku a lode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na palube vzdušného dopravného prostriedku alebo lode s úmyslom získať alebo vykonávať kontrolu nad takým prostriedkom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použije proti inému násilie alebo hrozbu bezprostredného násilia,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vyhráža sa inému usmrtením, ublížením na zdraví alebo spôsobením škody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zneužije bezbrannosť iného,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desať rokov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pätnásť rokov až dvadsať rokov sa páchateľ potrestá, ak spácha čin uvedený v </w:t>
      </w:r>
      <w:hyperlink r:id="rId71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dvadsať rokov až dvadsaťpäť rokov alebo trestom odňatia slobody na doživotie sa páchateľ potrestá, ak spácha čin uvedený v </w:t>
      </w:r>
      <w:hyperlink r:id="rId71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oznámi nepravdivú informáciu, ktorá môže ohroziť bezpečnosť alebo prevádzku vzdušného dopravného prostriedku za letu alebo lode za plavby,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Zavlečenie vzdušného dopravného prostriedku do cudziny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na účel zavlečenia vzdušného dopravného prostriedku do cudziny takého prostriedku zmocní alebo neoprávnene použije taký prostriedok, ktorý mu bol zverený, potrestá sa odňatím slobody na sedem rokov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pätnásť rokov až dvadsaťpäť rokov alebo trestom odňatia slobody na doživotie sa páchateľ potrestá, ak spôsobí činom uvedeným v </w:t>
      </w:r>
      <w:hyperlink r:id="rId72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Nedovolené ozbrojovanie a obchodovanie so zbraňami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sebe alebo inému vyrobí, dovezie, vyvezie, prevezie, prepraví, zadováži alebo drží strelivo bez povolenia, alebo takú činnosť sprostredkuje,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sebe alebo inému vyrobí, dovezie, vyvezie, prepraví, zadováži alebo drží strelnú zbraň, jej súčasť alebo komponent bez povolenia alebo bez označenia zbrane určeného na jej identifikáciu podľa medzinárodnej zmluvy, ktorou je Slovenská republika viazaná, alebo takú činnosť sprostredkuje,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w:t>
      </w:r>
      <w:hyperlink r:id="rId721"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sa páchateľ potrestá, ak na strelnej zbrani sfalšuje, nedovolene zahľadí, odstráni alebo inak pozmení označenie určené na jej identifikáciu a sledovanie podľa medzinárodnej zmluvy, ktorou je Slovenská republika viazaná.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desať rokov sa páchateľ potrestá, ak spácha čin uvedený v </w:t>
      </w:r>
      <w:hyperlink r:id="rId72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72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724"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osem rokov až pätnásť rokov sa páchateľ potrestá, ak spácha čin uvedený v </w:t>
      </w:r>
      <w:hyperlink r:id="rId72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726"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727"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veľkom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bez povolenia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vyrobí, dovezie, vyvezie, prevezie, prepraví, zadováži alebo prechováva sebe alebo inému hromadne účinnú zbraň alebo jej súčasť, alebo komponent,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hromadí strelné zbrane, hromadne účinné zbrane, strelivo alebo výbušniny,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niektorú z činností uvedených v písmene a) alebo b) sprostredkuje,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72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páchateľ potrestá,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protipechotnú mínu sebe alebo inému vyvíja, vyrobí, dovezie, vyvezie, prevezie, prepraví, zadováži, drží, skladuje alebo použije,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projektuje stavbu alebo používa prevádzku na výrobu chemických zbraní alebo biologických zbraní.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desať rokov sa páchateľ potrestá, ak spácha čin uvedený v </w:t>
      </w:r>
      <w:hyperlink r:id="rId72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730"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spácha čin uvedený v </w:t>
      </w:r>
      <w:hyperlink r:id="rId73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732"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pätnásť rokov až dvadsať rokov sa páchateľ potrestá, ak spácha čin uvedený v </w:t>
      </w:r>
      <w:hyperlink r:id="rId73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734"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veľkom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Založenie, zosnovanie a podporovanie zločineckej skupiny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založí alebo zosnuje zločineckú skupinu, je jej členom, je pre ňu činný alebo ju podporuje, potrestá sa odňatím slobody na päť rokov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Založenie, zosnovanie a podporovanie teroristickej skupiny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založí alebo zosnuje teroristickú skupinu, je jej členom, je pre ňu činný alebo ju podporuje, potrestá sa odňatím slobody na desať rokov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Nedovolená výroba a držanie jadrových materiálov, rádioaktívnych látok, vysoko rizikových chemických látok a vysoko rizikových biologických agensov a toxínov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čo aj z nedbanlivosti, bez povolenia vyrobí, dovezie, vyvezie, prevezie, kúpi, predá, ponúka, vymení, upraví, použije, dá na prepravu, uloží, odstráni alebo inak sebe alebo inému zadováži alebo prechováva jadrový alebo iný rádioaktívny materiál alebo vysokorizikovú chemickú látku, alebo vysoko rizikový biologický agens alebo toxín, alebo veci určené na ich výrobu, potrestá sa odňatím slobody na jeden rok až šesť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desať rokov sa páchateľ potrestá, ak spácha čin uvedený v </w:t>
      </w:r>
      <w:hyperlink r:id="rId73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dvadsať rokov sa páchateľ potrestá, ak spácha čin uvedený v </w:t>
      </w:r>
      <w:hyperlink r:id="rId73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získa ním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dvadsať rokov až dvadsaťpäť rokov alebo trestom odňatia slobody na doživotie sa páchateľ potrestá, ak spácha čin uvedený v </w:t>
      </w:r>
      <w:hyperlink r:id="rId73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získa ním prospech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vyrobí, sebe alebo inému zadováži alebo prechováva predmet určený na nedovolenú výrobu jadrovej alebo inej rádioaktívnej látky, alebo vysokorizikovej chemickej látky, alebo vysoko rizikového biologického agensu a toxínu, potrestá sa odňatím slobody na jeden rok až šesť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73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pre seba alebo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73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pre seba alebo iného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spácha čin uvedený v </w:t>
      </w:r>
      <w:hyperlink r:id="rId74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pre seba alebo iného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299a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Neoprávnené uskutočňovanie stavby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bez stavebného povolenia alebo v rozpore s ním postaví stavbu alebo jej časť, pričom nejde o jednoduchú stavbu alebo drobnú stavbu podľa stavebných predpisov, a spôsobí tým vážnu ujmu na právach alebo oprávnených záujmoch vlastníka pozemku alebo viacerých osôb,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päť rokov sa páchateľ potrestá, ak spácha čin uvedený v </w:t>
      </w:r>
      <w:hyperlink r:id="rId74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hoci bol za taký alebo obdobný čin v predchádzajúcich dvadsiatich štyroch mesiacoch odsúdený alebo v predchádzajúcich dvadsiatich štyroch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životnému prostrediu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Ohrozenie a poškodenie životného prostredia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úmyselne vydá životné prostredie do nebezpečenstva vzniku malej škody tým, že poruší všeobecne záväzné právne predpisy o ochrane životného prostredia alebo o ochrane prírodných zdrojov vrátane prírodných liečivých zdrojov a prírodných zdrojov minerálnych stolových vôd a hospodárení s nimi,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poruší všeobecne záväzné právne predpisy o ochrane životného prostredia alebo o ochrane prírodných zdrojov vrátane prírodných liečivých zdrojov a prírodných zdrojov minerálnych stolových vôd a hospodárení s nimi a tým vydá iného do nebezpečenstva ťažkej ujmy na zdraví alebo smrti,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odseku 2 sa páchateľ potrestá, ak v chránenom území neoprávnene postaví stavbu.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Rovnako ako v </w:t>
      </w:r>
      <w:hyperlink r:id="rId742"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sa páchateľ potrestá, ak spácha čin uvedený v </w:t>
      </w:r>
      <w:hyperlink r:id="rId74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chránenom území vrátane ochranného pásma prírodných liečivých zdrojov a prírodných zdrojov minerálnych stolových vôd.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tri roky až osem rokov sa páchateľ potrestá, ak spácha čin uvedený v </w:t>
      </w:r>
      <w:hyperlink r:id="rId74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745"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a spôsobí ním na životnom prostredí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Odňatím slobody na štyri roky až desať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(1) Kto z nedbanlivosti vydá životné prostredie do nebezpečenstva vzniku väčšej škody tým, že poruší všeobecne záväzné právne predpisy o ochrane životného prostredia alebo o ochrane prírodných zdrojov vrátane prírodných liečivých zdrojov a prírodných zdrojov minerálnych stolových vôd a hospodárení s nimi,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z nedbanlivosti poruší všeobecne záväzné právne predpisy o ochrane životného prostredia alebo o ochrane prírodných zdrojov vrátane prírodných liečivých zdrojov a prírodných zdrojov minerálnych stolových vôd a hospodárení s nimi a tým vydá iného do nebezpečenstva ťažkej ujmy na zdraví alebo smrti,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odseku 2 sa páchateľ potrestá, ak spácha čin uvedený v odseku 1 v chránenom území vrátane ochranného pásma prírodných liečivých zdrojov a prírodných zdrojov minerálnych stolových vôd.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jeden rok až päť rokov sa páchateľ potrestá, ak spácha čin uvedený v odseku 1 alebo odseku 2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tri roky až osem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Neoprávnené nakladanie s odpadmi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čo aj z nedbanlivosti, nakladá s odpadmi v malom rozsahu v rozpore so všeobecne záväznými právnymi predpismi,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vydá životné prostredie do nebezpečenstva vzniku väčšej škody,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vydá takýmto činom iného do nebezpečenstva ťažkej ujmy na zdraví alebo smrti.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74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302a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Neoprávnené vypúšťanie znečisťujúcich látok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rozpore so všeobecne záväznými právnymi predpismi alebo medzinárodnou zmluvou čo aj z nedbanlivosti vypustí, alebo napriek tomu, že mu taká povinnosť vyplýva z jeho zamestnania, povolania, postavenia alebo funkcie, nezabráni vypusteniu ropnej látky, škodlivej kvapalnej látky alebo inej znečisťujúcej látky z námornej lode alebo námorného rekreačného plavidla,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tak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opakovane,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74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značného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hoci už bol za taký čin v predchádzajúcich dvadsiatich štyroch mesiacoch odsúdený alebo bol za obdobný čin v predchádzajúcich dvadsiatich štyroch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74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ochrany vôd a ovzdušia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koná v rozpore so všeobecne záväznými právnymi predpismi na ochranu vôd a ovzdušia a spôsobí zhoršenie kvality povrchových vôd alebo podzemných vôd, alebo ovzdušia tak,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vydá iného do nebezpečenstva ťažkej ujmy na zdraví alebo smrti,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spôsobí nebezpečenstvo vzniku značnej škody,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činom uvedeným v odseku 1 spôsobí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 nedbanlivosti koná v rozpore so všeobecne záväznými právnymi predpismi na ochranu vôd alebo ovzdušia a spôsobí havarijné zhoršenie kvality povrchových vôd alebo podzemných vôd, alebo ovzdušia tak,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vydá iného do nebezpečenstva ťažkej ujmy na zdraví alebo smrti,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spôsobí nebezpečenstvo vzniku značnej škody,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činom uvedeným v odseku 1 spôsobí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304a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Neoprávnená výroba a nakladanie s látkami poškodzujúcimi ozónovú vrstvu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čo aj z nedbanlivosti, v rozpore so všeobecne záväznými právnymi predpismi vyrobí, dovezie, vyvezie, uvedie do obehu alebo inak neoprávnene použije látku poškodzujúcu ozónovú vrstvu,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ochrany rastlín a živočíchov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čo aj z nedbanlivosti, v rozpore so všeobecne záväznými právnymi predpismi na ochranu prírody a krajiny alebo so všeobecne záväznými právnymi predpismi na ochranu exemplárov reguláciou obchodu s nimi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poškodí, zničí, vytrhne, vykope alebo nazbiera chránenú rastlinu alebo poškodí, alebo zničí jej biotop,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usmrtí, zraní, chytí alebo premiestni chráneného živočícha alebo poškodí, alebo zničí jeho biotop a obydlie,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poškodí alebo zničí prírodný biotop,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ohrozí chránený živočíšny druh alebo rastlinný druh,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v rozpore so všeobecne záväznými predpismi na ochranu prírody a krajiny alebo so všeobecne záväznými predpismi na úseku lesného hospodárstva neoprávnene jazdí motorovým vozidlom, motorovou trojkolkou, motorovou </w:t>
      </w:r>
      <w:proofErr w:type="spellStart"/>
      <w:r w:rsidRPr="003261B2">
        <w:rPr>
          <w:rFonts w:ascii="Times New Roman" w:hAnsi="Times New Roman" w:cs="Times New Roman"/>
          <w:sz w:val="18"/>
          <w:szCs w:val="18"/>
        </w:rPr>
        <w:t>štvorkolkou</w:t>
      </w:r>
      <w:proofErr w:type="spellEnd"/>
      <w:r w:rsidRPr="003261B2">
        <w:rPr>
          <w:rFonts w:ascii="Times New Roman" w:hAnsi="Times New Roman" w:cs="Times New Roman"/>
          <w:sz w:val="18"/>
          <w:szCs w:val="18"/>
        </w:rPr>
        <w:t xml:space="preserve">, motocyklom alebo skútrom na lesnom alebo poľnohospodárskom pozemku,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Kto, čo aj z nedbanlivosti, v rozpore so všeobecne záväznými právnymi predpismi na ochranu prírody a krajiny alebo so všeobecne záväznými právnymi predpismi na ochranu exemplárov reguláciou obchodu s nimi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získa pre seba alebo obstará pre iného chráneného živočícha alebo chránenú rastlinu, alebo exemplár,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drží, pestuje, chová, spracúva, dováža alebo vyváža chránené rastliny alebo chránené živočíchy, alebo exempláre alebo s nimi obchoduje, alebo ich inak scudzí,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zámerne odníme, falšuje, pozmení alebo inak neoprávnene použije nezameniteľné označenie chránených živočíchov alebo exemplárov,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jeden rok až päť rokov sa páchateľ potrestá, ak spácha čin uvedený v </w:t>
      </w:r>
      <w:hyperlink r:id="rId74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750"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751"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 úmysle získať pre seba alebo iného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hoci bol za taký čin v predchádzajúcich dvadsiatich štyroch mesiacoch odsúdený alebo bol za obdobný čin v predchádzajúcich dvadsiatich štyroch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tri roky až osem rokov sa páchateľ potrestá, ak spácha čin uvedený v </w:t>
      </w:r>
      <w:hyperlink r:id="rId75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hyperlink r:id="rId75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alebo </w:t>
      </w:r>
      <w:hyperlink r:id="rId754" w:history="1">
        <w:r w:rsidRPr="003261B2">
          <w:rPr>
            <w:rFonts w:ascii="Times New Roman" w:hAnsi="Times New Roman" w:cs="Times New Roman"/>
            <w:sz w:val="18"/>
            <w:szCs w:val="18"/>
          </w:rPr>
          <w:t>3</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veľkom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 úmysle zadovážiť sebe alebo inému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305a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Týranie zvierat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týra zviera, hoci bol za obdobný čin v predchádzajúcich dvanástich mesiacoch postihnutý alebo za taký čin v predchádzajúcich dvadsiatich štyroch mesiacoch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týra zviera zvlášť krutým a surovým spôsobom,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utýra zviera,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viacerých zvieratách,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alebo na mieste prístupnom verejnosti,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zvierati osobitne chránenom zákonom alebo na zvierati používanom na liečebné, športové alebo rekreačné účely,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305aa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Usmrtenie spoločenského zvieraťa bez primeraného dôvodu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bez primeraného dôvodu ustanoveného osobitným predpisom usmrtí spoločenské zviera alebo z usmrteného spoločenského zvieraťa vyrába produkt živočíšneho pôvodu alebo živočíšny vedľajší produkt, obchoduje s ním alebo ho inak scudzí,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viacerých zvieratách,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alebo na mieste prístupnom verejnosti,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hoci bol za taký čin v predchádzajúcich dvadsiatich štyroch mesiacoch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305b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Zanedbanie starostlivosti o zviera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 nedbanlivosti spôsobí smrť alebo trvalé následky na zdraví zvieraťa, ktoré vlastní alebo o ktoré je povinný sa starať tým, že zanedbá potrebnú starostlivosť o toto zviera, hoci bol za obdobný čin v predchádzajúci dvadsiatich štyroch mesiacoch postihnutý,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bez ohľadu na to, či bol za obdobný čin v predchádzajúci dvadsiatich štyroch mesiacoch postihnutý,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viacerých zvieratách,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alebo na mieste prístupnom verejnosti,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zvierati osobitne chránenom zákonom,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305c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Organizovanie zápasov zvierat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organizuje zápas medzi zvieratami,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účel podľa písmena a) štve zviera proti zvieraťu, cvičí zviera na inom zvierati, chová, drží, obchoduje alebo inak nakladá so zvieratami alebo také konanie umožní,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sa zúčastní na organizovanom zápase zvierat,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verejne alebo na mieste prístupnom verejnosti,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zvierati osobitne chránenom zákonom,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 prítomnosti skupiny osôb mladších ako osemnásť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305d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Spoločné ustanovenie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Na účely § 305a až 305c sa zvieraťom rozumie pes, mačka, </w:t>
      </w:r>
      <w:proofErr w:type="spellStart"/>
      <w:r w:rsidRPr="003261B2">
        <w:rPr>
          <w:rFonts w:ascii="Times New Roman" w:hAnsi="Times New Roman" w:cs="Times New Roman"/>
          <w:sz w:val="18"/>
          <w:szCs w:val="18"/>
        </w:rPr>
        <w:t>koňovité</w:t>
      </w:r>
      <w:proofErr w:type="spellEnd"/>
      <w:r w:rsidRPr="003261B2">
        <w:rPr>
          <w:rFonts w:ascii="Times New Roman" w:hAnsi="Times New Roman" w:cs="Times New Roman"/>
          <w:sz w:val="18"/>
          <w:szCs w:val="18"/>
        </w:rPr>
        <w:t xml:space="preserve"> zviera, hospodárske zviera podľa osobitného predpisu a chránený živočích podľa osobitného predpisu držaný v zajatí.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Na účely § 305aa sa spoločenským zvieraťom rozumie pes, mačka alebo </w:t>
      </w:r>
      <w:proofErr w:type="spellStart"/>
      <w:r w:rsidRPr="003261B2">
        <w:rPr>
          <w:rFonts w:ascii="Times New Roman" w:hAnsi="Times New Roman" w:cs="Times New Roman"/>
          <w:sz w:val="18"/>
          <w:szCs w:val="18"/>
        </w:rPr>
        <w:t>fretka</w:t>
      </w:r>
      <w:proofErr w:type="spellEnd"/>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ochrany stromov a krov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rozpore so všeobecne záväznými právnymi predpismi na úseku lesného hospodárstva alebo všeobecne záväznými právnymi predpismi na ochranu prírody a krajiny vo väčšom rozsahu poškodí alebo zničí strom alebo ker, alebo ich vyrúbe,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75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značnom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hoci bol za taký čin v predchádzajúcich dvadsiatich štyroch mesiacoch odsúdený alebo bol za obdobný čin v predchádzajúcich dvadsiatich štyroch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75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Šírenie nákazlivej choroby zvierat a rastlín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čo aj z nedbanlivosti, spôsobí nebezpečenstvo zavlečenia alebo rozšírenia nákazlivej choroby domácich alebo hospodársky dôležitých zvierat,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75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rozšírenie takej choroby,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75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čo aj z nedbanlivosti, spôsobí nebezpečenstvo zavlečenia alebo rozšírenia nákazlivej choroby alebo škodcu úžitkových rastlín,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na tri roky sa páchateľ potrestá, ak spácha čin uvedený v </w:t>
      </w:r>
      <w:hyperlink r:id="rId75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rozšírenie takej choroby alebo škodcu,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76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309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Únik organizmov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rozpore so všeobecne záväznými právnymi predpismi o používaní genetických technológií spôsobí únik geneticky modifikovaných organizmov z uzavretých priestorov alebo spôsobí zavedenie geneticky modifikovaných </w:t>
      </w:r>
      <w:r w:rsidRPr="003261B2">
        <w:rPr>
          <w:rFonts w:ascii="Times New Roman" w:hAnsi="Times New Roman" w:cs="Times New Roman"/>
          <w:sz w:val="18"/>
          <w:szCs w:val="18"/>
        </w:rPr>
        <w:lastRenderedPageBreak/>
        <w:t xml:space="preserve">organizmov do životného prostredia, ktoré môžu ohroziť ľudí alebo životné prostredie,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76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76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poškodenie životného prostredia v značnom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dvadsať rokov sa páchateľ potrestá, ak spácha čin uvedený v </w:t>
      </w:r>
      <w:hyperlink r:id="rId76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Pytliactvo</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zasiahne do výkonu práva poľovníctva alebo do výkonu rybárskeho práva tým, že bez povolenia loví zver alebo ryby alebo loví zver alebo ryby v čase ich ochrany alebo zakázaným spôsobom, alebo kto ukryje, prechováva, alebo na seba alebo na iného prevedie zver alebo ryby neoprávnene ulovené alebo nájdené,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76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hromadne účinným alebo zavrhnutiahodným spôsobom,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malom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osoba, ktorá má osobitne uloženú povinnosť chrániť životné prostredie.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76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za taký čin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 väčšom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w:t>
      </w:r>
      <w:hyperlink r:id="rId76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štyri roky až desať rokov sa páchateľ potrestá, ak spácha čin uvedený v </w:t>
      </w:r>
      <w:hyperlink r:id="rId76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SIEDMA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PROTI REPUBLIKE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základom republiky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Vlastizrada</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Občan Slovenskej republiky, ktorý v spojení s cudzou mocou alebo s cudzím činiteľom spácha trestný čin úkladov proti Slovenskej republike, teroru, záškodníctva alebo sabotáže, potrestá sa odňatím slobody na pätnásť rokov až dvadsaťpäť rokov alebo trestom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Úklady proti Slovenskej republike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násilím alebo hrozbou násilia pokúsi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zmeniť ústavné zriadenie, porušiť samostatnosť alebo zvrchovanosť Slovenskej republiky,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porušiť územnú celistvosť Slovenskej republiky,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desať rokov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pätnásť rokov až dvadsaťpäť rokov alebo trestom odňatia slobody na doživotie sa potrestá, kto spácha čin uvedený v </w:t>
      </w:r>
      <w:hyperlink r:id="rId76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verejný činiteľ,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Teror</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v úmysle poškodiť ústavné zriadenie Slovenskej republiky iného úmyselne usmrtí alebo sa o to pokúsi, potrestá sa odňatím slobody na dvadsať rokov až dvadsaťpäť rokov alebo trestom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zmocní rukojemníka a hrozí, že ho usmrtí alebo že mu spôsobí ujmu na zdraví alebo inú ujmu s cieľom vynútiť si splnenie podmienok poškodzujúcich ústavné zriadenie Slovenskej republiky, potrestá sa odňatím slobody na sedem rokov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dvanásť rokov až dvadsať rokov sa páchateľ potrestá, ak spácha čin uvedený v </w:t>
      </w:r>
      <w:hyperlink r:id="rId76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pätnásť rokov až dvadsaťpäť rokov alebo trestom odňatia slobody na doživotie sa páchateľ potrestá, ak spácha čin uvedený v </w:t>
      </w:r>
      <w:hyperlink r:id="rId77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Záškodníctvo</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poškodiť ústavné zriadenie alebo obranyschopnosť Slovenskej republiky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vydá skupinu osôb do nebezpečenstva smrti, ťažkej ujmy na zdraví alebo cudzí majetok do nebezpečenstva škody veľkého rozsahu tým, že spôsobí požiar, povodeň alebo poruchu, či haváriu prostriedku hromadnej prepravy, alebo škodlivý účinok výbušnín, plynu, elektriny, rádioaktivity alebo iných podobne nebezpečných látok alebo síl, alebo nebezpečenstvo zvýši, alebo sťaží jeho odvrátenie alebo zmiernenie,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dopustí sa iného podobného nebezpečného konania,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sedem rokov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dvanásť rokov až dvadsať rokov sa páchateľ potrestá, ak spácha čin uvedený v </w:t>
      </w:r>
      <w:hyperlink r:id="rId77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pätnásť rokov až dvadsaťpäť rokov alebo trestom odňatia slobody na doživotie sa páchateľ potrestá, ak spácha čin uvedený v </w:t>
      </w:r>
      <w:hyperlink r:id="rId77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alebo iný obzvlášť závažný následok,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dvadsať rokov až dvadsaťpäť rokov alebo trestom odňatia slobody na doživotie sa páchateľ potrestá, ak spácha čin uvedený v </w:t>
      </w:r>
      <w:hyperlink r:id="rId77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uvedenom v </w:t>
      </w:r>
      <w:hyperlink r:id="rId774" w:history="1">
        <w:r w:rsidRPr="003261B2">
          <w:rPr>
            <w:rFonts w:ascii="Times New Roman" w:hAnsi="Times New Roman" w:cs="Times New Roman"/>
            <w:sz w:val="18"/>
            <w:szCs w:val="18"/>
          </w:rPr>
          <w:t>§ 315 ods. 1</w:t>
        </w:r>
      </w:hyperlink>
      <w:r w:rsidRPr="003261B2">
        <w:rPr>
          <w:rFonts w:ascii="Times New Roman" w:hAnsi="Times New Roman" w:cs="Times New Roman"/>
          <w:sz w:val="18"/>
          <w:szCs w:val="18"/>
        </w:rPr>
        <w:t xml:space="preserve"> cudziu alebo vlastnú vec zničí, poškodí alebo urobí neupotrebiteľnou,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desať rokov až dvadsaťpäť rokov sa páchateľ potrestá, ak spácha čin uvedený v </w:t>
      </w:r>
      <w:hyperlink r:id="rId77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Sabotáž</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poškodiť ústavné zriadenie alebo obranyschopnosť Slovenskej republiky zneužije svoje zamestnanie, povolanie, postavenie alebo svoju funkciu alebo sa dopustí iného konania preto, aby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maril alebo sťažoval plnenie dôležitej úlohy štátneho orgánu, ozbrojených síl alebo ozbrojeného zboru, právnickej osoby,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spôsobil v činnosti takého orgánu alebo takej organizácie alebo inštitúcie poruchu alebo inú závažnú škodu,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desať rokov až pätnásť rokov sa páchateľ potrestá, ak spácha čin uvedený v </w:t>
      </w:r>
      <w:hyperlink r:id="rId77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väčšiu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pätnásť rokov až dvadsaťpäť rokov alebo trestom odňatia slobody na doživotie sa páchateľ potrestá, ak spácha čin uvedený v </w:t>
      </w:r>
      <w:hyperlink r:id="rId77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b) a spôsobí ním škodu veľkého rozsahu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bezpečnosti republiky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Vyzvedačstvo</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vyzvedá skutočnosť utajovanú na ochranu záujmov Slovenskej republiky alebo na ochranu záujmov iného štátu, medzinárodnej organizácie, nadnárodnej organizácie alebo združenia štátov, na ochranu záujmov ktorých sa Slovenská republika zaviazala, označenú podľa zákona stupňom utajenia Prísne tajné alebo Tajné, s cieľom vyzradiť ju cudzej moci alebo cudziemu činiteľovi, alebo kto s takým cieľom zbiera údaje obsahujúce takú utajovanú skutočnosť, alebo kto takú utajovanú skutočnosť cudzej moci úmyselne vyzradí,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osem rokov až pätnásť rokov sa páchateľ potrestá, ak spácha čin uvedený v </w:t>
      </w:r>
      <w:hyperlink r:id="rId77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organizácie, ktorej cieľom je vyzvedať utajované skutočnosti,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hoci mu bolo uchovávanie utajovanej skutočnosti osobitne uložené.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pätnásť rokov až dvadsaťpäť rokov alebo trestom odňatia slobody na doživotie sa páchateľ potrestá, ak spácha čin uvedený v </w:t>
      </w:r>
      <w:hyperlink r:id="rId77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Ohrozenie utajovanej skutočnosti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319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vyzvedá skutočnosť utajovanú na ochranu záujmov Slovenskej republiky alebo na ochranu záujmov iného štátu, medzinárodnej organizácie, nadnárodnej organizácie alebo združenia štátov, na ochranu záujmov ktorých sa Slovenská republika zaviazala, označenú podľa zákona stupňom utajenia Prísne tajné alebo Tajné, s cieľom vyzradiť ju nepovolanej osobe, alebo kto s takým cieľom zbiera údaje obsahujúce utajovanú skutočnosť, alebo kto takú utajovanú skutočnosť nepovolanej osobe úmyselne vyzradí,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utajovanú skutočnosť uvedenú v </w:t>
      </w:r>
      <w:hyperlink r:id="rId78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vyzvedá s úmyslom vyzradiť ju do cudziny alebo kto takú utajovanú skutočnosť úmyselne do cudziny vyzradí,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78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782"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hoci mu bolo uchovávanie utajovanej skutočnosti osobitne uložené,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z nedbanlivosti spôsobí vyzradenie skutočnosti utajovanej na ochranu záujmov Slovenskej republiky alebo na ochranu záujmov iného štátu, medzinárodnej organizácie, nadnárodnej organizácie alebo združenia štátov, na ochranu záujmov ktorých sa Slovenská republika zaviazala, označenú podľa zákona stupňom utajenie Prísne tajné alebo Tajné, nepovolanej osobe, alebo spôsobí stratu listiny alebo veci obsahujúcej takú utajovanú skutočnosť,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ÔSMA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PROTI PORIADKU VO VEREJNÝCH VECIACH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výkonu právomoci orgánu verejnej moci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Útok na orgán verejnej moci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 321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použije násilie v úmysle pôsobiť na výkon právomoci orgánu verejnej moci,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78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78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dvadsať rokov sa páchateľ potrestá, ak spácha čin uvedený v </w:t>
      </w:r>
      <w:hyperlink r:id="rId78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inému vyhráža usmrtením, ublížením na zdraví alebo spôsobením malej škody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úmysle pôsobiť na výkon právomoci orgánu verejnej moci,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 výkon právomoci orgánu verejnej moci,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78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Útok na verejného činiteľa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použije násilie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úmysle pôsobiť na výkon právomoci verejného činiteľa,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 výkon právomoci verejného činiteľa,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78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ublíženie na zdraví,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proti orgánu činnému v trestnom konaní alebo súdu.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78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dvadsaťpäť rokov alebo trestom odňatia slobody na doživotie sa páchateľ potrestá, ak spácha čin uvedený v </w:t>
      </w:r>
      <w:hyperlink r:id="rId78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inému vyhráža usmrtením, ublížením na zdraví alebo spôsobením malej škody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v úmysle pôsobiť na výkon právomoci verejného činiteľa,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 výkon právomoci verejného činiteľa,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79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Ochrana podľa </w:t>
      </w:r>
      <w:hyperlink r:id="rId791" w:history="1">
        <w:r w:rsidRPr="003261B2">
          <w:rPr>
            <w:rFonts w:ascii="Times New Roman" w:hAnsi="Times New Roman" w:cs="Times New Roman"/>
            <w:sz w:val="18"/>
            <w:szCs w:val="18"/>
          </w:rPr>
          <w:t>§ 321 až 324</w:t>
        </w:r>
      </w:hyperlink>
      <w:r w:rsidRPr="003261B2">
        <w:rPr>
          <w:rFonts w:ascii="Times New Roman" w:hAnsi="Times New Roman" w:cs="Times New Roman"/>
          <w:sz w:val="18"/>
          <w:szCs w:val="18"/>
        </w:rPr>
        <w:t xml:space="preserve"> sa poskytuje aj osobe, ktorá vystúpila na podporu alebo ochranu verejného činiteľa.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verejných činiteľov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Zneužívanie právomoci verejného činiteľa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Verejný činiteľ, ktorý v úmysle spôsobiť inému škodu alebo zadovážiť sebe alebo inému neoprávnený prospech,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vykonáva svoju právomoc spôsobom odporujúcim zákonu,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prekročí svoju právomoc,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nesplní povinnosť vyplývajúcu z jeho právomoci alebo z rozhodnutia súdu,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dva roky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desať rokov sa páchateľ potrestá, ak spácha čin uvedený v </w:t>
      </w:r>
      <w:hyperlink r:id="rId79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79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preto, aby inému zmaril alebo sťažil uplatnenie jeho základných práv a slobôd.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dvadsať rokov sa páchateľ potrestá, ak spácha čin uvedený v </w:t>
      </w:r>
      <w:hyperlink r:id="rId79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326a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Ohýbanie práva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sudca, prísediaci sudca alebo rozhodca rozhodcovského súdu pri rozhodovaní svojvoľne uplatní právo a iného tým poškodí alebo zvýhodní,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Marenie úlohy verejným činiteľom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Verejný činiteľ, ktorý pri výkone svojej právomoci z nedbanlivosti zmarí alebo podstatne sťaží splnenie dôležitej úlohy,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79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327a </w:t>
      </w:r>
      <w:hyperlink r:id="rId796" w:history="1">
        <w:r w:rsidRPr="003261B2">
          <w:rPr>
            <w:rFonts w:ascii="Times New Roman" w:hAnsi="Times New Roman" w:cs="Times New Roman"/>
            <w:sz w:val="18"/>
            <w:szCs w:val="18"/>
          </w:rPr>
          <w:t xml:space="preserve"> </w:t>
        </w:r>
      </w:hyperlink>
      <w:r w:rsidRPr="003261B2">
        <w:rPr>
          <w:rFonts w:ascii="Times New Roman" w:hAnsi="Times New Roman" w:cs="Times New Roman"/>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Verejný činiteľ, ktorý z nedbanlivosti nesplní povinnosť vyplývajúcu z jeho právomoci pri správe majetku štátu, majetku obce, majetku vyššieho územného celku alebo majetku verejnoprávnej inštitúcie, hoci vedel, že tým môže porušiť alebo ohroziť záujem chránený týmto zákonom, ale bez primeraných dôvodov sa spoliehal, že také porušenie alebo ohrozenie nespôsobí,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spôsobí tým škodu veľkého rozsahu na majetku štátu, majetku obce, majetku vyššieho územného celku alebo majetku verejnoprávnej inštitúcie,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spôsobí ním ťažkú ujmu na zdraví viacerých osôb alebo smrť viacerých osôb,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Tretí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Korupcia</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Prijímanie úplatku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priamo alebo cez sprostredkovateľa pre seba alebo pre inú osobu prijme, žiada alebo si dá sľúbiť úplatok, aby konal alebo sa zdržal konania tak, že poruší svoje povinnosti vyplývajúce zo zamestnania, povolania, postavenia alebo funkcie, potrestá sa odňatím slobody na dva roky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79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79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329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súvislosti s obstarávaním veci všeobecného záujmu priamo alebo cez sprostredkovateľa pre seba alebo pre inú osobu prijme, žiada alebo si dá sľúbiť úplatok,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päť rokov až dvanásť rokov sa páchateľ potrestá, ak spácha čin uvedený v </w:t>
      </w:r>
      <w:hyperlink r:id="rId79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páchateľ potrestá, ak spácha čin uvedený v </w:t>
      </w:r>
      <w:hyperlink r:id="rId80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01"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zahraničný verejný činiteľ priamo alebo cez sprostredkovateľa pre seba alebo pre inú osobu prijme, žiada alebo dá si sľúbiť úplatok v súvislosti s výkonom úradných povinností alebo v súvislosti s výkonom jeho funkcie v úmysle, aby sa získala alebo zachovala neprimeraná výhoda, potrestá sa odňatím slobody na päť rokov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desať rokov až pätnásť rokov sa páchateľ potrestá, ak spácha čin uvedený v </w:t>
      </w:r>
      <w:hyperlink r:id="rId80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Zrušený od 1.9.2015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Podplácanie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priamo alebo cez sprostredkovateľa sľúbi, ponúkne alebo poskytne úplatok inému, aby konal alebo sa zdržal konania tak, že poruší svoje povinnosti vyplývajúce zo zamestnania, povolania, postavenia alebo funkcie, alebo z tohto dôvodu priamo alebo cez sprostredkovateľa sľúbi, ponúkne alebo poskytne úplatok inej osobe,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80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80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inému v súvislosti s obstarávaním veci všeobecného záujmu priamo alebo cez sprostredkovateľa poskytne, ponúkne alebo sľúbi úplatok, alebo z tohto dôvodu poskytne, ponúkne alebo sľúbi úplatok inej osobe,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päť rokov sa páchateľ potrestá, ak spácha čin uvedený v </w:t>
      </w:r>
      <w:hyperlink r:id="rId80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voči verejnému činiteľovi.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päť rokov až dvanásť rokov sa páchateľ potrestá, ak spácha čin uvedený v </w:t>
      </w:r>
      <w:hyperlink r:id="rId80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priamo alebo cez sprostredkovateľa zahraničnému verejnému činiteľovi alebo inej osobe poskytne, ponúkne alebo sľúbi úplatok v súvislosti s výkonom úradných povinností alebo v súvislosti s výkonom jeho funkcie zahraničného verejného činiteľa v úmysle, aby sa získala alebo zachovala neprimeraná výhoda, potrestá sa odňatím slobody na dva roky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päť rokov až dvanásť rokov sa páchateľ potrestá, ak spácha čin uvedený v </w:t>
      </w:r>
      <w:hyperlink r:id="rId80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Zrušený od 1.9.2015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Nepriama korupcia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priamo alebo cez sprostredkovateľa pre seba alebo pre inú osobu prijme, žiada alebo si dá sľúbiť úplatok za to, že podplácaný bude svojím vplyvom alebo prostredníctvom vplyvu iného pôsobiť, alebo za to, že pôsobil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výkon právomoci verejného činiteľa,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výkon právomoci zahraničného verejného činiteľa,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osobu v súvislosti s obstarávaním veci všeobecného záujmu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osobu, aby konala alebo sa zdržala konania tak, že poruší svoje povinnosti vyplývajúce zo zamestnania, povolania, postavenia alebo funkcie,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priamo alebo cez sprostredkovateľa inému sľúbi, ponúkne alebo poskytne úplatok za to, že podplácaný bude svojím vplyvom alebo prostredníctvom vplyvu iného pôsobiť, alebo za to, že pôsobil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výkon právomoci verejného činiteľa,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výkon právomoci zahraničného verejného činiteľa,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c) na osobu v súvislosti s obstarávaním veci všeobecného záujmu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osobu, aby konala alebo sa zdržala konania tak, že poruší svoje povinnosti vyplývajúce zo zamestnania, povolania, postavenia alebo funkcie,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dva roky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336a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Volebná korupcia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priamo alebo cez sprostredkovateľa poskytne, ponúkne alebo sľúbi úplatok tomu, kto má právo voliť, zúčastniť sa na referende alebo na ľudovom hlasovaní o odvolaní prezidenta Slovenskej republiky, aby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volil alebo hlasoval určitým spôsobom,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nevolil alebo nehlasoval určitým spôsobom,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nevolil alebo nehlasoval vôbec,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sa nezúčastnil volieb, referenda alebo ľudového hlasovania o odvolaní prezidenta Slovenskej republiky, alebo z tohto dôvodu priamo alebo cez sprostredkovateľa poskytne, ponúkne alebo sľúbi úplatok inej osobe,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v súvislosti s výkonom práva voliť, zúčastniť sa na referende alebo na ľudovom hlasovaní o odvolaní prezidenta Slovenskej republiky priamo alebo cez sprostredkovateľa pre seba alebo inú osobu prijme, žiada alebo si dá sľúbiť úplatok, aby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volil alebo hlasoval určitým spôsobom,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nevolil alebo nehlasoval určitým spôsobom,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nevolil alebo nehlasoval vôbec,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sa nezúčastnil volieb, referenda alebo ľudového hlasovania o odvolaní prezidenta Slovenskej republiky,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80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336b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Športová korupcia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priamo alebo cez sprostredkovateľa sľúbi, ponúkne alebo poskytne úplatok inému, aby konal alebo sa zdržal konania tak, že ovplyvní priebeh súťaže alebo výsledok súťaže,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priamo alebo cez sprostredkovateľa pre seba alebo pre inú osobu príjme, žiada alebo si dá sľúbiť úplatok, aby konal alebo sa zdržal konania a tak ovplyvnil priebeh alebo výsledok súťaže.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osem rokov sa páchateľ potrestá, ak spácha čin uvedený v odseku 1 alebo 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hoci bol za taký čin v predchádzajúcich </w:t>
      </w:r>
      <w:proofErr w:type="spellStart"/>
      <w:r w:rsidRPr="003261B2">
        <w:rPr>
          <w:rFonts w:ascii="Times New Roman" w:hAnsi="Times New Roman" w:cs="Times New Roman"/>
          <w:sz w:val="18"/>
          <w:szCs w:val="18"/>
        </w:rPr>
        <w:t>dvadsiatichštyroch</w:t>
      </w:r>
      <w:proofErr w:type="spellEnd"/>
      <w:r w:rsidRPr="003261B2">
        <w:rPr>
          <w:rFonts w:ascii="Times New Roman" w:hAnsi="Times New Roman" w:cs="Times New Roman"/>
          <w:sz w:val="18"/>
          <w:szCs w:val="18"/>
        </w:rPr>
        <w:t xml:space="preserve"> mesiacoch odsúdený alebo bol za obdobný čin v predchádzajúcich </w:t>
      </w:r>
      <w:proofErr w:type="spellStart"/>
      <w:r w:rsidRPr="003261B2">
        <w:rPr>
          <w:rFonts w:ascii="Times New Roman" w:hAnsi="Times New Roman" w:cs="Times New Roman"/>
          <w:sz w:val="18"/>
          <w:szCs w:val="18"/>
        </w:rPr>
        <w:t>dvadsiatichštyroch</w:t>
      </w:r>
      <w:proofErr w:type="spellEnd"/>
      <w:r w:rsidRPr="003261B2">
        <w:rPr>
          <w:rFonts w:ascii="Times New Roman" w:hAnsi="Times New Roman" w:cs="Times New Roman"/>
          <w:sz w:val="18"/>
          <w:szCs w:val="18"/>
        </w:rPr>
        <w:t xml:space="preserve">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 väčšom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desať rokov sa páchateľ potrestá, ak spácha čin uvedený v odseku 1 alebo </w:t>
      </w:r>
      <w:r w:rsidRPr="003261B2">
        <w:rPr>
          <w:rFonts w:ascii="Times New Roman" w:hAnsi="Times New Roman" w:cs="Times New Roman"/>
          <w:sz w:val="18"/>
          <w:szCs w:val="18"/>
        </w:rPr>
        <w:lastRenderedPageBreak/>
        <w:t xml:space="preserve">odseku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rozhodca, delegát športového zväzu alebo funkcionár športovej organizácie,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súťaži organizovanej medzinárodnou športovou organizáciou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 značnom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päť rokov až dvanásť rokov sa páchateľ potrestá, ak spácha čin uvedený v odseku 1 alebo odseku 2 vo veľkom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Prijatie a poskytnutie nenáležitej výhody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336c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verejný činiteľ priamo alebo cez sprostredkovateľa pre seba alebo pre inú osobu prijme, žiada alebo si dá sľúbiť nenáležitú výhodu v súvislosti s jeho postavením alebo funkciou,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odseku 1 vo vzťahu k nenáležitej výhode väčšej hodnoty.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odseku 1 vo vzťahu k nenáležitej výhode hodnoty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336d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priamo alebo cez sprostredkovateľa verejnému činiteľovi alebo inej osobe poskytne, ponúkne alebo sľúbi nenáležitú výhodu v súvislosti s postavením alebo funkciou verejného činiteľa,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tri roky sa páchateľ potrestá, ak spácha čin uvedený v odseku 1 vo vzťahu k nenáležitej výhode väčšej hodnoty.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päť rokov sa páchateľ potrestá, ak spácha čin uvedený v odseku 1 vo vzťahu k nenáležitej výhode hodnoty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Štvrtý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Niektoré formy trestnej súčinnosti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Podnecovanie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verejne podnecuje na trestný čin alebo verejne vyzýva na hromadné neplnenie dôležitej povinnosti uloženej zákonom alebo na jeho základe, alebo na závažné porušovanie verejného poriadku,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Schvaľovanie trestného činu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verejne schvaľuje trestný čin alebo verejne vychvaľuje pre trestný čin jeho páchateľa,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80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v úmysle prejaviť s trestným činom súhlas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páchateľa alebo osobu jemu blízku odmení alebo odškodní za trest,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zbiera prostriedky na takú odmenu alebo odškodnenie.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339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Nadržovanie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páchateľovi trestného činu pomáha v úmysle umožniť mu, aby unikol trestnému stíhaniu, trestu alebo ochrannému opatreniu alebo ich výkonu, potrestá sa odňatím slobody až na tri roky; ak však takto pomáha páchateľovi trestného </w:t>
      </w:r>
      <w:r w:rsidRPr="003261B2">
        <w:rPr>
          <w:rFonts w:ascii="Times New Roman" w:hAnsi="Times New Roman" w:cs="Times New Roman"/>
          <w:sz w:val="18"/>
          <w:szCs w:val="18"/>
        </w:rPr>
        <w:lastRenderedPageBreak/>
        <w:t xml:space="preserve">činu, na ktorý tento zákon ustanovuje miernejší trest, potrestá sa týmto miernejším trestom.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spácha čin uvedený v </w:t>
      </w:r>
      <w:hyperlink r:id="rId81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 prospech osoby jemu blízkej, nie je trestný okrem prípadu, že by tak urobil v úmysle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pomôcť osobe, ktorá spáchala trestný čin vlastizrady podľa </w:t>
      </w:r>
      <w:hyperlink r:id="rId811" w:history="1">
        <w:r w:rsidRPr="003261B2">
          <w:rPr>
            <w:rFonts w:ascii="Times New Roman" w:hAnsi="Times New Roman" w:cs="Times New Roman"/>
            <w:sz w:val="18"/>
            <w:szCs w:val="18"/>
          </w:rPr>
          <w:t>§ 311</w:t>
        </w:r>
      </w:hyperlink>
      <w:r w:rsidRPr="003261B2">
        <w:rPr>
          <w:rFonts w:ascii="Times New Roman" w:hAnsi="Times New Roman" w:cs="Times New Roman"/>
          <w:sz w:val="18"/>
          <w:szCs w:val="18"/>
        </w:rPr>
        <w:t xml:space="preserve">, úklady proti Slovenskej republike podľa </w:t>
      </w:r>
      <w:hyperlink r:id="rId812" w:history="1">
        <w:r w:rsidRPr="003261B2">
          <w:rPr>
            <w:rFonts w:ascii="Times New Roman" w:hAnsi="Times New Roman" w:cs="Times New Roman"/>
            <w:sz w:val="18"/>
            <w:szCs w:val="18"/>
          </w:rPr>
          <w:t>§ 312</w:t>
        </w:r>
      </w:hyperlink>
      <w:r w:rsidRPr="003261B2">
        <w:rPr>
          <w:rFonts w:ascii="Times New Roman" w:hAnsi="Times New Roman" w:cs="Times New Roman"/>
          <w:sz w:val="18"/>
          <w:szCs w:val="18"/>
        </w:rPr>
        <w:t xml:space="preserve">, teroru podľa </w:t>
      </w:r>
      <w:hyperlink r:id="rId813" w:history="1">
        <w:r w:rsidRPr="003261B2">
          <w:rPr>
            <w:rFonts w:ascii="Times New Roman" w:hAnsi="Times New Roman" w:cs="Times New Roman"/>
            <w:sz w:val="18"/>
            <w:szCs w:val="18"/>
          </w:rPr>
          <w:t>§ 313</w:t>
        </w:r>
      </w:hyperlink>
      <w:r w:rsidRPr="003261B2">
        <w:rPr>
          <w:rFonts w:ascii="Times New Roman" w:hAnsi="Times New Roman" w:cs="Times New Roman"/>
          <w:sz w:val="18"/>
          <w:szCs w:val="18"/>
        </w:rPr>
        <w:t xml:space="preserve"> a </w:t>
      </w:r>
      <w:hyperlink r:id="rId814" w:history="1">
        <w:r w:rsidRPr="003261B2">
          <w:rPr>
            <w:rFonts w:ascii="Times New Roman" w:hAnsi="Times New Roman" w:cs="Times New Roman"/>
            <w:sz w:val="18"/>
            <w:szCs w:val="18"/>
          </w:rPr>
          <w:t>§ 314</w:t>
        </w:r>
      </w:hyperlink>
      <w:r w:rsidRPr="003261B2">
        <w:rPr>
          <w:rFonts w:ascii="Times New Roman" w:hAnsi="Times New Roman" w:cs="Times New Roman"/>
          <w:sz w:val="18"/>
          <w:szCs w:val="18"/>
        </w:rPr>
        <w:t xml:space="preserve">, záškodníctva podľa </w:t>
      </w:r>
      <w:hyperlink r:id="rId815" w:history="1">
        <w:r w:rsidRPr="003261B2">
          <w:rPr>
            <w:rFonts w:ascii="Times New Roman" w:hAnsi="Times New Roman" w:cs="Times New Roman"/>
            <w:sz w:val="18"/>
            <w:szCs w:val="18"/>
          </w:rPr>
          <w:t>§ 315</w:t>
        </w:r>
      </w:hyperlink>
      <w:r w:rsidRPr="003261B2">
        <w:rPr>
          <w:rFonts w:ascii="Times New Roman" w:hAnsi="Times New Roman" w:cs="Times New Roman"/>
          <w:sz w:val="18"/>
          <w:szCs w:val="18"/>
        </w:rPr>
        <w:t xml:space="preserve"> a </w:t>
      </w:r>
      <w:hyperlink r:id="rId816" w:history="1">
        <w:r w:rsidRPr="003261B2">
          <w:rPr>
            <w:rFonts w:ascii="Times New Roman" w:hAnsi="Times New Roman" w:cs="Times New Roman"/>
            <w:sz w:val="18"/>
            <w:szCs w:val="18"/>
          </w:rPr>
          <w:t>§ 316</w:t>
        </w:r>
      </w:hyperlink>
      <w:r w:rsidRPr="003261B2">
        <w:rPr>
          <w:rFonts w:ascii="Times New Roman" w:hAnsi="Times New Roman" w:cs="Times New Roman"/>
          <w:sz w:val="18"/>
          <w:szCs w:val="18"/>
        </w:rPr>
        <w:t xml:space="preserve">, sabotáže podľa </w:t>
      </w:r>
      <w:hyperlink r:id="rId817" w:history="1">
        <w:r w:rsidRPr="003261B2">
          <w:rPr>
            <w:rFonts w:ascii="Times New Roman" w:hAnsi="Times New Roman" w:cs="Times New Roman"/>
            <w:sz w:val="18"/>
            <w:szCs w:val="18"/>
          </w:rPr>
          <w:t>§ 317</w:t>
        </w:r>
      </w:hyperlink>
      <w:r w:rsidRPr="003261B2">
        <w:rPr>
          <w:rFonts w:ascii="Times New Roman" w:hAnsi="Times New Roman" w:cs="Times New Roman"/>
          <w:sz w:val="18"/>
          <w:szCs w:val="18"/>
        </w:rPr>
        <w:t xml:space="preserve">, vyzvedačstva podľa </w:t>
      </w:r>
      <w:hyperlink r:id="rId818" w:history="1">
        <w:r w:rsidRPr="003261B2">
          <w:rPr>
            <w:rFonts w:ascii="Times New Roman" w:hAnsi="Times New Roman" w:cs="Times New Roman"/>
            <w:sz w:val="18"/>
            <w:szCs w:val="18"/>
          </w:rPr>
          <w:t>§ 318</w:t>
        </w:r>
      </w:hyperlink>
      <w:r w:rsidRPr="003261B2">
        <w:rPr>
          <w:rFonts w:ascii="Times New Roman" w:hAnsi="Times New Roman" w:cs="Times New Roman"/>
          <w:sz w:val="18"/>
          <w:szCs w:val="18"/>
        </w:rPr>
        <w:t xml:space="preserve"> alebo </w:t>
      </w:r>
      <w:proofErr w:type="spellStart"/>
      <w:r w:rsidRPr="003261B2">
        <w:rPr>
          <w:rFonts w:ascii="Times New Roman" w:hAnsi="Times New Roman" w:cs="Times New Roman"/>
          <w:sz w:val="18"/>
          <w:szCs w:val="18"/>
        </w:rPr>
        <w:t>genocídia</w:t>
      </w:r>
      <w:proofErr w:type="spellEnd"/>
      <w:r w:rsidRPr="003261B2">
        <w:rPr>
          <w:rFonts w:ascii="Times New Roman" w:hAnsi="Times New Roman" w:cs="Times New Roman"/>
          <w:sz w:val="18"/>
          <w:szCs w:val="18"/>
        </w:rPr>
        <w:t xml:space="preserve"> podľa </w:t>
      </w:r>
      <w:hyperlink r:id="rId819" w:history="1">
        <w:r w:rsidRPr="003261B2">
          <w:rPr>
            <w:rFonts w:ascii="Times New Roman" w:hAnsi="Times New Roman" w:cs="Times New Roman"/>
            <w:sz w:val="18"/>
            <w:szCs w:val="18"/>
          </w:rPr>
          <w:t>§ 418</w:t>
        </w:r>
      </w:hyperlink>
      <w:r w:rsidRPr="003261B2">
        <w:rPr>
          <w:rFonts w:ascii="Times New Roman" w:hAnsi="Times New Roman" w:cs="Times New Roman"/>
          <w:sz w:val="18"/>
          <w:szCs w:val="18"/>
        </w:rPr>
        <w:t xml:space="preserv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zadovážiť sebe alebo inému majetkový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Kto spácha čin uvedený v </w:t>
      </w:r>
      <w:hyperlink r:id="rId82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nie je trestný, ak bol k pomoci donútený a túto nemohol odmietnuť bez toho, aby seba alebo blízku osobu uviedol do nebezpečenstva smrti, ublíženia na zdraví alebo inej závažnej ujmy.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Neoznámenie trestného činu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hodnoverným spôsobom dozvie, že iný spáchal zločin, na ktorý tento zákon ustanovuje trest odňatia slobody s hornou hranicou najmenej desať rokov, alebo niektorý z trestných činov korupcie uvedených v treťom diele ôsmej hlavy osobitnej časti, a taký zločin alebo trestný čin neoznámi bez odkladu orgánu činnému v trestnom konaní alebo Policajnému zboru, alebo namiesto toho, ak ide o vojaka, svojmu nadriadenému alebo služobnému orgánu, a ak ide o osobu vo výkone trestu odňatia slobody alebo vo výkone väzby príslušníkovi Zboru väzenskej a justičnej stráže,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spácha čin uvedený v </w:t>
      </w:r>
      <w:hyperlink r:id="rId82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nie je trestný, ak nemohol oznámenie urobiť bez toho, že by seba alebo blízku osobu uviedol do nebezpečenstva smrti, ublíženia na zdraví, inej závažnej ujmy alebo trestného stíhania.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Kto spácha čin uvedený v </w:t>
      </w:r>
      <w:hyperlink r:id="rId82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nie je trestný, ak by oznámením trestného činu porušil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spovedné tajomstvo alebo tajomstvo informácie, ktorá mu bola zverená ústne alebo písomne pod podmienkou mlčanlivosti ako osobe poverenej pastoračnou činnosťou,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zákonom uznanú povinnosť mlčanlivosti.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Neprekazenie trestného činu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hodnoverným spôsobom dozvie, že iný pripravuje alebo pácha zločin, na ktorý tento zákon ustanovuje trest odňatia slobody s hornou hranicou trestnej sadzby najmenej desať rokov, alebo niektorý z trestných činov korupcie uvedených v treťom diele ôsmej hlavy osobitnej časti a spáchanie alebo dokončenie takého zločinu alebo trestného činu neprekazí osobne alebo prostredníctvom inej spôsobilej osoby, alebo príslušného orgánu,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spácha čin uvedený v </w:t>
      </w:r>
      <w:hyperlink r:id="rId82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nie je trestný, ak nemohol zločin prekaziť bez značných ťažkostí alebo bez toho, že by seba alebo blízku osobu uviedol do nebezpečenstva smrti, ťažkej ujmy na zdraví, inej závažnej ujmy alebo trestného stíhania. Uvedenie blízkej osoby do nebezpečenstva trestného stíhania však nezbavuje páchateľa trestnosti, ak sa týka neprekazenia zločinu, za ktorý tento zákon umožňuje uložiť trest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Prekaziť zločin možno aj jeho včasným oznámením orgánu činnému v trestnom konaní alebo Policajnému zboru; vojak môže namiesto toho urobiť oznámenie nadriadenému alebo služobnému orgánu a osoba vo výkone trestu odňatia slobody alebo vo výkone väzby príslušníkovi Zboru väzenskej a justičnej stráže.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Povinnosť podľa </w:t>
      </w:r>
      <w:hyperlink r:id="rId82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nevzťahuje na osobu, ak by jej splnením porušila spovedné tajomstvo.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Piaty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Iné formy rušenia činnosti orgánov verejnej moci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Zasahovanie do nezávislosti súdu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pôsobí na sudcu, aby nesplnil svoju povinnosť v konaní pred súdom, alebo kto koná v úmysle zmariť práva účastníkov súdneho konania alebo obvineného na zákonného sudcu, potrestá sa odňatím slobody na jeden rok až šesť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(2) Odňatím slobody na dva roky až osem rokov sa páchateľ potrestá, ak spácha čin uvedený v </w:t>
      </w:r>
      <w:hyperlink r:id="rId82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preto, aby inému zmaril alebo sťažil uplatnenie jeho základných práv a slobôd,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verejný činiteľ alebo iná osoba v súvislosti s výkonom svojho zamestnania, povolania, postavenia alebo funkcie,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osoba vykonávajúca právomoc orgánu riadenia a správy súdov.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w:t>
      </w:r>
      <w:hyperlink r:id="rId82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 úmysle zadovážiť sebe alebo inému značný prospech alebo spôsobiť značnú škodu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Pohŕdanie súdom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opakovaným konaním napriek predchádzajúcemu upozorneniu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závažným spôsobom ruší pojednávanie súdu,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pojednávaní sa k súdu správa urážlivo alebo súd znevažuje,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bez dostatočného ospravedlnenia neuposlúchne príkaz súdu alebo jeho predvolanie,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Marenie spravodlivosti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konaní pred súdom alebo v trestnom konaní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predloží dôkaz, o ktorom vie, že je sfalšovaný alebo pozmenený, na účel použiť ho ako pravý,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falšuje, pozmení alebo marí dôkaz, alebo bráni v získaní dôkazu,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marí alebo bráni prítomnosti alebo výpovedi strany trestného konania, účastníka súdneho konania, alebo ich zástupcov v konaní, svedka, znalca, tlmočníka alebo prekladateľa,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použije násilie, hrozbu násilia alebo hrozbu inej ťažkej ujmy, aby pôsobil na sudcu, stranu trestného konania, účastníka súdneho konania, svedka, znalca, tlmočníka, prekladateľa alebo na orgán činný v trestnom konaní,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šesť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čin uvedený v </w:t>
      </w:r>
      <w:hyperlink r:id="rId82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spácha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úmysle sebe alebo inému zadovážiť značný prospech alebo spôsobiť značnú škodu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úmysle zmariť alebo sťažiť inému uplatnenie jeho základných práv a slobôd,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verejný činiteľ alebo iná osoba v súvislosti s výkonom svojho zamestnania, povolania, postavenia alebo funkcie,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ako osoba vykonávajúca právomoc orgánu riadenia a správy súdov.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Krivé obvinenie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lživo obviní z trestného činu v úmysle privodiť jeho trestné stíhanie,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82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82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Krivá výpoveď a krivá prísaha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svedok v konaní pred súdom alebo v trestnom konaní alebo na účely trestného konania v cudzine pred prokurátorom alebo policajtom, alebo pred sudcom medzinárodného orgánu uznaného Slovenskou republikou uvedie nepravdu o okolnosti, ktorá má podstatný význam pre rozhodnutie, alebo kto takú okolnosť zamlčí,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v trestnom konaní pred súdom alebo na účely trestného konania v cudzine po zložení prísahy uvedie nepravdu o okolnosti, ktorá má podstatný význam pre rozhodnutie, alebo takú okolnosť zamlčí, potrestá sa odňatím slobody na dva roky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83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31"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štyri roky až desať rokov sa páchateľ potrestá, ak spácha čin uvedený v </w:t>
      </w:r>
      <w:hyperlink r:id="rId83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3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značnú škodu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Nepravdivý znalecký posudok, tlmočnícky úkon a prekladateľský úkon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znalec, tlmočník alebo prekladateľ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pred súdom, prokurátorom alebo policajtom v trestnom konaní alebo pred súdom v civilnom procese a v správnom súdnom procese, alebo v exekučnom konaní, alebo v konaní pred orgánom verejnej správy, alebo pred rozhodcovským súdom uvedie nepravdu o okolnosti, ktorá má podstatný význam pre rozhodnutie, alebo takú okolnosť zamlčí,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pri podávaní znaleckého posudku alebo vykonávaní tlmočníckeho alebo prekladateľského úkonu na podklade zmluvy inému spôsobí malú škodu tým, že uvedie nepravdu o okolnosti, ktorá má podstatný význam pre osobu, ktorej sa znalecký posudok alebo tlmočnícky alebo prekladateľský úkon týka, alebo má podstatný význam pre rozhodnutie, ktorého je znalecký posudok alebo tlmočnícky alebo prekladateľský úkon podkladom, alebo ak takú okolnosť zamlčí,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83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83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Marenie výkonu úradného rozhodnutia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marí alebo podstatne sťažuje výkon rozhodnutia súdu alebo iného orgánu verejnej moci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bez vážneho dôvodu nenastúpi výkon trestu odňatia slobody v lehote stanovenej súdom,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bez povolenia a bez vážneho dôvodu sa počas výkonu trestu zákazu pobytu zdržiava v mieste alebo obvode, na ktorý sa tento trest vzťahuje, alebo nedodržiava obmedzenia a povinnosti, ktoré mu uložil súd v súvislosti s výkonom tohto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bez povolenia a bez vážneho dôvodu sa neoprávnene zdržiava na území Slovenskej republiky, hoci mu bol uložený trest vyhostenia alebo mu bol pobyt na území Slovenskej republiky zakázaný,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vykonáva činnosť, na ktorú sa vzťahuje rozhodnutie súdu alebo iného štátneho orgánu o zákaze činnosti,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e) napriek právoplatnému rozhodnutiu súdu, ktorým sa zakazuje prijímať dotácie, subvencie alebo pomoc a podporu poskytovanú z fondov Európskej únie, sa uchádza alebo príjme dotáciu, subvenciu alebo pomoc a podporu poskytovanú z fondov Európskej únie, alebo napriek právoplatnému rozhodnutiu súdu, ktorým sa zakazuje účasť vo verejnom obstarávaní, sa zúčastní verejného obstarávania,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dopustí sa závažného konania, aby zmaril účel ochranného liečenia alebo ochrannej výchovy, ktoré mu uložil súd, alebo inak, najmä útekom z ústavu, výkon takých rozhodnutí podstatne sťažuje,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dopustí sa závažného konania, aby zmaril účel väzby alebo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dopustí sa závažného alebo opakovaného konania, aby zmaril vykázanie zo spoločného obydlia vydané podľa osobitného predpisu alebo na základe neodkladného opatrenia súdu,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i) dopustí sa závažného alebo opakovaného konania, aby zmaril zákaz alebo obmedzenie kontaktu, vstupu alebo priblíženia sa vydané a osvedčené podľa osobitného predpisu alebo vydané na základe rozhodnutia súdu v civilnom procese,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j) zúčastní sa na verejnom podujatí, na ktoré sa vzťahuje trest zákazu účasti na verejných podujatiach alebo nedodržiava obmedzenia a povinnosti, ktoré mu súd uložil v súvislosti s výkonom tohto trestu,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k) dopustí sa závažného konania, ktorým marí výkon uloženého ochranného dohľadu,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l) napriek právoplatnému rozhodnutiu, ktorým sa zakazuje pokračovať v prácach, úpravách alebo v uskutočňovaní stavby alebo jej zmeny, vykonáva práce, úpravy alebo inak pokračuje v uskutočňovaní stavby alebo jej zmeny, pričom nejde o jednoduchú stavbu alebo drobnú stavbu podľa stavebných predpisov,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zmarí alebo podstatne sťaží v trestnom konaní výkon rozhodnutia súdu alebo iného orgánu verejnej moci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zničí, poškodí, urobí neupotrebiteľnou, zatají, odcudzí alebo odstráni vec, ktorej sa také rozhodnutie týka,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ujde stráži, z väzby alebo z výkonu trestu odňatia slobody alebo pri takom úteku inému pomáha,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349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po tom, čo sa proti nemu bezvýsledne použili opatrenia v civilnom procese smerujúce k výkonu rozhodnutia súdu alebo súdom schválenej dohody o výchove maloletých detí, marí výkon takého rozhodnutia alebo dohody alebo kto marí výkon neodkladného opatrenia uloženého v civilnom procese na ochranu osôb ohrozených násilím alebo vo veciach starostlivosti súdu o maloletých,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Marenie výkonu rozhodnutia Ústavného súdu Slovenskej republiky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marí alebo podstatne sťažuje výkon rozhodnutia Ústavného súdu Slovenskej republiky tým, že nesplní povinnosť vyplývajúcu z jeho rozhodnutia,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Marenie prípravy a priebehu volieb a referenda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inému násilím alebo hrozbou násilia, alebo ľsťou bráni vo výkone ústavného práva voliť, alebo hlasovať v referende, alebo iného takým spôsobom k výkonu takýchto ústavných práv núti,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83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v súvislosti s výkonom ústavných práv uvedených v </w:t>
      </w:r>
      <w:hyperlink r:id="rId83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vedome nesprávne sčíta hlasy alebo poruší tajnosť hlasovania,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inak hrubým spôsobom marí výkon týchto ústavných práv.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83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39"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Falšovanie a pozmeňovanie verejnej listiny, úradnej pečate, úradnej uzávery, úradného znaku a úradnej značky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verejnú listinu, úradnú pečať, úradnú uzáveru, úradný znak, úradnú značku alebo ciachu falšuje, podstatne pozmení ich obsah v úmysle, aby sa použili ako pravé, alebo ich použije ako pravé, alebo si ich nechá vyhotoviť s úmyslom použiť ich ako pravé,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84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dosiahne vydanie pravej verejnej listiny, úradnej pečate, úradnej uzávery, úradného znaku, úradnej značky alebo ciachy na základe aj nepravých podkladov.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84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42"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závažnejším spôsobom.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štyri roky až desať rokov sa páchateľ potrestá, ak spácha čin uvedený v </w:t>
      </w:r>
      <w:hyperlink r:id="rId84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44"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škodu veľkého rozsahu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Odňatím slobody na sedem rokov až dvanásť rokov sa páchateľ potrestá, ak spácha čin uvedený v </w:t>
      </w:r>
      <w:hyperlink r:id="rId84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46"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Ochrana podľa </w:t>
      </w:r>
      <w:hyperlink r:id="rId847" w:history="1">
        <w:r w:rsidRPr="003261B2">
          <w:rPr>
            <w:rFonts w:ascii="Times New Roman" w:hAnsi="Times New Roman" w:cs="Times New Roman"/>
            <w:sz w:val="18"/>
            <w:szCs w:val="18"/>
          </w:rPr>
          <w:t>odsekov 1 až 6</w:t>
        </w:r>
      </w:hyperlink>
      <w:r w:rsidRPr="003261B2">
        <w:rPr>
          <w:rFonts w:ascii="Times New Roman" w:hAnsi="Times New Roman" w:cs="Times New Roman"/>
          <w:sz w:val="18"/>
          <w:szCs w:val="18"/>
        </w:rPr>
        <w:t xml:space="preserve"> sa poskytuje aj cudzozemským verejným listinám, úradným pečatiam, úradným uzáverám, úradným znakom alebo úradným značkám.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352a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Falšovanie a vyhotovenie nepravdivej zdravotnej dokumentácie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falšuje zdravotnú dokumentáciu alebo zámerne vyhotoví nepravdivú zdravotnú dokumentáciu v úmysle použiť ju ako pravú v konaní pred orgánom verejnej moci, alebo ju použije ako pravú v konaní pred orgánom verejnej moci, alebo kto si nechá takúto zdravotnú dokumentáciu vyhotoviť v úmysle použiť ju ako pravú v konaní pred orgánom verejnej moci, alebo použije takúto zdravotnú dokumentáciu ako pravú v konaní pred orgánom verejnej moci,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väčšiu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zdravotnícky pracovník,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odseku 1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získa ním pre seba alebo pre iného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tri roky až osem rokov sa páchateľ potrestá, ak spácha čin uvedený v odseku 1 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získa ním pre seba alebo pre iného veľký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b)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Ohrozenie dôvernej skutočnosti a vyhradenej skutočnosti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vyzvedá skutočnosť utajovanú na ochranu záujmov Slovenskej republiky alebo na ochranu záujmov iného štátu, medzinárodnej organizácie, nadnárodnej organizácie alebo združenia štátov, na ochranu záujmov ktorých sa Slovenská republika zaviazala, označenú podľa zákona stupňom utajenia Dôverné alebo Vyhradené, s cieľom vyzradiť ju nepovolanej osobe, alebo kto s takým cieľom zbiera údaje obsahujúce takú utajovanú skutočnosť, alebo kto takú utajovanú skutočnosť nepovolanej osobe úmyselne vyzradí,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utajovanú skutočnosť uvedenú v </w:t>
      </w:r>
      <w:hyperlink r:id="rId84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vyzvedá s úmyslom vyzradiť ju do cudziny alebo kto takú utajovanú skutočnosť úmyselne do cudziny vyzradí,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Násilné prekročenie štátnej hranice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prekročí štátnu hranicu za použitia násilia alebo hrozby bezprostredného násilia,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dvanásť rokov sa páchateľ potrestá, ak spácha čin uvedený v </w:t>
      </w:r>
      <w:hyperlink r:id="rId84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najmenej s dvoma osobami,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tým, že taký čin zorganizuje.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dvanásť rokov až dvadsať rokov sa páchateľ potrestá, ak spácha čin uvedený v </w:t>
      </w:r>
      <w:hyperlink r:id="rId85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dvadsať rokov až dvadsaťpäť rokov alebo trestom odňatia slobody na doživotie sa páchateľ potrestá, ak spácha čin uvedený v </w:t>
      </w:r>
      <w:hyperlink r:id="rId85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vojak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r>
      <w:proofErr w:type="spellStart"/>
      <w:r w:rsidRPr="003261B2">
        <w:rPr>
          <w:rFonts w:ascii="Times New Roman" w:hAnsi="Times New Roman" w:cs="Times New Roman"/>
          <w:b/>
          <w:bCs/>
          <w:sz w:val="18"/>
          <w:szCs w:val="18"/>
        </w:rPr>
        <w:t>Prevádzačstvo</w:t>
      </w:r>
      <w:proofErr w:type="spellEnd"/>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pre osobu, ktorá nie je štátnym občanom Slovenskej republiky alebo osobou s trvalým pobytom na území Slovenskej republiky, organizuje nedovolené prekročenie štátnej hranice Slovenskej republiky alebo prechod cez jej územie, alebo také konanie umožní, alebo v ňom pomáha,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v úmysle získať pre seba alebo iného priamo či nepriamo finančnú výhodu alebo inú materiálnu výhodu pre osobu, ktorá nie je štátnym občanom Slovenskej republiky alebo osobou s trvalým pobytom na území Slovenskej republiky,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organizuje nedovolené prekročenie štátnej hranice Slovenskej republiky alebo prechod cez jej územie, alebo také konanie umožní, alebo v ňom pomáha,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účel podľa písmena a) vyrobí, zaobstará, poskytne alebo drží falošný cestovný doklad alebo falošný doklad totožnosti, potrestá sa odňatím slobody na tri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desať rokov sa páchateľ potrestá, ak spácha čin uvedený v </w:t>
      </w:r>
      <w:hyperlink r:id="rId85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5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iného väčší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c) spôsobom, ktorý môže ohroziť životy a zdravie prevádzaných osôb alebo znamená neľudské zaobchádzanie alebo ponižujúce zaobchádzanie, alebo zneužívanie prevádzaných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pätnásť rokov sa páchateľ potrestá, ak spácha čin uvedený v </w:t>
      </w:r>
      <w:hyperlink r:id="rId85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55"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získa ním pre seba alebo iného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dvanásť rokov až dvadsať rokov sa páchateľ potrestá, ak spácha čin uvedený v </w:t>
      </w:r>
      <w:hyperlink r:id="rId85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5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získa ním prospech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v úmysle získať pre seba, alebo iného priamo či nepriamo finančnú výhodu, alebo inú materiálnu výhodu osobe, ktorá nie je občanom Slovenskej republiky alebo občanom iného členského štátu Európskej únie alebo občanom zmluvného štátu Dohody o Európskom hospodárskom priestore, alebo nemá trvalý pobyt na ich území, umožní, alebo pomáha zotrvať, alebo sa nedovolene zamestnať na území Slovenskej republiky, iného členského štátu Európskej únie alebo zmluvného štátu Dohody o Európskom hospodárskom priestore, potrestá sa odňatím slobody na dva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Nedovolené prekročenie štátnej hranice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poruší predpisy o medzinárodných letoch tým, že vnikne vzdušným dopravným prostriedkom na územie Slovenskej republiky,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358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Vzbura väzňov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zúčastní na odpore skupiny väzňov proti dozornému orgánu, jeho rozkazu alebo väzenskému poriadku,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desať rokov sa páchateľ potrestá, ak čin uvedený v </w:t>
      </w:r>
      <w:hyperlink r:id="rId85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zorganizuje.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DEVIATA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PROTI INÝM PRÁVAM A SLOBODÁM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359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Násilie proti skupine obyvateľov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skupine obyvateľov vyhráža smrťou, ťažkou ujmou na zdraví alebo inou ťažkou ujmou, alebo spôsobením škody veľkého rozsahu, alebo kto použije násilie proti skupine obyvateľov,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85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Nebezpečné vyhrážanie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inému vyhráža smrťou, ťažkou ujmou na zdraví alebo inou ťažkou ujmou takým spôsobom, že to môže vzbudiť dôvodnú obavu,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86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preto, aby inému zmaril alebo sťažil uplatnenie jeho základných práv a slobôd,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360a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Nebezpečné prenasledovanie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dlhodobo prenasleduje takým spôsobom, že to môže vzbudiť dôvodnú obavu o jeho život alebo zdravie, život alebo zdravie jemu blízkej osoby alebo podstatným spôsobom zhoršiť kvalitu jeho života,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sa vyhráža ublížením na zdraví alebo inou ujmou jemu alebo jemu blízkej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vyhľadáva jeho osobnú blízkosť alebo ho sleduje,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ho kontaktuje prostredníctvom tretej osoby alebo elektronickej komunikačnej služby, písomne alebo inak proti jeho vôli,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zneužije jeho osobné údaje na účel získania osobného alebo iného kontaktu,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ho inak obmedzuje v jeho obvyklom spôsobe života,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86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360b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Nebezpečné elektronické obťažovanie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úmyselne prostredníctvom elektronickej komunikačnej služby, počítačového systému alebo počítačovej siete podstatným spôsobom zhorší kvalitu života iného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ho dlhodobo ponižuje, zastrašuje, neoprávnene koná v jeho mene alebo dlhodobo inak obťažuje,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neoprávnene zverejní alebo sprístupní tretej osobe obrazový, zvukový alebo obrazovo-zvukový záznam jeho prejavu osobnej povahy získaný s jeho súhlasom, spôsobilý značnou mierou ohroziť jeho vážnosť alebo privodiť mu inú vážnu ujmu na právach,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štyri roky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šesť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 úmyslom získať pre seba alebo iného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hoci bol za taký čin v predchádzajúcich dvadsiatich štyroch mesiacoch odsúdený.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Šírenie poplašnej správy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úmyselne spôsobí nebezpečenstvo vážneho znepokojenia aspoň časti obyvateľstva nejakého miesta tým, že rozširuje poplašnú správu, ktorá je nepravdivá, alebo sa dopustí iného obdobného konania spôsobilého vyvolať také nebezpečenstvo,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správu alebo iné obdobné konanie uvedené v </w:t>
      </w:r>
      <w:hyperlink r:id="rId86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hoci vie, že sú nepravdivé a môžu vyvolať opatrenie vedúce k nebezpečenstvu vážneho znepokojenia aspoň časti obyvateľstva nejakého miesta, oznámi právnickej osobe alebo Policajnému zboru alebo inému štátnemu orgánu alebo hromadnému informačnému prostriedku,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863"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už bol za taký čin odsúdený,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vážnu poruchu v hospodárskej prevádzke alebo hospodárskej činnosti právnickej osobe alebo v činnosti štátneho orgánu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za krízovej situácie štátu spôsobí, čo aj z nedbanlivosti, nebezpečenstvo vážneho znepokojenia, malomyseľnosti alebo porazeneckej nálady aspoň u časti obyvateľstva nejakého miesta tým, že rozširuje poplašnú správu,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Opilstvo</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požitím alebo aplikáciou návykovej látky, hoci aj z nedbanlivosti, privedie do stavu nepríčetnosti, v ktorom sa dopustí konania, ktoré má inak znaky trestného činu, potrestá sa odňatím slobody na tri roky až osem rokov; ak sa však dopustí konania, ktoré má inak znaky trestného činu, na ktorý zákon ustanovuje miernejší trest, potrestá sa týmto miernejším trestom.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Ustanovenie </w:t>
      </w:r>
      <w:hyperlink r:id="rId86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ako ani </w:t>
      </w:r>
      <w:hyperlink r:id="rId865" w:history="1">
        <w:r w:rsidRPr="003261B2">
          <w:rPr>
            <w:rFonts w:ascii="Times New Roman" w:hAnsi="Times New Roman" w:cs="Times New Roman"/>
            <w:sz w:val="18"/>
            <w:szCs w:val="18"/>
          </w:rPr>
          <w:t>§ 23</w:t>
        </w:r>
      </w:hyperlink>
      <w:r w:rsidRPr="003261B2">
        <w:rPr>
          <w:rFonts w:ascii="Times New Roman" w:hAnsi="Times New Roman" w:cs="Times New Roman"/>
          <w:sz w:val="18"/>
          <w:szCs w:val="18"/>
        </w:rPr>
        <w:t xml:space="preserve"> sa nepoužije, ak sa páchateľ priviedol do stavu nepríčetnosti v úmysle spáchať trestný čin.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Výtržníctvo</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dopustí slovne alebo fyzicky, verejne alebo na mieste verejnosti prístupnom hrubej neslušnosti alebo výtržnosti najmä tým, že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napadne iného,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hanobí štátny symbol,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hanobí historickú alebo kultúrnu pamiatku,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hrubým spôsobom ruší priebeh verejného podujatia, najmä nedovoleným použitím pyrotechnického výrobku, násilným poškodením sedadla alebo časti športového zariadenia slúžiacej na oddelenie sektorov, vhodením nebezpečného predmetu na športovisko alebo na iné miesto konania podujatia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vyvoláva verejné pohoršenie vykonávaním pohlavného styku alebo vykonávaním sexuálneho exhibicionizmu alebo iných patologických sexuálnych praktík,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(2) Odňatím slobody na šesť mesiacov až tri roky sa páchateľ potrestá, ak spácha čin uvedený v </w:t>
      </w:r>
      <w:hyperlink r:id="rId86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 prítomnosti skupiny osôb mladších ako osemnásť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hoci bol za taký alebo obdobný čin v predchádzajúcich dvadsiatich štyroch mesiacoch odsúdený alebo v predchádzajúcich dvanástich mesiacoch postihnutý.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Hanobenie miesta posledného odpočinku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zničí, poškodí alebo zneuctí hrob, urnu s ľudskými ostatkami, pomník alebo náhrobnú dosku alebo zničí alebo poškodí zariadenie pohrebiska alebo iného miesta posledného odpočinku, alebo kto sa na pohrebisku alebo inom mieste posledného odpočinku dopustí inej hrubej neslušnosti alebo výtržnosti,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86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86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Hanobenie mŕtveho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zneužije alebo zneuctí mŕtveho, alebo neoprávnene vykoná exhumáciu ľudských ostatkov, alebo svojvoľne odníme z pohrebiska ľudské ostatky, alebo nakladá s ľudskými ostatkami v rozpore so všeobecne záväzným právnym predpisom, potrestá sa odňatím slobody na šesť mesiacov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86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Kupliarstvo</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zjedná, pohne, zvedie, využije, získa alebo ponúkne na vykonávanie prostitúcie, alebo kto koristí z prostitúcie vykonávanej iným, alebo umožní jej vykonávanie,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taký čin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w:t>
      </w:r>
      <w:hyperlink r:id="rId87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w:t>
      </w:r>
      <w:hyperlink r:id="rId87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pre seba alebo pre iného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Odňatím slobody na desať rokov až pätnásť rokov sa páchateľ potrestá, ak spácha čin uvedený v </w:t>
      </w:r>
      <w:hyperlink r:id="rId87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lastRenderedPageBreak/>
        <w:t xml:space="preserve">§ 368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Výroba detskej pornografie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využije, získa, ponúkne alebo inak zneužije dieťa na výrobu detskej pornografie alebo detského pornografického predstavenia alebo umožní také jeho zneužitie, alebo sa inak podieľa na takejto výrobe,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dvanásť rokov sa páchateľ potrestá, ak spácha čin uvedený v </w:t>
      </w:r>
      <w:hyperlink r:id="rId87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dieťati mladšom ako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spoločným konaním najmenej dvoch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a bezprostredne ním ohrozí život dieťaťa.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páchateľ potrestá, ak spácha čin uvedený v </w:t>
      </w:r>
      <w:hyperlink r:id="rId87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získa ním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dvadsať rokov sa páchateľ potrestá, ak spácha čin uvedený v </w:t>
      </w:r>
      <w:hyperlink r:id="rId87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získa ním prospech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369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Rozširovanie detskej pornografie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rozmnožuje, prepravuje, zadovažuje, sprístupňuje alebo inak rozširuje detskú pornografiu,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87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štyri roky až desať rokov sa páchateľ potrestá, ak spácha čin uvedený v </w:t>
      </w:r>
      <w:hyperlink r:id="rId87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sedem rokov až dvanásť rokov sa páchateľ potrestá, ak spácha čin uvedený v </w:t>
      </w:r>
      <w:hyperlink r:id="rId87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Prechovávanie detskej pornografie a účasť na detskom pornografickom predstavení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prechováva detskú pornografiu alebo kto koná v úmysle získať prístup k detskej pornografii prostredníctvom elektronickej komunikačnej služby,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87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sa úmyselne zúčastní detského pornografického predstavenia.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Ohrozovanie mravnosti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vyrába, kupuje, dováža alebo si inak zadovažuje a následne predáva, požičiava alebo inak uvádza do obehu, </w:t>
      </w:r>
      <w:r w:rsidRPr="003261B2">
        <w:rPr>
          <w:rFonts w:ascii="Times New Roman" w:hAnsi="Times New Roman" w:cs="Times New Roman"/>
          <w:sz w:val="18"/>
          <w:szCs w:val="18"/>
        </w:rPr>
        <w:lastRenderedPageBreak/>
        <w:t xml:space="preserve">rozširuje, robí verejne prístupnými alebo zverejňuje pornografiu, nosiče zvuku alebo obrazu, zobrazenia alebo iné predmety ohrozujúce mravnosť, v ktorých sa prejavuje neúcta k človeku a násilie alebo ktoré zobrazujú sexuálny styk so zvieraťom alebo iné sexuálne patologické praktiky,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88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88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pornografiu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ponúka, prenecháva alebo predáva dieťaťu,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mieste, ktoré je deťom prístupné, vystavuje alebo inak sprístupňuje,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88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88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pre seba alebo pre iného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tým, že ponúka, sprístupňuje alebo vystavuje pornografiu, nosiče zvuku alebo obrazu alebo zobrazenia, v ktorých sa prejavuje neúcta k človeku a násilie alebo ktoré zobrazujú sexuálny styk so zvieraťom alebo iné sexuálne patologické praktiky.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372a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Podpora a propagácia sexuálnych patologických praktík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podporuje alebo kto verejne alebo na mieste verejnosti prístupnom propaguje, schvaľuje, hrubo zľahčuje alebo sa snaží ospravedlniť sexuálny styk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 dieťaťom,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 príbuzným v priamom rade alebo so súrodencom,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 mŕtvym,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so zvieraťom,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iné sexuálne patologické praktiky,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podporuje alebo kto verejne alebo na mieste verejnosti prístupnom propaguje, schvaľuje, hrubo zľahčuje alebo sa snaží ospravedlniť pedofíliu, </w:t>
      </w:r>
      <w:proofErr w:type="spellStart"/>
      <w:r w:rsidRPr="003261B2">
        <w:rPr>
          <w:rFonts w:ascii="Times New Roman" w:hAnsi="Times New Roman" w:cs="Times New Roman"/>
          <w:sz w:val="18"/>
          <w:szCs w:val="18"/>
        </w:rPr>
        <w:t>nekrofíliu</w:t>
      </w:r>
      <w:proofErr w:type="spellEnd"/>
      <w:r w:rsidRPr="003261B2">
        <w:rPr>
          <w:rFonts w:ascii="Times New Roman" w:hAnsi="Times New Roman" w:cs="Times New Roman"/>
          <w:sz w:val="18"/>
          <w:szCs w:val="18"/>
        </w:rPr>
        <w:t xml:space="preserve"> alebo </w:t>
      </w:r>
      <w:proofErr w:type="spellStart"/>
      <w:r w:rsidRPr="003261B2">
        <w:rPr>
          <w:rFonts w:ascii="Times New Roman" w:hAnsi="Times New Roman" w:cs="Times New Roman"/>
          <w:sz w:val="18"/>
          <w:szCs w:val="18"/>
        </w:rPr>
        <w:t>zoofíliu</w:t>
      </w:r>
      <w:proofErr w:type="spellEnd"/>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Kto spácha čin uvedený v odseku 2 nie je trestný, ak propagáciu preukázateľne vykonával za účelom vzdelávacích, liečebných alebo výskumných aktivít.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jeden rok až päť rokov sa páchateľ potrestá, ak spácha čin uvedený v odseku 1 alebo 2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získa ním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vážnu ujmu na právach dotknutej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hoci bol za taký alebo obdobný čin v predchádzajúcich dvadsiatich štyroch mesiacoch odsúdený alebo v predchádzajúcich dvanástich mesiacoch postihnutý,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Ohováranie</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o inom oznámi nepravdivý údaj, ktorý je spôsobilý značnou mierou ohroziť jeho vážnosť u spoluobčanov, poškodiť ho v zamestnaní, v podnikaní, narušiť jeho rodinné vzťahy alebo spôsobiť mu inú vážnu ujmu,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88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verejne,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v podnikaní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osem rokov sa páchateľ potrestá, ak spácha čin uvedený v </w:t>
      </w:r>
      <w:hyperlink r:id="rId88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inému stratu zamestnania, úpadok podniku alebo rozvod manželstva.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Neoprávnené nakladanie s osobnými údajmi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neoprávnene poskytne, sprístupní alebo zverejní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osobné údaje o inom zhromaždené v súvislosti s výkonom verejnej moci alebo uplatňovaním ústavných práv osoby,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osobné údaje o inom získané v súvislosti s výkonom svojho povolania, zamestnania alebo funkcie a tým poruší všeobecne záväzným právnym predpisom ustanovenú povinnosť,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až na dva roky sa páchateľ potrestá, ak spácha čin uvedený v </w:t>
      </w:r>
      <w:hyperlink r:id="rId88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vážnu ujmu na právach dotknutej osoby,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Poškodzovanie cudzích práv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inému spôsobí vážnu ujmu na právach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uvedie niekoho do omylu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využije niečí omyl,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88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tak, že sa vydáva za verejného činiteľa.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(3) Odňatím slobody na jeden rok až päť rokov sa páchateľ potrestá, ak spácha čin uvedený v </w:t>
      </w:r>
      <w:hyperlink r:id="rId88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získa ním pre seba alebo pre iného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neoprávnene poruší tajomstvo listiny alebo inej písomnosti, zvukového záznamu, obrazového záznamu alebo iného záznamu, počítačových dát alebo iného dokumentu uchovávaného v súkromí iného tým, že ich zverejní alebo sprístupní tretej osobe alebo iným spôsobom použije a inému tým spôsobí vážnu ujmu na právach,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Porušenie dôvernosti ústneho prejavu a iného prejavu osobnej povahy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poruší dôvernosť neverejne prednesených slov alebo iného prejavu osobnej povahy tým, že ho neoprávnene zachytí záznamovým zariadením a takto zhotovený záznam sprístupní tretej osobe alebo ho iným spôsobom použije a inému tým spôsobí vážnu ujmu na právach,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88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organizovanej skupiny,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takým činom značnú škodu,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 úmyslom získať pre seba alebo iného značný prospech.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šesť mesiacov až päť rokov sa páchateľ potrestá,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spácha čin uvedený v </w:t>
      </w:r>
      <w:hyperlink r:id="rId89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spôsobí takým činom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spácha taký čin s úmyslom získať pre seba alebo pre iného prospech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Zrušený od 1.11.2020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378a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Zrušený od 1.11.2020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DESIATA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PROTI BRANNOSTI, PROTI CIVILNEJ SLUŽBE, PROTI SLUŽBE V OZBROJENÝCH SILÁCH A PROTI OBRANE VLASTI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brannosti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379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Marenie spôsobilosti na službu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seba alebo iného urobí trvalo alebo dočasne nespôsobilým alebo menej spôsobilým na plnenie brannej povinnosti alebo iných povinností na obranu vlasti, potrestá sa odňatím slobody na šesť mesiacov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desať rokov sa páchateľ potrestá, ak spácha čin uvedený v </w:t>
      </w:r>
      <w:hyperlink r:id="rId89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Neplnenie odvodnej povinnosti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neustanoví na odvod alebo sa nepodrobí lekárskemu vyšetreniu v úmysle nesplniť svoju odvodnú povinnosť, alebo jej splnenie oddialiť,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89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Obchádzanie brannej povinnosti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dopustí machinácií v úmysle dosiahnuť úľavy v plnení brannej povinnosti,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sa dopustí machinácií v úmysle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sám sa celkom alebo sčasti vyhnúť plneniu brannej povinnosti,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inému celkom alebo sčasti umožniť vyhnúť sa plneniu brannej povinnosti,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jeden rok až päť rokov sa páchateľ potrestá, ak spácha čin uvedený v </w:t>
      </w:r>
      <w:hyperlink r:id="rId89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894"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civilnej službe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Nenastúpenie civilnej služby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v úmysle vyhnúť sa civilnej službe tú nenastúpi do 24 hodín po uplynutí lehoty určenej v povolávacom rozkaze,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nenastúpi, čo aj z nedbanlivosti, civilnú službu do 24 hodín po uplynutí lehoty určenej v povolávacom rozkaze,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Vyhýbanie sa výkonu civilnej služby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vyhnúť sa výkonu civilnej služby alebo plneniu povinností z nej vyplývajúcich poškodí sa na zdraví, predstiera chorobu, falšuje listinu, zneužije návykovú látku alebo použije iný úskok, alebo kto odopiera konať civilnú službu,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odmieta plniť pokyny pri výkone civilnej služby alebo také pokyny sústavne neplní,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bez povolenia opustí miesto výkonu civilnej služby na dobu dlhšiu ako 48 hodín, alebo sa po túto dobu bez povolenia zdržiava mimo tohto miesta, potrestá sa odňatím slobody až na šesť mesiacov.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bez povolenia opustí miesto výkonu civilnej služby na dobu dlhšiu ako 14 dní, alebo sa po túto dobu bez povolenia zdržiava mimo tohto miesta,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Kto v úmysle vyhnúť sa výkonu civilnej služby opustí miesto výkonu tejto služby alebo sa s týmto úmyslom zdržiava mimo tohto miesta, potrestá sa odňatím slobody na šesť mesiacov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Tretí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službe v ozbrojených silách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Nenastúpenie služby v ozbrojených silách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(1) Kto v úmysle vyhnúť sa vojenskej službe nenastúpi službu v ozbrojených silách do 24 hodín po uplynutí lehoty určenej v povolávacom rozkaze, potrestá sa odňatím slobody na dva roky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päť rokov až desať rokov sa páchateľ potrestá, ak spácha čin uvedený v </w:t>
      </w:r>
      <w:hyperlink r:id="rId89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nenastúpi, čo aj z nedbanlivosti, službu v ozbrojených silách do 24 hodín po uplynutí lehoty určenej v povolávacom rozkaze,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tri roky sa páchateľ potrestá, ak spácha čin uvedený v </w:t>
      </w:r>
      <w:hyperlink r:id="rId89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388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sa po vyhlásení mobilizácie ozbrojených síl, čo aj z nedbanlivosti, bez odkladu nedostaví z cudziny nastúpiť vojenskú službu,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FB39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389</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osobných a vecných povinností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 vyhlásení mobilizácie ozbrojených síl nesplní, čo aj z nedbanlivosti, osobnú alebo vecnú povinnosť, alebo povinnosť ubytovať na obranu vlasti, alebo sa úmyselne vyhýba plneniu takej povinnosti, alebo plnenie takejto povinnosti inou osobou, čo aj z nedbanlivosti, marí alebo sťažuje,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osem rokov sa páchateľ potrestá, ak ohrozí činom uvedeným v </w:t>
      </w:r>
      <w:hyperlink r:id="rId89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značnou mierou záujmy obrany vlasti.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Štvrtý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obrane vlasti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Spolupráca s nepriateľom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počas vojnového stavu alebo vojny zadovažuje nepriateľovi prospech alebo ho akokoľvek podporuje, potrestá sa, ak nejde o čin prísnejšie trestný, odňatím slobody na jeden rok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Vojnová zrada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Občan Slovenskej republiky, ktorý počas vojnového stavu alebo vojny koná službu v nepriateľskom vojsku alebo v nepriateľskom ozbrojenom zbore, potrestá sa odňatím slobody na desať rokov až dvadsaťpäť rokov alebo trestom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Služba v cudzom vojsku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Občan Slovenskej republiky, ktorý bez povolenia koná službu v cudzom vojsku, potrestá sa odňatím slobody na dva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päť rokov až desať rokov sa páchateľ potrestá, ak spácha čin uvedený v </w:t>
      </w:r>
      <w:hyperlink r:id="rId89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počas vojnového stavu alebo vojny.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JEDENÁSTA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VOJENSKÉ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vojenskej podriadenosti a vojenskej cti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Neuposlúchnutie rozkazu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odoprie vykonať alebo úmyselne nevykoná rozkaz,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osem rokov sa páchateľ potrestá, ak spácha čin uvedený v </w:t>
      </w:r>
      <w:hyperlink r:id="rId89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so skupinou vojakov,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so zbraňou,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okolností, že by tým mohol zmariť alebo podstatne sťažiť splnenie dôležitej služobnej úlohy,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w:t>
      </w:r>
      <w:hyperlink r:id="rId900"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sa páchateľ potrestá, ak spácha čin uvedený v </w:t>
      </w:r>
      <w:hyperlink r:id="rId90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ohrozenie bojovej pohotovosti útvaru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pätnásť rokov sa páchateľ potrestá, ak spácha čin uvedený v </w:t>
      </w:r>
      <w:hyperlink r:id="rId90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 nedbanlivosti nevykoná rozkaz za okolností, že by tým mohol zmariť alebo podstatne sťažiť splnenie dôležitej služobnej úlohy,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90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 spôsobí ním ohrozenie bojovej pohotovosti útvaru alebo iný obzvlášť závažný následok,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w:t>
      </w:r>
      <w:hyperlink r:id="rId90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Sprotivenie alebo donútenie porušiť vojenskú povinnosť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kladie odpor vojakovi, ktorý plní osobitne uložené vojenské povinnosti, alebo ho donúti takúto povinnosť porušiť,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sedem rokov sa páchateľ potrestá, ak spácha čin uvedený v </w:t>
      </w:r>
      <w:hyperlink r:id="rId90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so zbraňou,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so skupinou vojakov,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päť rokov až pätnásť rokov sa páchateľ potrestá, ak spácha čin uvedený v </w:t>
      </w:r>
      <w:hyperlink r:id="rId90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Urážka medzi vojakmi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(1) Kto iného vojaka hrubo urazí, ak nejde o prísnejší trestný čin,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90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násilím alebo hrozbou bezprostredného násilia urazí vojaka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nadriadeného alebo hodnosťou vyššieho,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podriadeného, alebo hodnosťou nižšieho,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90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ublíženie na zdraví,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čase, keď on sám alebo urazený vojak vykonáva službu,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proti vojenskej stráži alebo vojenskej polícii,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príslušník ozbrojených síl vyslaných mimo územia Slovenskej republiky,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so zbraňou alebo najmenej s dvoma osobami.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w:t>
      </w:r>
      <w:hyperlink r:id="rId90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násilím alebo hrozbou bezprostredného násilia urazí vojaka rovnakej hodnosti,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šesť mesiacov až päť rokov sa páchateľ potrestá, ak spácha čin uvedený v </w:t>
      </w:r>
      <w:hyperlink r:id="rId91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ublíženie na zdraví,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 čase, keď on sám alebo urazený vojak vykonáva službu,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proti vojenskej stráži alebo vojenskej polícii,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príslušník ozbrojených síl vyslaných mimo územia Slovenskej republiky,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so zbraňou, alebo najmenej s dvoma osobami.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tri roky až desať rokov sa páchateľ potrestá, ak spácha čin uvedený v </w:t>
      </w:r>
      <w:hyperlink r:id="rId91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399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Násilie voči nadriadenému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použije násilie, hrozbu bezprostredného násilia alebo hrozbu inej ťažkej ujmy voči nadriadenému,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úmysle pôsobiť na výkon jeho vojenských povinností,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pre výkon jeho vojenských povinností,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desať rokov sa páchateľ potrestá, ak spácha čin uvedený v </w:t>
      </w:r>
      <w:hyperlink r:id="rId91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so zbraňou,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najmenej s dvoma osobami,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dvadsať rokov sa páchateľ potrestá, ak spácha čin uvedený v </w:t>
      </w:r>
      <w:hyperlink r:id="rId91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sz w:val="18"/>
          <w:szCs w:val="18"/>
        </w:rPr>
        <w:tab/>
        <w:t>§ 400</w:t>
      </w:r>
      <w:r w:rsidRPr="003261B2">
        <w:rPr>
          <w:rFonts w:ascii="Times New Roman" w:hAnsi="Times New Roman" w:cs="Times New Roman"/>
          <w:b/>
          <w:bCs/>
          <w:sz w:val="18"/>
          <w:szCs w:val="18"/>
        </w:rPr>
        <w:tab/>
        <w:t xml:space="preserve">Porušovanie práv a chránených záujmov vojakov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iného vojaka núti na neoprávnené osobné služby alebo ho obmedzuje na právach, alebo svojvoľne sťažuje výkon jeho služby,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až na dva roky sa páchateľ potrestá, ak spácha čin uvedený v </w:t>
      </w:r>
      <w:hyperlink r:id="rId91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voči podriadenému alebo hodnosťou nižšiemu.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šesť mesiacov až tri roky sa páchateľ potrestá, ak spácha čin uvedený v </w:t>
      </w:r>
      <w:hyperlink r:id="rId91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16"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násilím, alebo hrozbou násilia, alebo hrozbou inej ťažkej ujmy,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najmenej s dvoma osobami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 roky až desať rokov sa páchateľ potrestá, ak spácha čin uvedený v </w:t>
      </w:r>
      <w:hyperlink r:id="rId91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18"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povinnosti konať vojenskú službu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Vyhýbanie sa služobnému úkonu alebo výkonu vojenskej služby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rsidP="00FB39B2">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vyhnúť sa plneniu služobného úkonu sa poškodí na zdraví, predstiera chorobu, falšuje listinu, zneužije návykovú látku alebo použije iný úskok,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až na dva roky sa páchateľ potrestá, ak spácha čin uvedený v </w:t>
      </w:r>
      <w:hyperlink r:id="rId91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päť rokov až pätnásť rokov sa páchateľ potrestá, ak spácha čin uvedený v </w:t>
      </w:r>
      <w:hyperlink r:id="rId92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vyhnúť sa výkonu vojenskej služby alebo plneniu vojenských povinností sa poškodí na zdraví, predstiera chorobu, falšuje listinu, zneužije návykovú látku alebo použije iný úskok, alebo kto odopiera konať vojenskú službu, alebo plnenie vojenských povinností, potrestá sa odňatím slobody na šesť mesiacov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osem rokov sa páchateľ potrestá, ak spácha čin uvedený v </w:t>
      </w:r>
      <w:hyperlink r:id="rId92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päť rokov až pätnásť rokov sa páchateľ potrestá, ak spácha čin uvedený v </w:t>
      </w:r>
      <w:hyperlink r:id="rId92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 403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si v služobnej dobe požitím alkoholu alebo požitím iných návykových látok privodí stav, ktorý ho robí na plnenie služobných povinností úplne alebo čiastočne nespôsobilým, hoci už bol za obdobný čin v predchádzajúcich dvanástich mesiacoch najmenej dvakrát postihnutý,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sa za krízovej situácie urobí, čo aj z nedbanlivosti, nespôsobilým vykonávať službu tým, že požije alkohol alebo inú návykovú látku,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Dezercia</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svojvoľne vzďaľuje v úmysle dlhodobo sa vyhnúť vojenskej službe alebo kto sa svojvoľne vzďaľuje dlhšie ako 30 dní, potrestá sa odňatím slobody na šesť mesiacov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osem rokov sa páchateľ potrestá, ak spácha čin uvedený v </w:t>
      </w:r>
      <w:hyperlink r:id="rId92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so zbraňou,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päť rokov až pätnásť rokov sa páchateľ potrestá, ak spácha čin uvedený v </w:t>
      </w:r>
      <w:hyperlink r:id="rId92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svojvoľne vzďaľuje po čas dlhší ako 48 hodín alebo sa vzďaľuje sústavne,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až na dva roky sa páchateľ potrestá, ak spácha čin uvedený v </w:t>
      </w:r>
      <w:hyperlink r:id="rId92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Kto sa svojvoľne vzďaľuje na čas dlhší ako 6 dní,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 roky až desať rokov sa páchateľ potrestá, ak sa svojvoľne vzďaľuje po čas dlhší ako 24 hodín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Kto sa svojvoľne vzďaľuje k nepriateľovi, potrestá sa odňatím slobody na päť rokov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Tretí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povinnostiam strážnej a dozornej služby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povinností strážnej služby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strážnej alebo inej obdobnej službe poruší, čo aj z nedbanlivosti, predpisy alebo pravidlá tejto služby, alebo osobitné nariadenia podľa nich vydané,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jeden rok až päť rokov sa páchateľ potrestá, ak spácha čin uvedený v </w:t>
      </w:r>
      <w:hyperlink r:id="rId92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počas výkonu strážnej služby alebo inej obdobnej služby, ktorá má obzvlášť dôležitý štátny alebo vojenský význam,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obzvlášť hrubým porušením svojej povinnosti,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w:t>
      </w:r>
      <w:hyperlink r:id="rId927"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sa potrestá, kto spôsobí činom uvedeným v </w:t>
      </w:r>
      <w:hyperlink r:id="rId92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škodlivý následok, k odvráteniu ktorého výkon strážnej služby alebo inej obdobnej služby smeroval.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(4) Odňatím slobody na desať rokov až pätnásť rokov sa páchateľ potrestá, ak úmyselne spácha čin uvedený v </w:t>
      </w:r>
      <w:hyperlink r:id="rId92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pri výkone strážnej služby alebo inej obdobnej služby, ktorá má obzvlášť dôležitý štátny alebo vojenský význam za krízovej situácie a spôsobil škodlivý následok, k odvráteniu ktorého výkon strážnej služby alebo inej obdobnej služby smeroval.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povinností dozornej služby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dozornej alebo inej obdobnej službe závažným spôsobom, čo aj z nedbanlivosti, poruší predpisy alebo pravidlá tejto služby,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93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v dozornej alebo inej obdobnej službe nedostatočným plnením svojich povinností umožní vyžadovanie osobných úsluh, obmedzovanie na právach alebo svojvoľné sťažovanie výkonu služby jedného vojaka voči druhému v obvode pôsobnosti takej služby.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až na dva roky sa páchateľ potrestá, ak spôsobí činom uvedeným v </w:t>
      </w:r>
      <w:hyperlink r:id="rId93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obzvlášť závažný následok, ktorému bol povinný zabrániť, alebo spácha čin uvedený v </w:t>
      </w:r>
      <w:hyperlink r:id="rId93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ako príslušník ozbrojených síl vyslaných mimo územia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jeden rok až šesť rokov sa páchateľ potrestá, ak spácha čin uvedený v </w:t>
      </w:r>
      <w:hyperlink r:id="rId93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34"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409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povinností pri obrane vzdušného priestoru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poruší, čo aj z nedbanlivosti, predpisy alebo pravidlá služby na rádiotechnických hláskach, v pohotovostných jednotkách alebo iných zariadeniach určených na zaistenie bezpečnosti vzdušného priestoru,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desať rokov sa páchateľ potrestá, ak spácha čin uvedený v </w:t>
      </w:r>
      <w:hyperlink r:id="rId93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osem rokov až pätnásť rokov sa páchateľ potrestá, ak spácha čin uvedený v </w:t>
      </w:r>
      <w:hyperlink r:id="rId93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Štvrtý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ohrozujúce bojaschopnosť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Ohrozovanie morálneho stavu jednotky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popudzuje vojakov proti vojenskej službe alebo proti nadriadenému, alebo kto inak sústavne rozvracia disciplínu, potrestá sa odňatím slobody na šesť mesiacov až šesť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päť rokov až pätnásť rokov sa páchateľ potrestá, ak spácha čin uvedený v </w:t>
      </w:r>
      <w:hyperlink r:id="rId93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Porušovanie služobných povinností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na škodu súčasti ozbrojených síl alebo ozbrojeného zboru neplnením uložených služobných povinností alebo ich porušením, čo aj z nedbanlivosti, podstatne zníži použiteľnosť výzbroje, výstroja, iných vecí alebo finančných prostriedkov, potrestá sa odňatím slobody až na jeden rok.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bez oprávnenia použije vecný prostriedok malej hodnoty uvedený v </w:t>
      </w:r>
      <w:hyperlink r:id="rId93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finančné prostriedky malej hodnoty na účel, na ktorý nie je určený, alebo na také použitie dá súhlas, alebo kto zneužije alebo umožní zneužitie podriadených na </w:t>
      </w:r>
      <w:proofErr w:type="spellStart"/>
      <w:r w:rsidRPr="003261B2">
        <w:rPr>
          <w:rFonts w:ascii="Times New Roman" w:hAnsi="Times New Roman" w:cs="Times New Roman"/>
          <w:sz w:val="18"/>
          <w:szCs w:val="18"/>
        </w:rPr>
        <w:t>mimoslužobné</w:t>
      </w:r>
      <w:proofErr w:type="spellEnd"/>
      <w:r w:rsidRPr="003261B2">
        <w:rPr>
          <w:rFonts w:ascii="Times New Roman" w:hAnsi="Times New Roman" w:cs="Times New Roman"/>
          <w:sz w:val="18"/>
          <w:szCs w:val="18"/>
        </w:rPr>
        <w:t xml:space="preserve"> úkony,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osem rokov sa páchateľ potrestá,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zadováži činom uvedeným v </w:t>
      </w:r>
      <w:hyperlink r:id="rId939"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sebe alebo inému značný prospech,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spôsobí úmyselne spáchaným činom uvedeným v </w:t>
      </w:r>
      <w:hyperlink r:id="rId94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41"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zníženie bojaschopnosti, značnú škodu alebo iný obzvlášť </w:t>
      </w:r>
      <w:r w:rsidRPr="003261B2">
        <w:rPr>
          <w:rFonts w:ascii="Times New Roman" w:hAnsi="Times New Roman" w:cs="Times New Roman"/>
          <w:sz w:val="18"/>
          <w:szCs w:val="18"/>
        </w:rPr>
        <w:lastRenderedPageBreak/>
        <w:t xml:space="preserve">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päť rokov až pätnásť rokov sa páchateľ potrestá, ak spácha úmyselne čin uvedený v </w:t>
      </w:r>
      <w:hyperlink r:id="rId94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4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FB39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412</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Zbabelosť pred nepriateľom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sa za bojovej situácie zo zbabelosti alebo rezignácie vzdá do zajatia, potrestá sa odňatím slobody na osem rokov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Nesplnenie bojovej úlohy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za bojovej situácie bez dovolenia vzdiali, potrestá sa odňatím slobody na tri roky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sa za bojovej situácie vyhýba povinnosti splniť bojovú úlohu alebo odoprie použiť zbraň, potrestá sa odňatím slobody na desať rokov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Opustenie bojových prostriedkov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za bojovej situácie odhodí, opustí alebo urobí neupotrebiteľnou zbraň alebo iný vojnový materiál, potrestá sa odňatím slobody na dva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päť rokov až pätnásť rokov sa páchateľ potrestá, ak spácha čin uvedený v </w:t>
      </w:r>
      <w:hyperlink r:id="rId94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Vydanie bojových prostriedkov nepriateľovi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Veliteľ, ktorý bez toho, že by to bolo vyvolané bojovou situáciou, nepriateľovi vydá, čo aj z nedbanlivosti, vojenské sily alebo ponechá mu opevnenia, bojovú techniku alebo iné bojové prostriedky, potrestá sa, ak nekonal v úmysle podporovať nepriateľa, odňatím slobody na tri roky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Piaty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Zrušený od 1.4.2009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Zrušený od 1.4.2009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DVANÁSTA HLAVA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TRESTNÉ ČINY PROTI MIERU, PROTI ĽUDSKOSTI, TRESTNÉ ČINY TERORIZMU, EXTRÉMIZMU A TRESTNÉ ČINY VOJNOVÉ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Prvý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proti mieru a ľudskosti, trestné činy terorizmu a extrémizmu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Ohrozenie mieru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narušiť mier akýmkoľvek spôsobom podnecuje k vojne, vojnu propaguje alebo inak podporuje vojnovú propagandu, potrestá sa odňatím slobody na jeden rok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desať rokov až dvadsaťpäť rokov alebo trestom odňatia slobody na doživotie sa potrestá páchateľ, ak spácha čin uvedený v </w:t>
      </w:r>
      <w:hyperlink r:id="rId94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 spojení s cudzou mocou alebo cudzím činiteľom,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b)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r>
      <w:proofErr w:type="spellStart"/>
      <w:r w:rsidRPr="003261B2">
        <w:rPr>
          <w:rFonts w:ascii="Times New Roman" w:hAnsi="Times New Roman" w:cs="Times New Roman"/>
          <w:b/>
          <w:bCs/>
          <w:sz w:val="18"/>
          <w:szCs w:val="18"/>
        </w:rPr>
        <w:t>Genocídium</w:t>
      </w:r>
      <w:proofErr w:type="spellEnd"/>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úplne alebo čiastočne zničiť niektorý národ alebo niektorú národnostnú, etnickú, rasovú alebo náboženskú skupinu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spôsobí príslušníkovi takej skupiny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vykoná opatrenie smerujúce k tomu, aby sa v takej skupine bránilo rodeniu detí,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násilne prevádza deti z jednej takej skupiny do druhej,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uvedie príslušníkov takej skupiny do životných podmienok, ktoré majú privodiť jej úplné alebo čiastočné fyzické zničenie,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pätnásť rokov až dvadsať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dvadsať rokov až dvadsaťpäť rokov alebo trestom odňatia slobody na doživotie sa páchateľ potrestá, ak spácha čin uvedený v </w:t>
      </w:r>
      <w:hyperlink r:id="rId94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počas vojny alebo ozbrojeného konfliktu.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Trestom odňatia slobody na doživotie sa páchateľ potrestá, ak činom uvedeným v </w:t>
      </w:r>
      <w:hyperlink r:id="rId94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spôsobí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Teroristický útok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úmysle poškodiť ústavné zriadenie alebo obranyschopnosť štátu, narušiť alebo zničiť základnú politickú, hospodársku alebo spoločenskú štruktúru štátu alebo medzinárodnej organizácie, závažným spôsobom zastrašiť obyvateľstvo alebo donútiť vládu štátu alebo iný orgán verejnej moci alebo medzinárodnej organizácie, aby niečo konala, opomenula alebo strpela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hrozí spáchaním útoku alebo spácha útok ohrozujúci život, zdravie človeka alebo jeho osobnú slobodu,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zničí, znefunkční alebo poškodí verejné zariadenie, dopravný systém, telekomunikačný systém, informačný systém, vrátane závažného bránenia vo fungovaní informačného systému alebo prerušenia fungovania informačného systému, pevnú plošinu na podmorskej plytčine, energetické zariadenie, vodárenské zariadenie, zdravotnícke zariadenie alebo iné dôležité zariadenie, verejné priestranstvo alebo majetok, alebo takým konaním hrozí,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naruší, znefunkční alebo preruší dodávku vody, elektrickej energie alebo iného základného prírodného zdroja s cieľom vydať ľudí do nebezpečenstva smrti alebo ťažkej ujmy na zdraví alebo cudzí majetok do nebezpečenstva škody veľkého rozsahu, alebo takým konaním hrozí,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zmocní sa lietadla, lode, iného prostriedku osobnej dopravy alebo nákladnej dopravy alebo pevnej plošiny na podmorskej plytčine, alebo nad takým dopravným prostriedkom alebo pevnou plošinou vykonáva kontrolu, alebo zničí alebo vážne poškodí navigačné zariadenie alebo zasahuje do jeho prevádzky, alebo oznámi nepravdivú informáciu, čím ohrozí život alebo zdravie ľudí, bezpečnosť takého dopravného prostriedku, alebo vydá cudzí majetok do nebezpečenstva škody veľkého rozsahu, alebo takým konaním hrozí,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požaduje, vyrobí, získa, prechováva, vlastní, drží, dovezie, vyvezie, prevezie, dá prepraviť, dodá alebo inak použije výbušninu, jadrový materiál, rádioaktívnu látku, chemickú látku, biologický agens alebo toxín, strelnú zbraň, jadrovú zbraň, rádiologickú zbraň, biologickú zbraň, chemickú zbraň alebo inú zbraň, bojový prostriedok alebo materiál obdobnej povahy, alebo robí výskum a vývoj jadrovej zbrane, biologickej zbrane, chemickej zbrane alebo inej zbrane alebo bojového prostriedku alebo výbušniny, alebo zariadenia na výrobu, úpravu, skladovanie alebo použitie jadrových materiálov, rádioaktívnych látok, chemických látok alebo biologických agensov a toxínov, alebo takýmto konaním hrozí,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vydá ľudí do nebezpečenstva smrti alebo ťažkej ujmy na zdraví, alebo cudzí majetok do nebezpečenstva škody veľkého rozsahu tým, že spôsobí požiar alebo povodeň alebo škodlivý účinok výbušnín, plynu, elektriny alebo iných podobne nebezpečných látok alebo síl alebo sa dopustí iného podobne nebezpečného konania, alebo také nebezpečenstvo zvýši alebo sťaží jeho odvrátenie alebo zmiernenie, alebo takým konaním hrozí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dvadsať rokov až dvadsaťpäť rokov alebo trestom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Trestom odňatia slobody na doživotie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voči ozbrojeným silám alebo voči ozbrojeným zborom,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ako člen nebezpečného zoskupenia,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FB39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419a</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Účasť na bojovej činnosti organizovanej ozbrojenej skupiny na území iného štátu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sa počas vojny na území iného štátu aktívne podieľa na bojovej činnosti organizovanej ozbrojenej skupiny, potrestá sa odňatím slobody na dva roky až osem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verejne podnecuje na spáchanie trestného činu uvedeného v odseku 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požiada iného, aby spáchal alebo mal účasť na spáchaní činu uvedeného v odseku 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poskytuje alebo prijíma znalosti metód alebo techník na výrobu alebo použitie výbušnín, strelných zbraní alebo iných zbraní, škodlivých látok alebo iných nebezpečných látok alebo iných špeciálnych metód alebo techník určených k vedeniu boja na účely spáchania činu uvedeného v odseku 1,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poskytne finančné alebo iné prostriedky, služby, súčinnosť alebo vytvorí iné podmienky na účely spáchania trestného činu uvedeného v odseku 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419b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Niektoré formy účasti na terorizme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verejne podnecuje na spáchanie niektorého z trestných činov terorizmu alebo verejne schvaľuje niektorý z trestných činov terorizmu, potrestá sa odňatím slobody na tri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Kto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získa znalosti metód alebo techník alebo si osvojí zručnosti na výrobu, skladovanie, prepravu alebo použitie výbušnín, strelných zbraní, jadrových zbraní, biologických zbraní, chemických zbraní, jadrových materiálov, rádioaktívnych látok, chemických látok, biologických agensov a toxínov alebo iných podobne škodlivých látok, alebo nebezpečných látok na účely spáchania niektorého z trestných činov terorizmu,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poskytne znalosti metód alebo techník na výrobu, skladovanie, prepravu alebo použitie výbušnín, strelných zbraní, jadrových zbraní, biologických zbraní, chemických zbraní, jadrových materiálov, rádioaktívnych látok, chemických látok, biologických agensov a toxínov alebo iných podobne škodlivých látok, alebo nebezpečných látok na účely spáchania niektorého z trestných činov terorizmu,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požiada iného, aby spáchal alebo mal účasť na spáchaní niektorého z trestných činov terorizmu,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sedem rokov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419c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Financovanie terorizmu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sám alebo prostredníctvom iného zhromažďuje alebo poskytuje priamo alebo nepriamo veci, finančné prostriedky alebo iné prostriedky pre páchateľa terorizmu, pre teroristickú skupinu, jej člena, alebo na spáchanie niektorého z trestných činov terorizmu, alebo zhromažďuje veci, finančné prostriedky alebo iné prostriedky v úmysle, aby ich bolo možné takto použiť, alebo s vedomím, že na taký účel môžu byť použité, potrestá sa odňatím slobody na päť rokov až pätnásť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sám alebo prostredníctvom iného poskytne veci, finančné prostriedky alebo iné prostriedky blízkej osobe toho, kto sa podieľa alebo podieľal na príprave, pokuse alebo na spáchaní niektorého z trestných činov terorizmu, za to, že sa na takom konaní podieľa alebo podieľal.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dvadsať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a) vo väčšom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FB39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419d</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Cestovanie na účel terorizmu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cestuje zo Slovenskej republiky alebo cez územie Slovenskej republiky do iného štátu na účel spáchania niektorého z trestných činov terorizmu, okrem trestného činu teroru podľa § 313 a 314 a trestného činu teroristického útoku podľa § 419, potrestá sa trestom odňatia slobody na päť rokov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cestuje z iného štátu do Slovenskej republiky na účel spáchania niektorého z trestných činov terorizmu okrem trestného činu teroru podľa § 313 a 314 a trestného činu teroristického útoku podľa § 419.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Mučenie a iné neľudské alebo kruté zaobchádzanie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súvislosti s výkonom právomoci orgánu verejnej moci, z jeho podnetu alebo s jeho výslovným alebo tichým súhlasom inému týraním, mučením alebo iným neľudským alebo krutým zaobchádzaním spôsobí telesné alebo duševné utrpenie, potrestá sa odňatím slobody na dva roky až šesť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desať rokov sa páchateľ potrestá, ak spácha čin uvedený v </w:t>
      </w:r>
      <w:hyperlink r:id="rId94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najmenej s dvoma osobami,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chránenej osobe,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 osobitného motívu,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na osobe, ktorej bola obmedzená osobná sloboda v súlade so zákonom.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94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aby inému zmaril alebo sťažil uplatnenie jeho základných práv a slobôd,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nebezpečného zoskupenia.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dvanásť rokov až dvadsať rokov sa páchateľ potrestá, ak spácha čin uvedený v </w:t>
      </w:r>
      <w:hyperlink r:id="rId95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420a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Nedobrovoľné zmiznutie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ako zástupca štátu alebo osoba alebo člen skupiny konajúci na základe poverenia, podpory alebo tichého súhlasu štátu zadrží, uväzní, unesie alebo inak pozbaví slobody iného a následne odmietne potvrdiť pozbavenie slobody alebo zatají osud alebo miesto pobytu iného a tým inému znemožní výkon zákonnej ochrany, potrestá sa odňatím slobody na sedem rokov až dvanásť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95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ako nadriadený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vedel alebo mal informácie, ktoré naznačovali, že podriadení podliehajúci jeho právomoci spáchali alebo mali v úmysle spáchať čin uvedený v </w:t>
      </w:r>
      <w:hyperlink r:id="rId95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mal faktickú zodpovednosť za činnosti a kontrolu nad činnosťami súvisiacimi s činom uvedeným v </w:t>
      </w:r>
      <w:hyperlink r:id="rId95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neurobil potrebné a vhodné opatrenia v rámci svojej právomoci na zabránenie alebo potlačenie činu uvedeného v </w:t>
      </w:r>
      <w:hyperlink r:id="rId95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neoznámil čin uvedený v </w:t>
      </w:r>
      <w:hyperlink r:id="rId95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príslušným orgánom na účely vyšetrovania alebo trestného stíhania.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pätnásť rokov sa potrestá, kto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neoprávnene premiestni dieťa, na ktorom bol spáchaný čin uvedený v </w:t>
      </w:r>
      <w:hyperlink r:id="rId95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dieťa, ktoré sa narodilo počas zajatia matky, na ktorej bol spáchaný čin uvedený v </w:t>
      </w:r>
      <w:hyperlink r:id="rId95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neoprávnene premiestni dieťa, na ktorého otcovi, matke alebo zákonnom zástupcovi bol spáchaný čin uvedený v </w:t>
      </w:r>
      <w:hyperlink r:id="rId95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sfalšuje, zatají alebo zničí doklady potvrdzujúce pravú totožnosť dieťaťa uvedeného v písmene a) alebo 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pätnásť rokov až dvadsať rokov sa páchateľ potrestá, ak spácha čin uvedený v </w:t>
      </w:r>
      <w:hyperlink r:id="rId959" w:history="1">
        <w:r w:rsidRPr="003261B2">
          <w:rPr>
            <w:rFonts w:ascii="Times New Roman" w:hAnsi="Times New Roman" w:cs="Times New Roman"/>
            <w:sz w:val="18"/>
            <w:szCs w:val="18"/>
          </w:rPr>
          <w:t>odsekoch 1</w:t>
        </w:r>
      </w:hyperlink>
      <w:r w:rsidRPr="003261B2">
        <w:rPr>
          <w:rFonts w:ascii="Times New Roman" w:hAnsi="Times New Roman" w:cs="Times New Roman"/>
          <w:sz w:val="18"/>
          <w:szCs w:val="18"/>
        </w:rPr>
        <w:t xml:space="preserve"> alebo </w:t>
      </w:r>
      <w:hyperlink r:id="rId960"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na chránenej osobe,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spôsobí ním ťažkú ujmu na zdraví alebo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Podpora a propagácia skupín smerujúcich k potlačeniu základných práv a slobôd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Založenie, podpora a propagácia hnutia smerujúceho k potlačeniu základných práv a slobôd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 Kto založí, podporuje alebo propaguje skupinu, hnutie alebo ideológiu, ktorá smeruje k potlačeniu základných práv a slobôd osôb, alebo ktoré hlása rasovú, etnickú, národnostnú alebo náboženskú nenávisť</w:t>
      </w:r>
      <w:r w:rsidRPr="003261B2">
        <w:rPr>
          <w:rFonts w:ascii="Times New Roman" w:hAnsi="Times New Roman" w:cs="Times New Roman"/>
          <w:sz w:val="18"/>
          <w:szCs w:val="18"/>
          <w:vertAlign w:val="superscript"/>
        </w:rPr>
        <w:t xml:space="preserve"> ***)</w:t>
      </w:r>
      <w:r w:rsidRPr="003261B2">
        <w:rPr>
          <w:rFonts w:ascii="Times New Roman" w:hAnsi="Times New Roman" w:cs="Times New Roman"/>
          <w:sz w:val="18"/>
          <w:szCs w:val="18"/>
        </w:rPr>
        <w:t xml:space="preserve"> alebo kto propaguje skupinu, hnutie alebo ideológiu, ktorá v minulosti smerovala k potlačeniu základných práv a slobôd osôb,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osem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verejne alebo na mieste verejnosti prístupnom,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Prejav sympatie k hnutiu smerujúcemu k potlačeniu základných práv a slobôd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 Kto verejne alebo na mieste verejnosti prístupnom, najmä používaním zástav, odznakov, rovnošiat alebo hesiel, prejavuje sympatie k skupine, hnutiu alebo ideológii, ktorá smeruje alebo v minulosti smerovala k potlačeniu základných práv a slobôd osôb, alebo ktorá hlása rasovú, etnickú, národnostnú, náboženskú nenávisť,</w:t>
      </w:r>
      <w:r w:rsidRPr="003261B2">
        <w:rPr>
          <w:rFonts w:ascii="Times New Roman" w:hAnsi="Times New Roman" w:cs="Times New Roman"/>
          <w:sz w:val="18"/>
          <w:szCs w:val="18"/>
          <w:vertAlign w:val="superscript"/>
        </w:rPr>
        <w:t xml:space="preserve"> ***)</w:t>
      </w:r>
      <w:r w:rsidRPr="003261B2">
        <w:rPr>
          <w:rFonts w:ascii="Times New Roman" w:hAnsi="Times New Roman" w:cs="Times New Roman"/>
          <w:sz w:val="18"/>
          <w:szCs w:val="18"/>
        </w:rPr>
        <w:t xml:space="preserve">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pri čine uvedenom v odseku 1 používa pozmenené zástavy, odznaky, rovnošaty alebo heslá, ktoré vyvolávajú zdanie pravých.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422a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Výroba extrémistického materiálu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vyrába extrémistický materiál alebo sa podieľa na takejto výrobe, potrestá sa odňatím slobody na tri roky až šesť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osem rokov sa páchateľ potrestá, ak spácha čin uvedený v </w:t>
      </w:r>
      <w:hyperlink r:id="rId96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člen extrémistickej skupiny.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FB39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422b</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Rozširovanie extrémistického materiálu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rozmnožuje, prepravuje, zadovažuje, sprístupňuje, uvádza do obehu, dováža, vyváža, ponúka, predáva, zasiela alebo rozširuje extrémistický materiál, 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96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závažnejším spôsobom konania,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verejne,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extrémistickej skupiny.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422c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Prechovávanie extrémistického materiálu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prechováva extrémistický materiál,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422d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Popieranie a schvaľovanie holokaustu, zločinov politických režimov a zločinov proti ľudskosti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verejne popiera, spochybňuje, schvaľuje alebo sa snaží ospravedlniť holokaust, zločiny režimu založeného na fašistickej ideológii, zločiny režimu založeného na komunistickej ideológii alebo zločiny iného podobného hnutia, ktoré násilím, hrozbou násilia alebo hrozbou inej ťažkej ujmy smeruje k potlačeniu základných práv a slobôd osôb, potrestá sa odňatím slobody na šesť mesiacov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odseku 1 sa potrestá, kto verejne popiera, schvaľuje, spochybňuje, hrubo zľahčuje alebo sa snaží ospravedlniť </w:t>
      </w:r>
      <w:proofErr w:type="spellStart"/>
      <w:r w:rsidRPr="003261B2">
        <w:rPr>
          <w:rFonts w:ascii="Times New Roman" w:hAnsi="Times New Roman" w:cs="Times New Roman"/>
          <w:sz w:val="18"/>
          <w:szCs w:val="18"/>
        </w:rPr>
        <w:t>genocídium</w:t>
      </w:r>
      <w:proofErr w:type="spellEnd"/>
      <w:r w:rsidRPr="003261B2">
        <w:rPr>
          <w:rFonts w:ascii="Times New Roman" w:hAnsi="Times New Roman" w:cs="Times New Roman"/>
          <w:sz w:val="18"/>
          <w:szCs w:val="18"/>
        </w:rPr>
        <w:t xml:space="preserve">, zločiny proti mieru, zločiny proti ľudskosti alebo vojnové zločiny spôsobom, ktorý môže podnecovať násilie alebo nenávisť voči skupine osôb alebo jej členovi, ak bol páchateľ alebo účastník tohto činu odsúdený právoplatným rozsudkom medzinárodného súdu zriadeného na základe medzinárodného práva verejného, ktorého právomoc uznala Slovenská republika, alebo právoplatným rozsudkom súdu Slovenskej republiky.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Hanobenie národa, rasy a presvedčenia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verejne hanobí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niektorý národ, jeho jazyk, niektorú rasu alebo etnickú skupinu,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b) skupinu osôb alebo jednotlivca pre ich skutočnú alebo domnelú príslušnosť k niektorej rase, národu, národnosti, etnickej skupine, pre ich skutočný alebo domnelý pôvod, farbu pleti,</w:t>
      </w:r>
      <w:r w:rsidRPr="003261B2">
        <w:rPr>
          <w:rFonts w:ascii="Times New Roman" w:hAnsi="Times New Roman" w:cs="Times New Roman"/>
          <w:sz w:val="18"/>
          <w:szCs w:val="18"/>
          <w:vertAlign w:val="superscript"/>
        </w:rPr>
        <w:t xml:space="preserve"> ***)</w:t>
      </w:r>
      <w:r w:rsidRPr="003261B2">
        <w:rPr>
          <w:rFonts w:ascii="Times New Roman" w:hAnsi="Times New Roman" w:cs="Times New Roman"/>
          <w:sz w:val="18"/>
          <w:szCs w:val="18"/>
        </w:rPr>
        <w:t xml:space="preserve"> náboženské vyznanie alebo preto, že sú bez vyznania,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dva roky až päť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extrémistickej skupiny,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verejný činiteľ,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FB39B2" w:rsidRDefault="00915430">
      <w:pPr>
        <w:widowControl w:val="0"/>
        <w:autoSpaceDE w:val="0"/>
        <w:autoSpaceDN w:val="0"/>
        <w:adjustRightInd w:val="0"/>
        <w:spacing w:after="0" w:line="240" w:lineRule="auto"/>
        <w:jc w:val="center"/>
      </w:pPr>
      <w:r w:rsidRPr="003261B2">
        <w:rPr>
          <w:rFonts w:ascii="Times New Roman" w:hAnsi="Times New Roman" w:cs="Times New Roman"/>
          <w:sz w:val="18"/>
          <w:szCs w:val="18"/>
        </w:rPr>
        <w:tab/>
        <w:t xml:space="preserve">§ 424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Podnecovanie k národnostnej, rasovej a etnickej nenávisti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 Kto verejne podnecuje k násiliu alebo nenávisti voči skupine osôb alebo jednotlivcovi pre ich skutočnú alebo domnelú príslušnosť k niektorej rase, národu, národnosti, etnickej skupine, pre ich skutočný alebo domnelý pôvod, farbu pleti, sexuálnu orientáciu,</w:t>
      </w:r>
      <w:r w:rsidRPr="003261B2">
        <w:rPr>
          <w:rFonts w:ascii="Times New Roman" w:hAnsi="Times New Roman" w:cs="Times New Roman"/>
          <w:sz w:val="18"/>
          <w:szCs w:val="18"/>
          <w:vertAlign w:val="superscript"/>
        </w:rPr>
        <w:t xml:space="preserve"> ***)</w:t>
      </w:r>
      <w:r w:rsidRPr="003261B2">
        <w:rPr>
          <w:rFonts w:ascii="Times New Roman" w:hAnsi="Times New Roman" w:cs="Times New Roman"/>
          <w:sz w:val="18"/>
          <w:szCs w:val="18"/>
        </w:rPr>
        <w:t xml:space="preserve"> náboženské vyznanie alebo preto, že sú bez vyznania, alebo verejne podnecuje k obmedzovaniu ich práv a slobôd, potrestá sa odňatím slobody až na tri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96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sa spolčí alebo zhromaždí na spáchanie činu uvedeného v </w:t>
      </w:r>
      <w:hyperlink r:id="rId96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dva roky až šesť rokov sa páchateľ potrestá, ak spácha čin uvedený v </w:t>
      </w:r>
      <w:hyperlink r:id="rId96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66"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ako člen extrémistickej skupiny,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424a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Apartheid a diskriminácia skupiny osôb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uplatňuje apartheid alebo rasovú, etnickú, národnostnú alebo náboženskú segregáciu, alebo inú rozsiahlu alebo systematickú diskrimináciu skupiny osôb,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osem rokov až pätnásť rokov sa páchateľ potrestá, ak spácha čin uvedený v odseku 1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ako člen extrémistickej skupiny,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ako verejný činiteľ,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osobitného motívu,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a vystaví ním takú skupinu osôb neľudskému alebo ponižujúcemu zaobchádzaniu,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a vydá ním takú skupinu osôb do nebezpečenstva ťažkej ujmy na zdraví alebo smrti,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za krízovej situácie.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Neľudskosť</w:t>
      </w:r>
    </w:p>
    <w:p w:rsidR="002321DC" w:rsidRPr="003261B2" w:rsidRDefault="002321DC">
      <w:pPr>
        <w:widowControl w:val="0"/>
        <w:autoSpaceDE w:val="0"/>
        <w:autoSpaceDN w:val="0"/>
        <w:adjustRightInd w:val="0"/>
        <w:spacing w:after="0" w:line="240" w:lineRule="auto"/>
        <w:jc w:val="center"/>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sa v rámci rozsiahleho alebo systematického útoku namiereného voči civilnému obyvateľstvu dopustí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vraždy,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vyhladzovania ľudí,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zotročovania,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deportácie alebo násilného presunu obyvateľstva,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mučenia,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f) znásilnenia, sexuálneho otroctva, vynútenej prostitúcie, násilného tehotenstva, nezákonnej sterilizácie alebo inej formy sexuálneho násilia porovnateľnej závažnosti,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g) perzekúcie skupiny obyvateľstva na politickom, rasovom, národnostnom, etnickom, kultúrnom alebo náboženskom základe, z dôvodu pohlavia alebo z iného podobného dôvodu,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h) uväznenia alebo iného závažného pozbavenia osobnej slobody porušujúceho základné pravidlá medzinárodného práva alebo akéhokoľvek iného obmedzenia osobnej slobody s následným nedobrovoľným zmiznutím ľudí,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i) apartheidu alebo inej podobnej segregácie alebo diskriminácie,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j) iného neľudského činu,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dvanásť rokov až dvadsaťpäť rokov alebo trestom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Druhý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Trestné činy vojnové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Používanie zakázaného bojového prostriedku a nedovolené vedenie boja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počas vojny nariadi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použitie zakázaného bojového prostriedku alebo materiálu obdobnej povahy, alebo taký prostriedok alebo materiál použije,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vedenie boja zakázaným spôsobom, alebo sám takto boj vedie,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96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ako veliteľ, ktorý v rozpore s ustanoveniami medzinárodného práva o prostriedkoch a spôsoboch vedenia vojny úmyselne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poškodí vojenskou operáciou civilné osoby na živote, zdraví alebo majetku, alebo vedie útok proti nim z dôvodu represálií, vedie útok proti nebránenému miestu alebo demilitarizovanému pásmu,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zničí alebo poškodí priehradu, jadrovú elektráreň alebo obdobné zariadenie obsahujúce nebezpečné sily,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zničí alebo poškodí objekt určený na humanitárne účely alebo medzinárodne uznávanú kultúrnu alebo prírodnú pamiatku.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dvadsať rokov sa páchateľ potrestá, ak spácha čin uvedený v </w:t>
      </w:r>
      <w:hyperlink r:id="rId96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69"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ťažkú ujmu na zdraví viacerým osobám alebo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Plienenie v priestore vojnových operácií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v priestore vojnových operácií, na bojisku, v miestach postihnutých vojnovými operáciami alebo na obsadenom území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zmocní sa cudzej veci, využívajúc niečiu tieseň,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svojvoľne cudzí majetok ničí alebo ho pod zámienkou vojnovej potreby odníma,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okráda padlých alebo ranených,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sedem rokov až dvanásť rokov sa páchateľ potrestá, ak spácha čin uvedený v </w:t>
      </w:r>
      <w:hyperlink r:id="rId97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za použitia násilia, hrozby násilia alebo inej ťažkej ujmy,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na osobách alebo veciach požívajúcich podľa zákona alebo predpisov medzinárodného práva osobitnú ochranu.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Rovnako ako v </w:t>
      </w:r>
      <w:hyperlink r:id="rId971" w:history="1">
        <w:r w:rsidRPr="003261B2">
          <w:rPr>
            <w:rFonts w:ascii="Times New Roman" w:hAnsi="Times New Roman" w:cs="Times New Roman"/>
            <w:sz w:val="18"/>
            <w:szCs w:val="18"/>
          </w:rPr>
          <w:t>odseku 2</w:t>
        </w:r>
      </w:hyperlink>
      <w:r w:rsidRPr="003261B2">
        <w:rPr>
          <w:rFonts w:ascii="Times New Roman" w:hAnsi="Times New Roman" w:cs="Times New Roman"/>
          <w:sz w:val="18"/>
          <w:szCs w:val="18"/>
        </w:rPr>
        <w:t xml:space="preserve"> sa páchateľ potrestá, ak spácha čin uvedený v </w:t>
      </w:r>
      <w:hyperlink r:id="rId97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ťažkú ujmu na zdraví,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Odňatím slobody na desať rokov až dvadsať rokov sa páchateľ potrestá, ak spácha čin uvedený v </w:t>
      </w:r>
      <w:hyperlink r:id="rId973"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smrť,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Zneužívanie medzinárodne uznávaných označení a štátnych znakov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počas vojny zneužije označenie Červeného kríža alebo iných rozlišovacích znakov alebo farieb uznávaných medzinárodným právom na označenie zdravotníckych inštitúcií, dopravných prostriedkov, osôb zdravotníckej pomoci alebo evakuácie, potrestá sa odňatím slobody na tri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97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počas vojny zneužije znak Organizácie spojených národov, štátnu vlajku, štátny znak, vojenský znak, insígnie alebo rovnošatu neutrálneho štátu alebo iného štátu, ktorý nie je stranou vo vojne.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(3) Odňatím slobody na dvanásť rokov až dvadsaťpäť rokov alebo trestom odňatia slobody na doživotie sa páchateľ potrestá, ak spácha čin uvedený v </w:t>
      </w:r>
      <w:hyperlink r:id="rId97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76"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ako prostriedkom vojnovej vierolomnosti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smrť viacerých osôb,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škodu veľkého rozsahu,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429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Útok proti parlamentárovi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urazí parlamentára alebo člena jeho sprievodu alebo kto takú osobu neoprávnene zadrží, potrestá sa odňatím slobody až na dva roky.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štyri roky až osem rokov sa páchateľ potrestá, ak spácha čin uvedený v </w:t>
      </w:r>
      <w:hyperlink r:id="rId977"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parlamentárovi alebo členovi jeho sprievodu ťažkú ujmu na zdraví.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sedem rokov až dvanásť rokov sa páchateľ potrestá, ak spácha čin uvedený v </w:t>
      </w:r>
      <w:hyperlink r:id="rId97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parlamentárovi alebo členovi jeho sprievodu smrť.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430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Zneužitie </w:t>
      </w:r>
      <w:proofErr w:type="spellStart"/>
      <w:r w:rsidRPr="003261B2">
        <w:rPr>
          <w:rFonts w:ascii="Times New Roman" w:hAnsi="Times New Roman" w:cs="Times New Roman"/>
          <w:b/>
          <w:bCs/>
          <w:sz w:val="18"/>
          <w:szCs w:val="18"/>
        </w:rPr>
        <w:t>rekviračného</w:t>
      </w:r>
      <w:proofErr w:type="spellEnd"/>
      <w:r w:rsidRPr="003261B2">
        <w:rPr>
          <w:rFonts w:ascii="Times New Roman" w:hAnsi="Times New Roman" w:cs="Times New Roman"/>
          <w:b/>
          <w:bCs/>
          <w:sz w:val="18"/>
          <w:szCs w:val="18"/>
        </w:rPr>
        <w:t xml:space="preserve"> práva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počas vojny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zneužije právomoc, ktorá mu bola zverená v oblasti vojenskej rekvirácie,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vykonáva rekviráciu, hoci na to nebol oprávnený,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odmietne vydať potvrdenie o druhu a množstve vydaných vecí pri vojenskej rekvirácii,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jeden rok až päť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Odňatím slobody na tri roky až osem rokov sa páchateľ potrestá, ak spácha čin uvedený v </w:t>
      </w:r>
      <w:hyperlink r:id="rId979"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značnú škodu,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použitia násilia, hrozby použitia násilia alebo hrozby inej ťažkej ujmy,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na osobách alebo veciach požívajúcich podľa zákona alebo predpisov medzinárodného práva osobitnú ochranu.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päť rokov až desať rokov sa páchateľ potrestá, ak spácha čin uvedený v </w:t>
      </w:r>
      <w:hyperlink r:id="rId980"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 spôsobí ním škodu veľkého rozsahu.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431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Vojnová krutosť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počas vojny poruší predpisy medzinárodného práva tým, že kruto zaobchádza s bezbranným civilným obyvateľstvom, utečencami, ranenými, príslušníkmi ozbrojených síl, ktorí už zbrane zložili, alebo s vojnovými zajatcami,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981"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počas vojny poruší predpisy medzinárodného práva tým, že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nevykoná účinné opatrenia na ochranu osôb, ktoré takú pomoc potrebujú, najmä detí, žien, ranených alebo starých ľudí, alebo takým opatreniam bráni,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zamedzí alebo bráni organizáciám civilnej ochrany nepriateľa, neutrálneho alebo iného štátu v plnení ich humanitárnych úloh.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dvadsaťpäť rokov alebo trestom odňatia slobody na doživotie sa páchateľ potrestá, ak spácha čin uvedený v </w:t>
      </w:r>
      <w:hyperlink r:id="rId982"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83"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ťažkú ujmu na zdraví alebo smrť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432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Perzekúcia obyvateľstva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počas vojny pácha neľudské činy vyplývajúce z národnostnej, rasovej alebo etnickej diskriminácie alebo terorizuje bezbranné civilné obyvateľstvo násilím alebo hrozbou jeho použitia, potrestá sa odňatím slobody na štyri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Rovnako ako v </w:t>
      </w:r>
      <w:hyperlink r:id="rId984"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sa potrestá, kto v dobe uvedenej v </w:t>
      </w:r>
      <w:hyperlink r:id="rId985"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zničí alebo vážne naruší zdroj základných životných potrieb civilného obyvateľstva na obsadenom území alebo v dotykovej zóne, alebo svojvoľne neposkytne obyvateľstvu pomoc nevyhnutnú na prežitie,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bezdôvodne odďaľuje návrat civilného obyvateľstva alebo vojnových zajatcov,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bezdôvodne presídľuje civilné obyvateľstvo obsadeného územia,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osídľuje obsadené územie obyvateľstvom vlastnej krajiny,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e) svojvoľne znemožní civilnému obyvateľstvu alebo vojnovým zajatcom, aby sa o ich trestných činoch rozhodovalo v spravodlivom konaní.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Odňatím slobody na desať rokov až dvadsaťpäť rokov alebo trestom odňatia slobody na doživotie sa páchateľ potrestá, ak spácha čin uvedený v </w:t>
      </w:r>
      <w:hyperlink r:id="rId986"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alebo </w:t>
      </w:r>
      <w:hyperlink r:id="rId987" w:history="1">
        <w:r w:rsidRPr="003261B2">
          <w:rPr>
            <w:rFonts w:ascii="Times New Roman" w:hAnsi="Times New Roman" w:cs="Times New Roman"/>
            <w:sz w:val="18"/>
            <w:szCs w:val="18"/>
          </w:rPr>
          <w:t>2</w:t>
        </w:r>
      </w:hyperlink>
      <w:r w:rsidRPr="003261B2">
        <w:rPr>
          <w:rFonts w:ascii="Times New Roman" w:hAnsi="Times New Roman" w:cs="Times New Roman"/>
          <w:sz w:val="18"/>
          <w:szCs w:val="18"/>
        </w:rPr>
        <w:t xml:space="preserve"> a spôsobí ním ťažkú ujmu na zdraví alebo smrť alebo iný obzvlášť závažný následok.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433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Vojnové bezprávie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Kto spácha čin považovaný článkom 8 Rímskeho štatútu Medzinárodného trestného súdu za vojnový zločin, potrestá sa odňatím slobody na dvanásť rokov až dvadsaťpäť rokov alebo trestom odňatia slobody na doživotie.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Trestom odňatia slobody na doživotie sa páchateľ potrestá, ak spácha čin uvedený v </w:t>
      </w:r>
      <w:hyperlink r:id="rId988" w:history="1">
        <w:r w:rsidRPr="003261B2">
          <w:rPr>
            <w:rFonts w:ascii="Times New Roman" w:hAnsi="Times New Roman" w:cs="Times New Roman"/>
            <w:sz w:val="18"/>
            <w:szCs w:val="18"/>
          </w:rPr>
          <w:t>odseku 1</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a spôsobí ním ťažkú ujmu na zdraví viacerým osobám alebo smrť viacerých osôb alebo iný obzvlášť závažný následok,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za odplatu.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434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Ohrozenie kultúrnych hodnôt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Kto počas vojny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vo veľkom rozsahu zničí alebo si privlastní predmety kultúrnej hodnoty chránené medzinárodným dohovorom,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dopustí sa drancovania, vandalizmu alebo iného zneužitia voči takému predmetu,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z takého predmetu urobí v rozpore s medzinárodným dohovorom cieľ útoku,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d) predmet kultúrnej hodnoty pod zvýšenou ochranou medzinárodného dohovoru alebo jeho bezprostredné okolie využije v rozpore s medzinárodným dohovorom na podporu vojenskej činnosti,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potrestá sa odňatím slobody na tri roky až desať rokov.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Tretí diel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ab/>
        <w:t xml:space="preserve">Spoločné ustanovenia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ab/>
        <w:t xml:space="preserve">§ 435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Na účely použitia ustanovení tejto hlavy sa za vojnu považuje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medzinárodný ozbrojený konflikt alebo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zdĺhavý ozbrojený konflikt na území štátu medzi vládnymi orgánmi a organizovanými ozbrojenými skupinami alebo medzi takýmito skupinami navzájom s výnimkou vnútorných nepokojov a napätí, ako sú vzbury, izolované a ojedinelé akty násilia </w:t>
      </w:r>
      <w:r w:rsidRPr="003261B2">
        <w:rPr>
          <w:rFonts w:ascii="Times New Roman" w:hAnsi="Times New Roman" w:cs="Times New Roman"/>
          <w:sz w:val="18"/>
          <w:szCs w:val="18"/>
        </w:rPr>
        <w:lastRenderedPageBreak/>
        <w:t xml:space="preserve">alebo iné akty podobnej povahy.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Za vojenského veliteľa sa považuje aj osoba fakticky konajúca ako vojenský veliteľ.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Vojenský veliteľ je trestne zodpovedný za trestné činy uvedené v tejto hlave aj vtedy, ak sa ich dopustili ozbrojené sily pod jeho faktickým velením a riadením v dôsledku jeho zlyhania riadiť také sily,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vedel alebo na základe okolností v tom čase mal vedieť, že ozbrojené sily páchali, alebo sa chystali spáchať takéto trestné činy, 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neuskutočnil všetky potrebné a primerané opatrenia v rámci svojej právomoci na zabránenie alebo potlačenie ich spáchania alebo nepredložil vec príslušným orgánom na vyšetrenie a trestné stíhanie.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Nadriadený, s výnimkou nadriadeného uvedeného v </w:t>
      </w:r>
      <w:hyperlink r:id="rId989" w:history="1">
        <w:r w:rsidRPr="003261B2">
          <w:rPr>
            <w:rFonts w:ascii="Times New Roman" w:hAnsi="Times New Roman" w:cs="Times New Roman"/>
            <w:sz w:val="18"/>
            <w:szCs w:val="18"/>
          </w:rPr>
          <w:t>odseku 3</w:t>
        </w:r>
      </w:hyperlink>
      <w:r w:rsidRPr="003261B2">
        <w:rPr>
          <w:rFonts w:ascii="Times New Roman" w:hAnsi="Times New Roman" w:cs="Times New Roman"/>
          <w:sz w:val="18"/>
          <w:szCs w:val="18"/>
        </w:rPr>
        <w:t xml:space="preserve">, je trestne zodpovedný za trestné činy uvedené v tejto hlave aj vtedy, ak ich spáchali jeho podriadení pod jeho faktickou autoritou a riadením ako výsledok jeho neschopnosti náležite riadiť takýchto podriadených, ak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a) vedel alebo vedome prehliadal informácie, z ktorých vyplývalo, že podriadení páchali alebo sa chystali spáchať takéto trestné činy,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b) trestné činy sa týkali aktivít, ktoré boli v rámci faktickej zodpovednosti a riadenia nadriadeného, 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c) neuskutočnil všetky potrebné a primerané opatrenia v rámci svojej právomoci na zabránenie, alebo potlačenie ich spáchania, alebo nepredložil vec príslušným orgánom na vyšetrenie a trestné stíhanie.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TRETIA ČASŤ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SPOLOČNÉ, PRECHODNÉ A ZÁVEREČNÉ USTANOVENIA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Spoločné ustanovenie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Týmto zákonom sa preberajú právne záväzné akty Európskej únie uvedené v </w:t>
      </w:r>
      <w:hyperlink r:id="rId990" w:history="1">
        <w:r w:rsidRPr="003261B2">
          <w:rPr>
            <w:rFonts w:ascii="Times New Roman" w:hAnsi="Times New Roman" w:cs="Times New Roman"/>
            <w:sz w:val="18"/>
            <w:szCs w:val="18"/>
          </w:rPr>
          <w:t>prílohe</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je potrebné určiť, či trestný čin podľa zákona č. </w:t>
      </w:r>
      <w:hyperlink r:id="rId991" w:history="1">
        <w:r w:rsidRPr="003261B2">
          <w:rPr>
            <w:rFonts w:ascii="Times New Roman" w:hAnsi="Times New Roman" w:cs="Times New Roman"/>
            <w:sz w:val="18"/>
            <w:szCs w:val="18"/>
          </w:rPr>
          <w:t>140/1961 Zb.</w:t>
        </w:r>
      </w:hyperlink>
      <w:r w:rsidRPr="003261B2">
        <w:rPr>
          <w:rFonts w:ascii="Times New Roman" w:hAnsi="Times New Roman" w:cs="Times New Roman"/>
          <w:sz w:val="18"/>
          <w:szCs w:val="18"/>
        </w:rPr>
        <w:t xml:space="preserve"> Trestný zákon v znení neskorších predpisov vykazuje znaky prečinu, zločinu alebo obzvlášť závažného zločinu podľa tohto zákona, použijú sa ustanovenia </w:t>
      </w:r>
      <w:hyperlink r:id="rId992" w:history="1">
        <w:r w:rsidRPr="003261B2">
          <w:rPr>
            <w:rFonts w:ascii="Times New Roman" w:hAnsi="Times New Roman" w:cs="Times New Roman"/>
            <w:sz w:val="18"/>
            <w:szCs w:val="18"/>
          </w:rPr>
          <w:t>§ 10</w:t>
        </w:r>
      </w:hyperlink>
      <w:r w:rsidRPr="003261B2">
        <w:rPr>
          <w:rFonts w:ascii="Times New Roman" w:hAnsi="Times New Roman" w:cs="Times New Roman"/>
          <w:sz w:val="18"/>
          <w:szCs w:val="18"/>
        </w:rPr>
        <w:t xml:space="preserve"> a </w:t>
      </w:r>
      <w:hyperlink r:id="rId993" w:history="1">
        <w:r w:rsidRPr="003261B2">
          <w:rPr>
            <w:rFonts w:ascii="Times New Roman" w:hAnsi="Times New Roman" w:cs="Times New Roman"/>
            <w:sz w:val="18"/>
            <w:szCs w:val="18"/>
          </w:rPr>
          <w:t>§ 11</w:t>
        </w:r>
      </w:hyperlink>
      <w:r w:rsidRPr="003261B2">
        <w:rPr>
          <w:rFonts w:ascii="Times New Roman" w:hAnsi="Times New Roman" w:cs="Times New Roman"/>
          <w:sz w:val="18"/>
          <w:szCs w:val="18"/>
        </w:rPr>
        <w:t xml:space="preserve"> tohto zákona v závislosti od formy zavinenia a trestnej sadzby uvedenej v zákone č. </w:t>
      </w:r>
      <w:hyperlink r:id="rId994" w:history="1">
        <w:r w:rsidRPr="003261B2">
          <w:rPr>
            <w:rFonts w:ascii="Times New Roman" w:hAnsi="Times New Roman" w:cs="Times New Roman"/>
            <w:sz w:val="18"/>
            <w:szCs w:val="18"/>
          </w:rPr>
          <w:t>140/1961 Zb.</w:t>
        </w:r>
      </w:hyperlink>
      <w:r w:rsidRPr="003261B2">
        <w:rPr>
          <w:rFonts w:ascii="Times New Roman" w:hAnsi="Times New Roman" w:cs="Times New Roman"/>
          <w:sz w:val="18"/>
          <w:szCs w:val="18"/>
        </w:rPr>
        <w:t xml:space="preserve"> Trestný zákon v znení neskorších predpisov.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Pri posudzovaní splnenia podmienok na rozhodovanie o podmienečnom prepustení z výkonu trestu odňatia slobody alebo rozhodovaní o podmienečnom upustení od výkonu zvyšku trestu pri trestoch uložených po nadobudnutí účinnosti tohto zákona za trestný čin podľa zákona č. </w:t>
      </w:r>
      <w:hyperlink r:id="rId995" w:history="1">
        <w:r w:rsidRPr="003261B2">
          <w:rPr>
            <w:rFonts w:ascii="Times New Roman" w:hAnsi="Times New Roman" w:cs="Times New Roman"/>
            <w:sz w:val="18"/>
            <w:szCs w:val="18"/>
          </w:rPr>
          <w:t>140/1961 Zb.</w:t>
        </w:r>
      </w:hyperlink>
      <w:r w:rsidRPr="003261B2">
        <w:rPr>
          <w:rFonts w:ascii="Times New Roman" w:hAnsi="Times New Roman" w:cs="Times New Roman"/>
          <w:sz w:val="18"/>
          <w:szCs w:val="18"/>
        </w:rPr>
        <w:t xml:space="preserve"> Trestný zákon v znení neskorších predpisov, postupuje sa podľa tohto zákona.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Pri posudzovaní splnenia podmienok na rozhodovanie o podmienečnom prepustení z výkonu trestu odňatia slobody alebo rozhodovaní o podmienečnom upustení od výkonu zvyšku trestu u trestov uložených pred účinnosťou tohto zákona sa postupuje podľa doterajších predpisov. Osoba odsúdená na výnimočný trest odňatia slobody podľa </w:t>
      </w:r>
      <w:hyperlink r:id="rId996" w:history="1">
        <w:r w:rsidRPr="003261B2">
          <w:rPr>
            <w:rFonts w:ascii="Times New Roman" w:hAnsi="Times New Roman" w:cs="Times New Roman"/>
            <w:sz w:val="18"/>
            <w:szCs w:val="18"/>
          </w:rPr>
          <w:t>§ 43 ods. 1 zákona č. 140/1961 Zb.</w:t>
        </w:r>
      </w:hyperlink>
      <w:r w:rsidRPr="003261B2">
        <w:rPr>
          <w:rFonts w:ascii="Times New Roman" w:hAnsi="Times New Roman" w:cs="Times New Roman"/>
          <w:sz w:val="18"/>
          <w:szCs w:val="18"/>
        </w:rPr>
        <w:t xml:space="preserve"> Trestný zákon v znení neskorších predpisov môže byť podmienečne prepustená až po výkone troch štvrtín uloženého trestu odňatia slobody; osoba odsúdená podľa tohto ustanovenia na výnimočný trest odňatia slobody na doživotie nesmie byť podmienečne prepustená.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Ak došlo k premlčaniu trestného stíhania alebo k premlčaniu výkonu trestu pred účinnosťou tohto zákona podľa doterajších predpisov, ustanovenia o premlčaní trestného stíhania a premlčaní výkonu trestu sa podľa tohto zákona nepoužijú. **)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Ustanovenie </w:t>
      </w:r>
      <w:hyperlink r:id="rId997" w:history="1">
        <w:r w:rsidRPr="003261B2">
          <w:rPr>
            <w:rFonts w:ascii="Times New Roman" w:hAnsi="Times New Roman" w:cs="Times New Roman"/>
            <w:sz w:val="18"/>
            <w:szCs w:val="18"/>
          </w:rPr>
          <w:t>§ 47 ods. 2</w:t>
        </w:r>
      </w:hyperlink>
      <w:r w:rsidRPr="003261B2">
        <w:rPr>
          <w:rFonts w:ascii="Times New Roman" w:hAnsi="Times New Roman" w:cs="Times New Roman"/>
          <w:sz w:val="18"/>
          <w:szCs w:val="18"/>
        </w:rPr>
        <w:t xml:space="preserve"> sa vzťahuje aj na osobu, ktorá bola potrestaná za niektorý z trestných činov uvedených v </w:t>
      </w:r>
      <w:hyperlink r:id="rId998" w:history="1">
        <w:r w:rsidRPr="003261B2">
          <w:rPr>
            <w:rFonts w:ascii="Times New Roman" w:hAnsi="Times New Roman" w:cs="Times New Roman"/>
            <w:sz w:val="18"/>
            <w:szCs w:val="18"/>
          </w:rPr>
          <w:t>§ 43 ods. 1 zákona č. 140/1961 Zb.</w:t>
        </w:r>
      </w:hyperlink>
      <w:r w:rsidRPr="003261B2">
        <w:rPr>
          <w:rFonts w:ascii="Times New Roman" w:hAnsi="Times New Roman" w:cs="Times New Roman"/>
          <w:sz w:val="18"/>
          <w:szCs w:val="18"/>
        </w:rPr>
        <w:t xml:space="preserve"> Trestný zákon v znení neskorších predpisov, ak osoba spáchala ďalší trestný čin uvedený v </w:t>
      </w:r>
      <w:hyperlink r:id="rId999" w:history="1">
        <w:r w:rsidRPr="003261B2">
          <w:rPr>
            <w:rFonts w:ascii="Times New Roman" w:hAnsi="Times New Roman" w:cs="Times New Roman"/>
            <w:sz w:val="18"/>
            <w:szCs w:val="18"/>
          </w:rPr>
          <w:t>§ 47 ods. 2</w:t>
        </w:r>
      </w:hyperlink>
      <w:r w:rsidRPr="003261B2">
        <w:rPr>
          <w:rFonts w:ascii="Times New Roman" w:hAnsi="Times New Roman" w:cs="Times New Roman"/>
          <w:sz w:val="18"/>
          <w:szCs w:val="18"/>
        </w:rPr>
        <w:t xml:space="preserve"> po nadobudnutí účinnosti tohto zákona.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Súd môže rozhodnúť podľa </w:t>
      </w:r>
      <w:hyperlink r:id="rId1000" w:history="1">
        <w:r w:rsidRPr="003261B2">
          <w:rPr>
            <w:rFonts w:ascii="Times New Roman" w:hAnsi="Times New Roman" w:cs="Times New Roman"/>
            <w:sz w:val="18"/>
            <w:szCs w:val="18"/>
          </w:rPr>
          <w:t>§ 34 ods. 8 písm. d)</w:t>
        </w:r>
      </w:hyperlink>
      <w:r w:rsidRPr="003261B2">
        <w:rPr>
          <w:rFonts w:ascii="Times New Roman" w:hAnsi="Times New Roman" w:cs="Times New Roman"/>
          <w:sz w:val="18"/>
          <w:szCs w:val="18"/>
        </w:rPr>
        <w:t xml:space="preserve"> aj vtedy, ak bol páchateľ potrestaný za niektorý z trestných činov uvedených v </w:t>
      </w:r>
      <w:hyperlink r:id="rId1001" w:history="1">
        <w:r w:rsidRPr="003261B2">
          <w:rPr>
            <w:rFonts w:ascii="Times New Roman" w:hAnsi="Times New Roman" w:cs="Times New Roman"/>
            <w:sz w:val="18"/>
            <w:szCs w:val="18"/>
          </w:rPr>
          <w:t>§ 43 ods. 1 zákona č. 140/1961 Zb.</w:t>
        </w:r>
      </w:hyperlink>
      <w:r w:rsidRPr="003261B2">
        <w:rPr>
          <w:rFonts w:ascii="Times New Roman" w:hAnsi="Times New Roman" w:cs="Times New Roman"/>
          <w:sz w:val="18"/>
          <w:szCs w:val="18"/>
        </w:rPr>
        <w:t xml:space="preserve"> Trestný zákon v znení neskorších predpisov, ktorý bol spáchaný pred nadobudnutím účinnosti tohto zákona.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lastRenderedPageBreak/>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Ak sa v tomto zákone uvádza ústav na výkon trestu minimálneho, stredného alebo maximálneho stupňa stráženia, rozumie sa tým prvá, druhá alebo tretia nápravnovýchovná skupina ustanovená podľa doterajších predpisov.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Ak sa vo všeobecne záväzných právnych predpisoch vyhlásených do účinnosti tohto zákona používa pojem obzvlášť závažný trestný čin, rozumie sa tým zločin podľa tohto zákona.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ustanovenia k úpravám účinným od 20. decembra 2008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Ustanovenie </w:t>
      </w:r>
      <w:hyperlink r:id="rId1002" w:history="1">
        <w:r w:rsidRPr="003261B2">
          <w:rPr>
            <w:rFonts w:ascii="Times New Roman" w:hAnsi="Times New Roman" w:cs="Times New Roman"/>
            <w:sz w:val="18"/>
            <w:szCs w:val="18"/>
          </w:rPr>
          <w:t>§ 269a</w:t>
        </w:r>
      </w:hyperlink>
      <w:r w:rsidRPr="003261B2">
        <w:rPr>
          <w:rFonts w:ascii="Times New Roman" w:hAnsi="Times New Roman" w:cs="Times New Roman"/>
          <w:sz w:val="18"/>
          <w:szCs w:val="18"/>
        </w:rPr>
        <w:t xml:space="preserve"> sa použije len vtedy, ak páchateľ alebo predávajúci bol predchádzajúcim rozhodnutím postihnutý po 19. decembri 2008.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438b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ustanovenia k úpravám účinným od 1. januára 2009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Ak sa trestnosť činu posudzuje a trest ukladá podľa zákona účinného pred 1. januárom 2009, peňažný trest sa od 1. januára 2009 uloží tak, že jeho výška vyjadrená v slovenských korunách sa prepočíta na eurá podľa konverzného kurzu a zaokrúhli sa podľa pravidiel zaokrúhľovania a ďalších pravidiel prechodu na euro ustanovených všeobecne záväzným právnym predpisom.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438c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ustanovenie k úpravám účinným od 1. septembra 2010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Zhabanie peňažnej čiastky podľa </w:t>
      </w:r>
      <w:hyperlink r:id="rId1003" w:history="1">
        <w:r w:rsidRPr="003261B2">
          <w:rPr>
            <w:rFonts w:ascii="Times New Roman" w:hAnsi="Times New Roman" w:cs="Times New Roman"/>
            <w:sz w:val="18"/>
            <w:szCs w:val="18"/>
          </w:rPr>
          <w:t>§ 83a</w:t>
        </w:r>
      </w:hyperlink>
      <w:r w:rsidRPr="003261B2">
        <w:rPr>
          <w:rFonts w:ascii="Times New Roman" w:hAnsi="Times New Roman" w:cs="Times New Roman"/>
          <w:sz w:val="18"/>
          <w:szCs w:val="18"/>
        </w:rPr>
        <w:t xml:space="preserve"> a zhabanie majetku podľa </w:t>
      </w:r>
      <w:hyperlink r:id="rId1004" w:history="1">
        <w:r w:rsidRPr="003261B2">
          <w:rPr>
            <w:rFonts w:ascii="Times New Roman" w:hAnsi="Times New Roman" w:cs="Times New Roman"/>
            <w:sz w:val="18"/>
            <w:szCs w:val="18"/>
          </w:rPr>
          <w:t>§ 83b</w:t>
        </w:r>
      </w:hyperlink>
      <w:r w:rsidRPr="003261B2">
        <w:rPr>
          <w:rFonts w:ascii="Times New Roman" w:hAnsi="Times New Roman" w:cs="Times New Roman"/>
          <w:sz w:val="18"/>
          <w:szCs w:val="18"/>
        </w:rPr>
        <w:t xml:space="preserve"> možno uložiť právnickej osobe len vtedy, ak bol trestný čin uvedený v </w:t>
      </w:r>
      <w:hyperlink r:id="rId1005" w:history="1">
        <w:r w:rsidRPr="003261B2">
          <w:rPr>
            <w:rFonts w:ascii="Times New Roman" w:hAnsi="Times New Roman" w:cs="Times New Roman"/>
            <w:sz w:val="18"/>
            <w:szCs w:val="18"/>
          </w:rPr>
          <w:t>§ 83a ods. 1</w:t>
        </w:r>
      </w:hyperlink>
      <w:r w:rsidRPr="003261B2">
        <w:rPr>
          <w:rFonts w:ascii="Times New Roman" w:hAnsi="Times New Roman" w:cs="Times New Roman"/>
          <w:sz w:val="18"/>
          <w:szCs w:val="18"/>
        </w:rPr>
        <w:t xml:space="preserve"> alebo </w:t>
      </w:r>
      <w:hyperlink r:id="rId1006" w:history="1">
        <w:r w:rsidRPr="003261B2">
          <w:rPr>
            <w:rFonts w:ascii="Times New Roman" w:hAnsi="Times New Roman" w:cs="Times New Roman"/>
            <w:sz w:val="18"/>
            <w:szCs w:val="18"/>
          </w:rPr>
          <w:t>§ 83b ods. 1</w:t>
        </w:r>
      </w:hyperlink>
      <w:r w:rsidRPr="003261B2">
        <w:rPr>
          <w:rFonts w:ascii="Times New Roman" w:hAnsi="Times New Roman" w:cs="Times New Roman"/>
          <w:sz w:val="18"/>
          <w:szCs w:val="18"/>
        </w:rPr>
        <w:t xml:space="preserve"> spáchaný, hoci aj v štádiu pokusu, alebo ak došlo k účasti na trestnom čine po 31. auguste 2010.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438d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ustanovenie k úpravám účinným od 1. novembra 2011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Ustanovenie </w:t>
      </w:r>
      <w:hyperlink r:id="rId1007" w:history="1">
        <w:r w:rsidRPr="003261B2">
          <w:rPr>
            <w:rFonts w:ascii="Times New Roman" w:hAnsi="Times New Roman" w:cs="Times New Roman"/>
            <w:sz w:val="18"/>
            <w:szCs w:val="18"/>
          </w:rPr>
          <w:t>§ 61 ods. 3</w:t>
        </w:r>
      </w:hyperlink>
      <w:r w:rsidRPr="003261B2">
        <w:rPr>
          <w:rFonts w:ascii="Times New Roman" w:hAnsi="Times New Roman" w:cs="Times New Roman"/>
          <w:sz w:val="18"/>
          <w:szCs w:val="18"/>
        </w:rPr>
        <w:t xml:space="preserve"> a </w:t>
      </w:r>
      <w:hyperlink r:id="rId1008" w:history="1">
        <w:r w:rsidRPr="003261B2">
          <w:rPr>
            <w:rFonts w:ascii="Times New Roman" w:hAnsi="Times New Roman" w:cs="Times New Roman"/>
            <w:sz w:val="18"/>
            <w:szCs w:val="18"/>
          </w:rPr>
          <w:t>5</w:t>
        </w:r>
      </w:hyperlink>
      <w:r w:rsidRPr="003261B2">
        <w:rPr>
          <w:rFonts w:ascii="Times New Roman" w:hAnsi="Times New Roman" w:cs="Times New Roman"/>
          <w:sz w:val="18"/>
          <w:szCs w:val="18"/>
        </w:rPr>
        <w:t xml:space="preserve"> sa vzťahuje aj na osobu, ktorá bola odsúdená za niektorý z trestných činov uvedených v </w:t>
      </w:r>
      <w:hyperlink r:id="rId1009" w:history="1">
        <w:r w:rsidRPr="003261B2">
          <w:rPr>
            <w:rFonts w:ascii="Times New Roman" w:hAnsi="Times New Roman" w:cs="Times New Roman"/>
            <w:sz w:val="18"/>
            <w:szCs w:val="18"/>
          </w:rPr>
          <w:t>§ 61 ods. 3</w:t>
        </w:r>
      </w:hyperlink>
      <w:r w:rsidRPr="003261B2">
        <w:rPr>
          <w:rFonts w:ascii="Times New Roman" w:hAnsi="Times New Roman" w:cs="Times New Roman"/>
          <w:sz w:val="18"/>
          <w:szCs w:val="18"/>
        </w:rPr>
        <w:t xml:space="preserve"> alebo </w:t>
      </w:r>
      <w:hyperlink r:id="rId1010" w:history="1">
        <w:r w:rsidRPr="003261B2">
          <w:rPr>
            <w:rFonts w:ascii="Times New Roman" w:hAnsi="Times New Roman" w:cs="Times New Roman"/>
            <w:sz w:val="18"/>
            <w:szCs w:val="18"/>
          </w:rPr>
          <w:t>5</w:t>
        </w:r>
      </w:hyperlink>
      <w:r w:rsidRPr="003261B2">
        <w:rPr>
          <w:rFonts w:ascii="Times New Roman" w:hAnsi="Times New Roman" w:cs="Times New Roman"/>
          <w:sz w:val="18"/>
          <w:szCs w:val="18"/>
        </w:rPr>
        <w:t xml:space="preserve"> pred 1. novembrom 2011, ak táto osoba spáchala ďalší trestný čin uvedený v </w:t>
      </w:r>
      <w:hyperlink r:id="rId1011" w:history="1">
        <w:r w:rsidRPr="003261B2">
          <w:rPr>
            <w:rFonts w:ascii="Times New Roman" w:hAnsi="Times New Roman" w:cs="Times New Roman"/>
            <w:sz w:val="18"/>
            <w:szCs w:val="18"/>
          </w:rPr>
          <w:t>§ 61 ods. 3</w:t>
        </w:r>
      </w:hyperlink>
      <w:r w:rsidRPr="003261B2">
        <w:rPr>
          <w:rFonts w:ascii="Times New Roman" w:hAnsi="Times New Roman" w:cs="Times New Roman"/>
          <w:sz w:val="18"/>
          <w:szCs w:val="18"/>
        </w:rPr>
        <w:t xml:space="preserve"> alebo </w:t>
      </w:r>
      <w:hyperlink r:id="rId1012" w:history="1">
        <w:r w:rsidRPr="003261B2">
          <w:rPr>
            <w:rFonts w:ascii="Times New Roman" w:hAnsi="Times New Roman" w:cs="Times New Roman"/>
            <w:sz w:val="18"/>
            <w:szCs w:val="18"/>
          </w:rPr>
          <w:t>5</w:t>
        </w:r>
      </w:hyperlink>
      <w:r w:rsidRPr="003261B2">
        <w:rPr>
          <w:rFonts w:ascii="Times New Roman" w:hAnsi="Times New Roman" w:cs="Times New Roman"/>
          <w:sz w:val="18"/>
          <w:szCs w:val="18"/>
        </w:rPr>
        <w:t xml:space="preserve"> po 1. novembri 2011. Súd však nemusí vziať do úvahy odsúdenie uložené pred 1. novembrom 2011, ak by vzhľadom na mimoriadne okolnosti predchádzajúcich prípadov bolo pre páchateľa použitie trestnej sadzby trestu zákazu činnosti ustanovenej v </w:t>
      </w:r>
      <w:hyperlink r:id="rId1013" w:history="1">
        <w:r w:rsidRPr="003261B2">
          <w:rPr>
            <w:rFonts w:ascii="Times New Roman" w:hAnsi="Times New Roman" w:cs="Times New Roman"/>
            <w:sz w:val="18"/>
            <w:szCs w:val="18"/>
          </w:rPr>
          <w:t>§ 61 ods. 3</w:t>
        </w:r>
      </w:hyperlink>
      <w:r w:rsidRPr="003261B2">
        <w:rPr>
          <w:rFonts w:ascii="Times New Roman" w:hAnsi="Times New Roman" w:cs="Times New Roman"/>
          <w:sz w:val="18"/>
          <w:szCs w:val="18"/>
        </w:rPr>
        <w:t xml:space="preserve"> alebo </w:t>
      </w:r>
      <w:hyperlink r:id="rId1014" w:history="1">
        <w:r w:rsidRPr="003261B2">
          <w:rPr>
            <w:rFonts w:ascii="Times New Roman" w:hAnsi="Times New Roman" w:cs="Times New Roman"/>
            <w:sz w:val="18"/>
            <w:szCs w:val="18"/>
          </w:rPr>
          <w:t>5</w:t>
        </w:r>
      </w:hyperlink>
      <w:r w:rsidRPr="003261B2">
        <w:rPr>
          <w:rFonts w:ascii="Times New Roman" w:hAnsi="Times New Roman" w:cs="Times New Roman"/>
          <w:sz w:val="18"/>
          <w:szCs w:val="18"/>
        </w:rPr>
        <w:t xml:space="preserve"> neprimerane prísne.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438e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ustanovenie k úpravám účinným od 1. januára 2013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Na odsúdenie súdom iného členského štátu Európskej únie podľa § 7b ods. 2 sa neprihliada, ak nadobudlo právoplatnosť pred 1. januárom 2013.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438f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ustanovenie k úpravám účinným od 1. augusta 2013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Trest vyhostenia uložený podľa zákona č. </w:t>
      </w:r>
      <w:hyperlink r:id="rId1015" w:history="1">
        <w:r w:rsidRPr="003261B2">
          <w:rPr>
            <w:rFonts w:ascii="Times New Roman" w:hAnsi="Times New Roman" w:cs="Times New Roman"/>
            <w:sz w:val="18"/>
            <w:szCs w:val="18"/>
          </w:rPr>
          <w:t>140/1961 Zb. Trestný zákon</w:t>
        </w:r>
      </w:hyperlink>
      <w:r w:rsidRPr="003261B2">
        <w:rPr>
          <w:rFonts w:ascii="Times New Roman" w:hAnsi="Times New Roman" w:cs="Times New Roman"/>
          <w:sz w:val="18"/>
          <w:szCs w:val="18"/>
        </w:rPr>
        <w:t xml:space="preserve"> v znení neskorších predpisov sa považuje za vykonaný po uplynutí pätnástich rokov od nariadenia jeho výkonu; ustanovenie § 93 ods. 2 nie je týmto dotknuté.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Vykonanie trestu vyhostenia podľa odseku 1 oznámi registru trestov súd, ktorý vo veci rozhodol v prvom stupni, na žiadosť odsúdeného alebo aj bez takejto žiadosti.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438g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ustanovenie k úpravám účinným od 1. januára 2016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Ustanovenia tohto zákona o kontrole technickými prostriedkami účinné od 1. januára 2016 sa na tresty, primerané obmedzenia a povinnosti a výchovné obmedzenia a povinnosti právoplatne uložené pred 1. januárom 2016 nepoužijú.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lastRenderedPageBreak/>
        <w:t xml:space="preserve">§ 438h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ustanovenie k úpravám účinným od 1. augusta 2019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Ustanovenia § 67 ods. 2 a § 68 ods. 1 v znení účinnom od 1. augusta 2019 sa použijú aj na odsúdeného, ktorému bol uložený trest odňatia slobody na doživotie podľa § 34 ods. 8 alebo § 67 ods. 3 v znení účinnom do 31. júla 2019.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438i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ustanovenie k úpravám účinným od 1. januára 2021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Pri posudzovaní splnenia podmienok na vydanie rozhodnutia o uložení ochranného opatrenia zhabania časti majetku podľa </w:t>
      </w:r>
      <w:hyperlink r:id="rId1016" w:history="1">
        <w:r w:rsidRPr="003261B2">
          <w:rPr>
            <w:rFonts w:ascii="Times New Roman" w:hAnsi="Times New Roman" w:cs="Times New Roman"/>
            <w:sz w:val="18"/>
            <w:szCs w:val="18"/>
          </w:rPr>
          <w:t>§ 83a</w:t>
        </w:r>
      </w:hyperlink>
      <w:r w:rsidRPr="003261B2">
        <w:rPr>
          <w:rFonts w:ascii="Times New Roman" w:hAnsi="Times New Roman" w:cs="Times New Roman"/>
          <w:sz w:val="18"/>
          <w:szCs w:val="18"/>
        </w:rPr>
        <w:t xml:space="preserve"> sa pri určení výšky hrubého nepomeru medzi hodnotou majetku páchateľa, ktorý nadobudol alebo previedol alebo nechal previesť na inú osobu, a jeho príjmom nadobudnutým v súlade so zákonom vychádza len z hodnoty majetku, ktorý páchateľ nadobudol alebo previedol na inú osobu od 1. januára 2021.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Tam, kde sa vo všeobecne záväzných právnych predpisoch používa pojem "legalizácia príjmov z trestnej činnosti" vo všetkých tvaroch, rozumie sa tým "legalizácia výnosov z trestnej činnosti" v príslušnom tvare.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438j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Prechodné ustanovenie k úpravám účinným od 1. mája 2022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Trest odňatia slobody, ktorý nebol podmienečne odložený, a ktorý bol právoplatne uložený pred 1. májom 2022 za čin, ktorý bol posúdený ako trestný čin podľa § 171 alebo § 172, a ktorý by bol po 30. apríli 2022 posúdený ako iný trestný čin alebo ako čin miernejšie trestný, súd po opätovnom posúdení pomerne skráti, ak dĺžka uloženého trestu odňatia slobody prevyšuje hornú hranicu trestnej sadzby pre taký čin po nadobudnutí účinnosti tohto zákona, alebo ak vzhľadom na osobu páchateľa a okolnosti prípadu by bolo ponechanie pôvodnej dĺžky trestu odňatia slobody pre odsúdeného neprimerane prísne. Pritom súd prihliadne na vzájomný pomer trestnej sadzby ustanovenej pre čin pred nadobudnutím a po nadobudnutí účinnosti tohto zákona. Podľa rovnakých zásad postupuje, ak za taký čin a zbiehajúci sa iný trestný čin bol uložený úhrnný alebo súhrnný trest. O pomernom skrátení trestu rozhoduje súd, v obvode ktorého sa trest odňatia slobody vykonáva, a to aj bez návrhu.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Záverečné ustanovenia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439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Zrušujú sa: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1. zákon č. </w:t>
      </w:r>
      <w:hyperlink r:id="rId1017" w:history="1">
        <w:r w:rsidRPr="003261B2">
          <w:rPr>
            <w:rFonts w:ascii="Times New Roman" w:hAnsi="Times New Roman" w:cs="Times New Roman"/>
            <w:sz w:val="18"/>
            <w:szCs w:val="18"/>
          </w:rPr>
          <w:t>165/1950 Zb.</w:t>
        </w:r>
      </w:hyperlink>
      <w:r w:rsidRPr="003261B2">
        <w:rPr>
          <w:rFonts w:ascii="Times New Roman" w:hAnsi="Times New Roman" w:cs="Times New Roman"/>
          <w:sz w:val="18"/>
          <w:szCs w:val="18"/>
        </w:rPr>
        <w:t xml:space="preserve"> na ochranu mieru,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2. zákon č. </w:t>
      </w:r>
      <w:hyperlink r:id="rId1018" w:history="1">
        <w:r w:rsidRPr="003261B2">
          <w:rPr>
            <w:rFonts w:ascii="Times New Roman" w:hAnsi="Times New Roman" w:cs="Times New Roman"/>
            <w:sz w:val="18"/>
            <w:szCs w:val="18"/>
          </w:rPr>
          <w:t>140/1961 Zb.</w:t>
        </w:r>
      </w:hyperlink>
      <w:r w:rsidRPr="003261B2">
        <w:rPr>
          <w:rFonts w:ascii="Times New Roman" w:hAnsi="Times New Roman" w:cs="Times New Roman"/>
          <w:sz w:val="18"/>
          <w:szCs w:val="18"/>
        </w:rPr>
        <w:t xml:space="preserve"> Trestný zákon v znení zákona č. </w:t>
      </w:r>
      <w:hyperlink r:id="rId1019" w:history="1">
        <w:r w:rsidRPr="003261B2">
          <w:rPr>
            <w:rFonts w:ascii="Times New Roman" w:hAnsi="Times New Roman" w:cs="Times New Roman"/>
            <w:sz w:val="18"/>
            <w:szCs w:val="18"/>
          </w:rPr>
          <w:t>53/1963 Zb.</w:t>
        </w:r>
      </w:hyperlink>
      <w:r w:rsidRPr="003261B2">
        <w:rPr>
          <w:rFonts w:ascii="Times New Roman" w:hAnsi="Times New Roman" w:cs="Times New Roman"/>
          <w:sz w:val="18"/>
          <w:szCs w:val="18"/>
        </w:rPr>
        <w:t xml:space="preserve">, zákona č. </w:t>
      </w:r>
      <w:hyperlink r:id="rId1020" w:history="1">
        <w:r w:rsidRPr="003261B2">
          <w:rPr>
            <w:rFonts w:ascii="Times New Roman" w:hAnsi="Times New Roman" w:cs="Times New Roman"/>
            <w:sz w:val="18"/>
            <w:szCs w:val="18"/>
          </w:rPr>
          <w:t>184/1964 Zb.</w:t>
        </w:r>
      </w:hyperlink>
      <w:r w:rsidRPr="003261B2">
        <w:rPr>
          <w:rFonts w:ascii="Times New Roman" w:hAnsi="Times New Roman" w:cs="Times New Roman"/>
          <w:sz w:val="18"/>
          <w:szCs w:val="18"/>
        </w:rPr>
        <w:t xml:space="preserve">, zákona č. </w:t>
      </w:r>
      <w:hyperlink r:id="rId1021" w:history="1">
        <w:r w:rsidRPr="003261B2">
          <w:rPr>
            <w:rFonts w:ascii="Times New Roman" w:hAnsi="Times New Roman" w:cs="Times New Roman"/>
            <w:sz w:val="18"/>
            <w:szCs w:val="18"/>
          </w:rPr>
          <w:t>56/1965 Zb.</w:t>
        </w:r>
      </w:hyperlink>
      <w:r w:rsidRPr="003261B2">
        <w:rPr>
          <w:rFonts w:ascii="Times New Roman" w:hAnsi="Times New Roman" w:cs="Times New Roman"/>
          <w:sz w:val="18"/>
          <w:szCs w:val="18"/>
        </w:rPr>
        <w:t xml:space="preserve">, zákona č. </w:t>
      </w:r>
      <w:hyperlink r:id="rId1022" w:history="1">
        <w:r w:rsidRPr="003261B2">
          <w:rPr>
            <w:rFonts w:ascii="Times New Roman" w:hAnsi="Times New Roman" w:cs="Times New Roman"/>
            <w:sz w:val="18"/>
            <w:szCs w:val="18"/>
          </w:rPr>
          <w:t>81/1966 Zb.</w:t>
        </w:r>
      </w:hyperlink>
      <w:r w:rsidRPr="003261B2">
        <w:rPr>
          <w:rFonts w:ascii="Times New Roman" w:hAnsi="Times New Roman" w:cs="Times New Roman"/>
          <w:sz w:val="18"/>
          <w:szCs w:val="18"/>
        </w:rPr>
        <w:t xml:space="preserve">, zákona č. </w:t>
      </w:r>
      <w:hyperlink r:id="rId1023" w:history="1">
        <w:r w:rsidRPr="003261B2">
          <w:rPr>
            <w:rFonts w:ascii="Times New Roman" w:hAnsi="Times New Roman" w:cs="Times New Roman"/>
            <w:sz w:val="18"/>
            <w:szCs w:val="18"/>
          </w:rPr>
          <w:t>148/1969 Zb.</w:t>
        </w:r>
      </w:hyperlink>
      <w:r w:rsidRPr="003261B2">
        <w:rPr>
          <w:rFonts w:ascii="Times New Roman" w:hAnsi="Times New Roman" w:cs="Times New Roman"/>
          <w:sz w:val="18"/>
          <w:szCs w:val="18"/>
        </w:rPr>
        <w:t xml:space="preserve">, zákona č. </w:t>
      </w:r>
      <w:hyperlink r:id="rId1024" w:history="1">
        <w:r w:rsidRPr="003261B2">
          <w:rPr>
            <w:rFonts w:ascii="Times New Roman" w:hAnsi="Times New Roman" w:cs="Times New Roman"/>
            <w:sz w:val="18"/>
            <w:szCs w:val="18"/>
          </w:rPr>
          <w:t>45/1973 Zb.</w:t>
        </w:r>
      </w:hyperlink>
      <w:r w:rsidRPr="003261B2">
        <w:rPr>
          <w:rFonts w:ascii="Times New Roman" w:hAnsi="Times New Roman" w:cs="Times New Roman"/>
          <w:sz w:val="18"/>
          <w:szCs w:val="18"/>
        </w:rPr>
        <w:t xml:space="preserve">, zákona č. </w:t>
      </w:r>
      <w:hyperlink r:id="rId1025" w:history="1">
        <w:r w:rsidRPr="003261B2">
          <w:rPr>
            <w:rFonts w:ascii="Times New Roman" w:hAnsi="Times New Roman" w:cs="Times New Roman"/>
            <w:sz w:val="18"/>
            <w:szCs w:val="18"/>
          </w:rPr>
          <w:t>43/1980 Zb.</w:t>
        </w:r>
      </w:hyperlink>
      <w:r w:rsidRPr="003261B2">
        <w:rPr>
          <w:rFonts w:ascii="Times New Roman" w:hAnsi="Times New Roman" w:cs="Times New Roman"/>
          <w:sz w:val="18"/>
          <w:szCs w:val="18"/>
        </w:rPr>
        <w:t xml:space="preserve">, zákonného opatrenia č. </w:t>
      </w:r>
      <w:hyperlink r:id="rId1026" w:history="1">
        <w:r w:rsidRPr="003261B2">
          <w:rPr>
            <w:rFonts w:ascii="Times New Roman" w:hAnsi="Times New Roman" w:cs="Times New Roman"/>
            <w:sz w:val="18"/>
            <w:szCs w:val="18"/>
          </w:rPr>
          <w:t>10/1989 Zb.</w:t>
        </w:r>
      </w:hyperlink>
      <w:r w:rsidRPr="003261B2">
        <w:rPr>
          <w:rFonts w:ascii="Times New Roman" w:hAnsi="Times New Roman" w:cs="Times New Roman"/>
          <w:sz w:val="18"/>
          <w:szCs w:val="18"/>
        </w:rPr>
        <w:t xml:space="preserve">, zákona č. </w:t>
      </w:r>
      <w:hyperlink r:id="rId1027" w:history="1">
        <w:r w:rsidRPr="003261B2">
          <w:rPr>
            <w:rFonts w:ascii="Times New Roman" w:hAnsi="Times New Roman" w:cs="Times New Roman"/>
            <w:sz w:val="18"/>
            <w:szCs w:val="18"/>
          </w:rPr>
          <w:t>159/1989 Zb.</w:t>
        </w:r>
      </w:hyperlink>
      <w:r w:rsidRPr="003261B2">
        <w:rPr>
          <w:rFonts w:ascii="Times New Roman" w:hAnsi="Times New Roman" w:cs="Times New Roman"/>
          <w:sz w:val="18"/>
          <w:szCs w:val="18"/>
        </w:rPr>
        <w:t xml:space="preserve">, zákona č. </w:t>
      </w:r>
      <w:hyperlink r:id="rId1028" w:history="1">
        <w:r w:rsidRPr="003261B2">
          <w:rPr>
            <w:rFonts w:ascii="Times New Roman" w:hAnsi="Times New Roman" w:cs="Times New Roman"/>
            <w:sz w:val="18"/>
            <w:szCs w:val="18"/>
          </w:rPr>
          <w:t>47/1990 Zb.</w:t>
        </w:r>
      </w:hyperlink>
      <w:r w:rsidRPr="003261B2">
        <w:rPr>
          <w:rFonts w:ascii="Times New Roman" w:hAnsi="Times New Roman" w:cs="Times New Roman"/>
          <w:sz w:val="18"/>
          <w:szCs w:val="18"/>
        </w:rPr>
        <w:t xml:space="preserve">, zákona č. </w:t>
      </w:r>
      <w:hyperlink r:id="rId1029" w:history="1">
        <w:r w:rsidRPr="003261B2">
          <w:rPr>
            <w:rFonts w:ascii="Times New Roman" w:hAnsi="Times New Roman" w:cs="Times New Roman"/>
            <w:sz w:val="18"/>
            <w:szCs w:val="18"/>
          </w:rPr>
          <w:t>84/1990 Zb.</w:t>
        </w:r>
      </w:hyperlink>
      <w:r w:rsidRPr="003261B2">
        <w:rPr>
          <w:rFonts w:ascii="Times New Roman" w:hAnsi="Times New Roman" w:cs="Times New Roman"/>
          <w:sz w:val="18"/>
          <w:szCs w:val="18"/>
        </w:rPr>
        <w:t xml:space="preserve">, zákona č. </w:t>
      </w:r>
      <w:hyperlink r:id="rId1030" w:history="1">
        <w:r w:rsidRPr="003261B2">
          <w:rPr>
            <w:rFonts w:ascii="Times New Roman" w:hAnsi="Times New Roman" w:cs="Times New Roman"/>
            <w:sz w:val="18"/>
            <w:szCs w:val="18"/>
          </w:rPr>
          <w:t>175/1990 Zb.</w:t>
        </w:r>
      </w:hyperlink>
      <w:r w:rsidRPr="003261B2">
        <w:rPr>
          <w:rFonts w:ascii="Times New Roman" w:hAnsi="Times New Roman" w:cs="Times New Roman"/>
          <w:sz w:val="18"/>
          <w:szCs w:val="18"/>
        </w:rPr>
        <w:t xml:space="preserve">, zákona č. </w:t>
      </w:r>
      <w:hyperlink r:id="rId1031" w:history="1">
        <w:r w:rsidRPr="003261B2">
          <w:rPr>
            <w:rFonts w:ascii="Times New Roman" w:hAnsi="Times New Roman" w:cs="Times New Roman"/>
            <w:sz w:val="18"/>
            <w:szCs w:val="18"/>
          </w:rPr>
          <w:t>457/1990 Zb.</w:t>
        </w:r>
      </w:hyperlink>
      <w:r w:rsidRPr="003261B2">
        <w:rPr>
          <w:rFonts w:ascii="Times New Roman" w:hAnsi="Times New Roman" w:cs="Times New Roman"/>
          <w:sz w:val="18"/>
          <w:szCs w:val="18"/>
        </w:rPr>
        <w:t xml:space="preserve">, zákona č. </w:t>
      </w:r>
      <w:hyperlink r:id="rId1032" w:history="1">
        <w:r w:rsidRPr="003261B2">
          <w:rPr>
            <w:rFonts w:ascii="Times New Roman" w:hAnsi="Times New Roman" w:cs="Times New Roman"/>
            <w:sz w:val="18"/>
            <w:szCs w:val="18"/>
          </w:rPr>
          <w:t>545/1990 Zb.</w:t>
        </w:r>
      </w:hyperlink>
      <w:r w:rsidRPr="003261B2">
        <w:rPr>
          <w:rFonts w:ascii="Times New Roman" w:hAnsi="Times New Roman" w:cs="Times New Roman"/>
          <w:sz w:val="18"/>
          <w:szCs w:val="18"/>
        </w:rPr>
        <w:t xml:space="preserve">, zákona č. </w:t>
      </w:r>
      <w:hyperlink r:id="rId1033" w:history="1">
        <w:r w:rsidRPr="003261B2">
          <w:rPr>
            <w:rFonts w:ascii="Times New Roman" w:hAnsi="Times New Roman" w:cs="Times New Roman"/>
            <w:sz w:val="18"/>
            <w:szCs w:val="18"/>
          </w:rPr>
          <w:t>490/1991 Zb.</w:t>
        </w:r>
      </w:hyperlink>
      <w:r w:rsidRPr="003261B2">
        <w:rPr>
          <w:rFonts w:ascii="Times New Roman" w:hAnsi="Times New Roman" w:cs="Times New Roman"/>
          <w:sz w:val="18"/>
          <w:szCs w:val="18"/>
        </w:rPr>
        <w:t xml:space="preserve">, zákona č. </w:t>
      </w:r>
      <w:hyperlink r:id="rId1034" w:history="1">
        <w:r w:rsidRPr="003261B2">
          <w:rPr>
            <w:rFonts w:ascii="Times New Roman" w:hAnsi="Times New Roman" w:cs="Times New Roman"/>
            <w:sz w:val="18"/>
            <w:szCs w:val="18"/>
          </w:rPr>
          <w:t>557/1991 Zb.</w:t>
        </w:r>
      </w:hyperlink>
      <w:r w:rsidRPr="003261B2">
        <w:rPr>
          <w:rFonts w:ascii="Times New Roman" w:hAnsi="Times New Roman" w:cs="Times New Roman"/>
          <w:sz w:val="18"/>
          <w:szCs w:val="18"/>
        </w:rPr>
        <w:t xml:space="preserve">, nálezu Ústavného súdu Českej a Slovenskej Federatívnej Republiky zo 4. septembra 1992 uverejneného v čiastke </w:t>
      </w:r>
      <w:hyperlink r:id="rId1035" w:history="1">
        <w:r w:rsidRPr="003261B2">
          <w:rPr>
            <w:rFonts w:ascii="Times New Roman" w:hAnsi="Times New Roman" w:cs="Times New Roman"/>
            <w:sz w:val="18"/>
            <w:szCs w:val="18"/>
          </w:rPr>
          <w:t>93/1992 Zb.</w:t>
        </w:r>
      </w:hyperlink>
      <w:r w:rsidRPr="003261B2">
        <w:rPr>
          <w:rFonts w:ascii="Times New Roman" w:hAnsi="Times New Roman" w:cs="Times New Roman"/>
          <w:sz w:val="18"/>
          <w:szCs w:val="18"/>
        </w:rPr>
        <w:t xml:space="preserve">, zákona Národnej rady Slovenskej republiky č. </w:t>
      </w:r>
      <w:hyperlink r:id="rId1036" w:history="1">
        <w:r w:rsidRPr="003261B2">
          <w:rPr>
            <w:rFonts w:ascii="Times New Roman" w:hAnsi="Times New Roman" w:cs="Times New Roman"/>
            <w:sz w:val="18"/>
            <w:szCs w:val="18"/>
          </w:rPr>
          <w:t xml:space="preserve">177/1993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Národnej rady Slovenskej republiky č. </w:t>
      </w:r>
      <w:hyperlink r:id="rId1037" w:history="1">
        <w:r w:rsidRPr="003261B2">
          <w:rPr>
            <w:rFonts w:ascii="Times New Roman" w:hAnsi="Times New Roman" w:cs="Times New Roman"/>
            <w:sz w:val="18"/>
            <w:szCs w:val="18"/>
          </w:rPr>
          <w:t xml:space="preserve">248/1994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Národnej rady Slovenskej republiky č. </w:t>
      </w:r>
      <w:hyperlink r:id="rId1038" w:history="1">
        <w:r w:rsidRPr="003261B2">
          <w:rPr>
            <w:rFonts w:ascii="Times New Roman" w:hAnsi="Times New Roman" w:cs="Times New Roman"/>
            <w:sz w:val="18"/>
            <w:szCs w:val="18"/>
          </w:rPr>
          <w:t xml:space="preserve">102/1995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Národnej rady Slovenskej republiky č. </w:t>
      </w:r>
      <w:hyperlink r:id="rId1039" w:history="1">
        <w:r w:rsidRPr="003261B2">
          <w:rPr>
            <w:rFonts w:ascii="Times New Roman" w:hAnsi="Times New Roman" w:cs="Times New Roman"/>
            <w:sz w:val="18"/>
            <w:szCs w:val="18"/>
          </w:rPr>
          <w:t xml:space="preserve">233/1995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Národnej rady Slovenskej republiky č. </w:t>
      </w:r>
      <w:hyperlink r:id="rId1040" w:history="1">
        <w:r w:rsidRPr="003261B2">
          <w:rPr>
            <w:rFonts w:ascii="Times New Roman" w:hAnsi="Times New Roman" w:cs="Times New Roman"/>
            <w:sz w:val="18"/>
            <w:szCs w:val="18"/>
          </w:rPr>
          <w:t xml:space="preserve">100/1996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41" w:history="1">
        <w:r w:rsidRPr="003261B2">
          <w:rPr>
            <w:rFonts w:ascii="Times New Roman" w:hAnsi="Times New Roman" w:cs="Times New Roman"/>
            <w:sz w:val="18"/>
            <w:szCs w:val="18"/>
          </w:rPr>
          <w:t xml:space="preserve">13/1998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42" w:history="1">
        <w:r w:rsidRPr="003261B2">
          <w:rPr>
            <w:rFonts w:ascii="Times New Roman" w:hAnsi="Times New Roman" w:cs="Times New Roman"/>
            <w:sz w:val="18"/>
            <w:szCs w:val="18"/>
          </w:rPr>
          <w:t xml:space="preserve">129/1998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43" w:history="1">
        <w:r w:rsidRPr="003261B2">
          <w:rPr>
            <w:rFonts w:ascii="Times New Roman" w:hAnsi="Times New Roman" w:cs="Times New Roman"/>
            <w:sz w:val="18"/>
            <w:szCs w:val="18"/>
          </w:rPr>
          <w:t xml:space="preserve">10/1999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44" w:history="1">
        <w:r w:rsidRPr="003261B2">
          <w:rPr>
            <w:rFonts w:ascii="Times New Roman" w:hAnsi="Times New Roman" w:cs="Times New Roman"/>
            <w:sz w:val="18"/>
            <w:szCs w:val="18"/>
          </w:rPr>
          <w:t xml:space="preserve">183/1999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45" w:history="1">
        <w:r w:rsidRPr="003261B2">
          <w:rPr>
            <w:rFonts w:ascii="Times New Roman" w:hAnsi="Times New Roman" w:cs="Times New Roman"/>
            <w:sz w:val="18"/>
            <w:szCs w:val="18"/>
          </w:rPr>
          <w:t xml:space="preserve">399/2000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46" w:history="1">
        <w:r w:rsidRPr="003261B2">
          <w:rPr>
            <w:rFonts w:ascii="Times New Roman" w:hAnsi="Times New Roman" w:cs="Times New Roman"/>
            <w:sz w:val="18"/>
            <w:szCs w:val="18"/>
          </w:rPr>
          <w:t xml:space="preserve">253/2001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47" w:history="1">
        <w:r w:rsidRPr="003261B2">
          <w:rPr>
            <w:rFonts w:ascii="Times New Roman" w:hAnsi="Times New Roman" w:cs="Times New Roman"/>
            <w:sz w:val="18"/>
            <w:szCs w:val="18"/>
          </w:rPr>
          <w:t xml:space="preserve">485/2001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48" w:history="1">
        <w:r w:rsidRPr="003261B2">
          <w:rPr>
            <w:rFonts w:ascii="Times New Roman" w:hAnsi="Times New Roman" w:cs="Times New Roman"/>
            <w:sz w:val="18"/>
            <w:szCs w:val="18"/>
          </w:rPr>
          <w:t xml:space="preserve">237/2002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49" w:history="1">
        <w:r w:rsidRPr="003261B2">
          <w:rPr>
            <w:rFonts w:ascii="Times New Roman" w:hAnsi="Times New Roman" w:cs="Times New Roman"/>
            <w:sz w:val="18"/>
            <w:szCs w:val="18"/>
          </w:rPr>
          <w:t xml:space="preserve">421/2002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50" w:history="1">
        <w:r w:rsidRPr="003261B2">
          <w:rPr>
            <w:rFonts w:ascii="Times New Roman" w:hAnsi="Times New Roman" w:cs="Times New Roman"/>
            <w:sz w:val="18"/>
            <w:szCs w:val="18"/>
          </w:rPr>
          <w:t xml:space="preserve">448/2002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51" w:history="1">
        <w:r w:rsidRPr="003261B2">
          <w:rPr>
            <w:rFonts w:ascii="Times New Roman" w:hAnsi="Times New Roman" w:cs="Times New Roman"/>
            <w:sz w:val="18"/>
            <w:szCs w:val="18"/>
          </w:rPr>
          <w:t xml:space="preserve">553/2002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52" w:history="1">
        <w:r w:rsidRPr="003261B2">
          <w:rPr>
            <w:rFonts w:ascii="Times New Roman" w:hAnsi="Times New Roman" w:cs="Times New Roman"/>
            <w:sz w:val="18"/>
            <w:szCs w:val="18"/>
          </w:rPr>
          <w:t xml:space="preserve">457/2003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53" w:history="1">
        <w:r w:rsidRPr="003261B2">
          <w:rPr>
            <w:rFonts w:ascii="Times New Roman" w:hAnsi="Times New Roman" w:cs="Times New Roman"/>
            <w:sz w:val="18"/>
            <w:szCs w:val="18"/>
          </w:rPr>
          <w:t xml:space="preserve">403/2004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54" w:history="1">
        <w:r w:rsidRPr="003261B2">
          <w:rPr>
            <w:rFonts w:ascii="Times New Roman" w:hAnsi="Times New Roman" w:cs="Times New Roman"/>
            <w:sz w:val="18"/>
            <w:szCs w:val="18"/>
          </w:rPr>
          <w:t xml:space="preserve">576/2004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55" w:history="1">
        <w:r w:rsidRPr="003261B2">
          <w:rPr>
            <w:rFonts w:ascii="Times New Roman" w:hAnsi="Times New Roman" w:cs="Times New Roman"/>
            <w:sz w:val="18"/>
            <w:szCs w:val="18"/>
          </w:rPr>
          <w:t xml:space="preserve">613/2004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zákona č. </w:t>
      </w:r>
      <w:hyperlink r:id="rId1056" w:history="1">
        <w:r w:rsidRPr="003261B2">
          <w:rPr>
            <w:rFonts w:ascii="Times New Roman" w:hAnsi="Times New Roman" w:cs="Times New Roman"/>
            <w:sz w:val="18"/>
            <w:szCs w:val="18"/>
          </w:rPr>
          <w:t xml:space="preserve">757/2004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a zákona č. </w:t>
      </w:r>
      <w:hyperlink r:id="rId1057" w:history="1">
        <w:r w:rsidRPr="003261B2">
          <w:rPr>
            <w:rFonts w:ascii="Times New Roman" w:hAnsi="Times New Roman" w:cs="Times New Roman"/>
            <w:sz w:val="18"/>
            <w:szCs w:val="18"/>
          </w:rPr>
          <w:t xml:space="preserve">227/2005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3. zákon č. </w:t>
      </w:r>
      <w:hyperlink r:id="rId1058" w:history="1">
        <w:r w:rsidRPr="003261B2">
          <w:rPr>
            <w:rFonts w:ascii="Times New Roman" w:hAnsi="Times New Roman" w:cs="Times New Roman"/>
            <w:sz w:val="18"/>
            <w:szCs w:val="18"/>
          </w:rPr>
          <w:t>120/1962 Zb.</w:t>
        </w:r>
      </w:hyperlink>
      <w:r w:rsidRPr="003261B2">
        <w:rPr>
          <w:rFonts w:ascii="Times New Roman" w:hAnsi="Times New Roman" w:cs="Times New Roman"/>
          <w:sz w:val="18"/>
          <w:szCs w:val="18"/>
        </w:rPr>
        <w:t xml:space="preserve"> o boji proti alkoholizmu,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4. zákon č. </w:t>
      </w:r>
      <w:hyperlink r:id="rId1059" w:history="1">
        <w:r w:rsidRPr="003261B2">
          <w:rPr>
            <w:rFonts w:ascii="Times New Roman" w:hAnsi="Times New Roman" w:cs="Times New Roman"/>
            <w:sz w:val="18"/>
            <w:szCs w:val="18"/>
          </w:rPr>
          <w:t xml:space="preserve">448/2002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o ochrannom dohľade a ktorým sa mení a dopĺňa zákon č. </w:t>
      </w:r>
      <w:hyperlink r:id="rId1060" w:history="1">
        <w:r w:rsidRPr="003261B2">
          <w:rPr>
            <w:rFonts w:ascii="Times New Roman" w:hAnsi="Times New Roman" w:cs="Times New Roman"/>
            <w:sz w:val="18"/>
            <w:szCs w:val="18"/>
          </w:rPr>
          <w:t>140/1961 Zb.</w:t>
        </w:r>
      </w:hyperlink>
      <w:r w:rsidRPr="003261B2">
        <w:rPr>
          <w:rFonts w:ascii="Times New Roman" w:hAnsi="Times New Roman" w:cs="Times New Roman"/>
          <w:sz w:val="18"/>
          <w:szCs w:val="18"/>
        </w:rPr>
        <w:t xml:space="preserve"> Trestný zákon v znení neskorších predpisov v znení zákona č. </w:t>
      </w:r>
      <w:hyperlink r:id="rId1061" w:history="1">
        <w:r w:rsidRPr="003261B2">
          <w:rPr>
            <w:rFonts w:ascii="Times New Roman" w:hAnsi="Times New Roman" w:cs="Times New Roman"/>
            <w:sz w:val="18"/>
            <w:szCs w:val="18"/>
          </w:rPr>
          <w:t xml:space="preserve">550/2003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sz w:val="18"/>
          <w:szCs w:val="18"/>
        </w:rPr>
        <w:t xml:space="preserve">§ 440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Tento zákon nadobúda účinnosť 1. januára 2006.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62" w:history="1">
        <w:r w:rsidRPr="003261B2">
          <w:rPr>
            <w:rFonts w:ascii="Times New Roman" w:hAnsi="Times New Roman" w:cs="Times New Roman"/>
            <w:sz w:val="18"/>
            <w:szCs w:val="18"/>
          </w:rPr>
          <w:t xml:space="preserve">650/2005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2006.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63" w:history="1">
        <w:r w:rsidRPr="003261B2">
          <w:rPr>
            <w:rFonts w:ascii="Times New Roman" w:hAnsi="Times New Roman" w:cs="Times New Roman"/>
            <w:sz w:val="18"/>
            <w:szCs w:val="18"/>
          </w:rPr>
          <w:t xml:space="preserve">692/2006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2007.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64" w:history="1">
        <w:r w:rsidRPr="003261B2">
          <w:rPr>
            <w:rFonts w:ascii="Times New Roman" w:hAnsi="Times New Roman" w:cs="Times New Roman"/>
            <w:sz w:val="18"/>
            <w:szCs w:val="18"/>
          </w:rPr>
          <w:t xml:space="preserve">218/2007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júnom 2007.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Zákon č. </w:t>
      </w:r>
      <w:hyperlink r:id="rId1065" w:history="1">
        <w:r w:rsidRPr="003261B2">
          <w:rPr>
            <w:rFonts w:ascii="Times New Roman" w:hAnsi="Times New Roman" w:cs="Times New Roman"/>
            <w:sz w:val="18"/>
            <w:szCs w:val="18"/>
          </w:rPr>
          <w:t xml:space="preserve">491/2008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15. decembrom 2008.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66" w:history="1">
        <w:r w:rsidRPr="003261B2">
          <w:rPr>
            <w:rFonts w:ascii="Times New Roman" w:hAnsi="Times New Roman" w:cs="Times New Roman"/>
            <w:sz w:val="18"/>
            <w:szCs w:val="18"/>
          </w:rPr>
          <w:t xml:space="preserve">497/2008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20. decembrom 2008.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67" w:history="1">
        <w:r w:rsidRPr="003261B2">
          <w:rPr>
            <w:rFonts w:ascii="Times New Roman" w:hAnsi="Times New Roman" w:cs="Times New Roman"/>
            <w:sz w:val="18"/>
            <w:szCs w:val="18"/>
          </w:rPr>
          <w:t xml:space="preserve">498/2008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2009.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68" w:history="1">
        <w:r w:rsidRPr="003261B2">
          <w:rPr>
            <w:rFonts w:ascii="Times New Roman" w:hAnsi="Times New Roman" w:cs="Times New Roman"/>
            <w:sz w:val="18"/>
            <w:szCs w:val="18"/>
          </w:rPr>
          <w:t xml:space="preserve">59/2009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aprílom 2009.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69" w:history="1">
        <w:r w:rsidRPr="003261B2">
          <w:rPr>
            <w:rFonts w:ascii="Times New Roman" w:hAnsi="Times New Roman" w:cs="Times New Roman"/>
            <w:sz w:val="18"/>
            <w:szCs w:val="18"/>
          </w:rPr>
          <w:t xml:space="preserve">257/2009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septembrom 2009.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70" w:history="1">
        <w:r w:rsidRPr="003261B2">
          <w:rPr>
            <w:rFonts w:ascii="Times New Roman" w:hAnsi="Times New Roman" w:cs="Times New Roman"/>
            <w:sz w:val="18"/>
            <w:szCs w:val="18"/>
          </w:rPr>
          <w:t xml:space="preserve">317/2009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novembrom 2009.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71" w:history="1">
        <w:r w:rsidRPr="003261B2">
          <w:rPr>
            <w:rFonts w:ascii="Times New Roman" w:hAnsi="Times New Roman" w:cs="Times New Roman"/>
            <w:sz w:val="18"/>
            <w:szCs w:val="18"/>
          </w:rPr>
          <w:t xml:space="preserve">492/2009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decembrom 2009.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72" w:history="1">
        <w:r w:rsidRPr="003261B2">
          <w:rPr>
            <w:rFonts w:ascii="Times New Roman" w:hAnsi="Times New Roman" w:cs="Times New Roman"/>
            <w:sz w:val="18"/>
            <w:szCs w:val="18"/>
          </w:rPr>
          <w:t xml:space="preserve">576/2009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2010.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73" w:history="1">
        <w:r w:rsidRPr="003261B2">
          <w:rPr>
            <w:rFonts w:ascii="Times New Roman" w:hAnsi="Times New Roman" w:cs="Times New Roman"/>
            <w:sz w:val="18"/>
            <w:szCs w:val="18"/>
          </w:rPr>
          <w:t xml:space="preserve">224/2010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septembrom 2010.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74" w:history="1">
        <w:r w:rsidRPr="003261B2">
          <w:rPr>
            <w:rFonts w:ascii="Times New Roman" w:hAnsi="Times New Roman" w:cs="Times New Roman"/>
            <w:sz w:val="18"/>
            <w:szCs w:val="18"/>
          </w:rPr>
          <w:t xml:space="preserve">547/2010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2011.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75" w:history="1">
        <w:r w:rsidRPr="003261B2">
          <w:rPr>
            <w:rFonts w:ascii="Times New Roman" w:hAnsi="Times New Roman" w:cs="Times New Roman"/>
            <w:sz w:val="18"/>
            <w:szCs w:val="18"/>
          </w:rPr>
          <w:t xml:space="preserve">33/2011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májom 2011.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76" w:history="1">
        <w:r w:rsidRPr="003261B2">
          <w:rPr>
            <w:rFonts w:ascii="Times New Roman" w:hAnsi="Times New Roman" w:cs="Times New Roman"/>
            <w:sz w:val="18"/>
            <w:szCs w:val="18"/>
          </w:rPr>
          <w:t xml:space="preserve">262/2011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septembrom 2011.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77" w:history="1">
        <w:r w:rsidRPr="003261B2">
          <w:rPr>
            <w:rFonts w:ascii="Times New Roman" w:hAnsi="Times New Roman" w:cs="Times New Roman"/>
            <w:sz w:val="18"/>
            <w:szCs w:val="18"/>
          </w:rPr>
          <w:t xml:space="preserve">313/2011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novembrom 2011.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78" w:history="1">
        <w:r w:rsidRPr="003261B2">
          <w:rPr>
            <w:rFonts w:ascii="Times New Roman" w:hAnsi="Times New Roman" w:cs="Times New Roman"/>
            <w:sz w:val="18"/>
            <w:szCs w:val="18"/>
          </w:rPr>
          <w:t xml:space="preserve">246/2012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októbrom 2012.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Nález Ústavného súdu č. </w:t>
      </w:r>
      <w:hyperlink r:id="rId1079" w:history="1">
        <w:r w:rsidRPr="003261B2">
          <w:rPr>
            <w:rFonts w:ascii="Times New Roman" w:hAnsi="Times New Roman" w:cs="Times New Roman"/>
            <w:sz w:val="18"/>
            <w:szCs w:val="18"/>
          </w:rPr>
          <w:t xml:space="preserve">428/2012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21. decembrom 2012.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80" w:history="1">
        <w:r w:rsidRPr="003261B2">
          <w:rPr>
            <w:rFonts w:ascii="Times New Roman" w:hAnsi="Times New Roman" w:cs="Times New Roman"/>
            <w:sz w:val="18"/>
            <w:szCs w:val="18"/>
          </w:rPr>
          <w:t xml:space="preserve">334/2012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2013.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Uznesenie Ústavného súdu č. </w:t>
      </w:r>
      <w:hyperlink r:id="rId1081" w:history="1">
        <w:r w:rsidRPr="003261B2">
          <w:rPr>
            <w:rFonts w:ascii="Times New Roman" w:hAnsi="Times New Roman" w:cs="Times New Roman"/>
            <w:sz w:val="18"/>
            <w:szCs w:val="18"/>
          </w:rPr>
          <w:t xml:space="preserve">189/2013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nadobudlo účinnosť 4. júlom 2013.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82" w:history="1">
        <w:r w:rsidRPr="003261B2">
          <w:rPr>
            <w:rFonts w:ascii="Times New Roman" w:hAnsi="Times New Roman" w:cs="Times New Roman"/>
            <w:sz w:val="18"/>
            <w:szCs w:val="18"/>
          </w:rPr>
          <w:t xml:space="preserve">204/2013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augustom 2013.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83" w:history="1">
        <w:r w:rsidRPr="003261B2">
          <w:rPr>
            <w:rFonts w:ascii="Times New Roman" w:hAnsi="Times New Roman" w:cs="Times New Roman"/>
            <w:sz w:val="18"/>
            <w:szCs w:val="18"/>
          </w:rPr>
          <w:t xml:space="preserve">1/2014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februárom 2014.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Nález Ústavného súdu č. </w:t>
      </w:r>
      <w:hyperlink r:id="rId1084" w:history="1">
        <w:r w:rsidRPr="003261B2">
          <w:rPr>
            <w:rFonts w:ascii="Times New Roman" w:hAnsi="Times New Roman" w:cs="Times New Roman"/>
            <w:sz w:val="18"/>
            <w:szCs w:val="18"/>
          </w:rPr>
          <w:t xml:space="preserve">260/2014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26. septembrom 2014.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85" w:history="1">
        <w:r w:rsidRPr="003261B2">
          <w:rPr>
            <w:rFonts w:ascii="Times New Roman" w:hAnsi="Times New Roman" w:cs="Times New Roman"/>
            <w:sz w:val="18"/>
            <w:szCs w:val="18"/>
          </w:rPr>
          <w:t xml:space="preserve">73/2015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májom 2015.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86" w:history="1">
        <w:r w:rsidRPr="003261B2">
          <w:rPr>
            <w:rFonts w:ascii="Times New Roman" w:hAnsi="Times New Roman" w:cs="Times New Roman"/>
            <w:sz w:val="18"/>
            <w:szCs w:val="18"/>
          </w:rPr>
          <w:t xml:space="preserve">174/2015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septembrom 2015.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Zákony č. </w:t>
      </w:r>
      <w:hyperlink r:id="rId1087" w:history="1">
        <w:r w:rsidRPr="003261B2">
          <w:rPr>
            <w:rFonts w:ascii="Times New Roman" w:hAnsi="Times New Roman" w:cs="Times New Roman"/>
            <w:sz w:val="18"/>
            <w:szCs w:val="18"/>
          </w:rPr>
          <w:t xml:space="preserve">78/2015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č. </w:t>
      </w:r>
      <w:hyperlink r:id="rId1088" w:history="1">
        <w:r w:rsidRPr="003261B2">
          <w:rPr>
            <w:rFonts w:ascii="Times New Roman" w:hAnsi="Times New Roman" w:cs="Times New Roman"/>
            <w:sz w:val="18"/>
            <w:szCs w:val="18"/>
          </w:rPr>
          <w:t xml:space="preserve">87/2015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č. </w:t>
      </w:r>
      <w:hyperlink r:id="rId1089" w:history="1">
        <w:r w:rsidRPr="003261B2">
          <w:rPr>
            <w:rFonts w:ascii="Times New Roman" w:hAnsi="Times New Roman" w:cs="Times New Roman"/>
            <w:sz w:val="18"/>
            <w:szCs w:val="18"/>
          </w:rPr>
          <w:t xml:space="preserve">397/2015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č. </w:t>
      </w:r>
      <w:hyperlink r:id="rId1090" w:history="1">
        <w:r w:rsidRPr="003261B2">
          <w:rPr>
            <w:rFonts w:ascii="Times New Roman" w:hAnsi="Times New Roman" w:cs="Times New Roman"/>
            <w:sz w:val="18"/>
            <w:szCs w:val="18"/>
          </w:rPr>
          <w:t xml:space="preserve">398/2015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č. </w:t>
      </w:r>
      <w:hyperlink r:id="rId1091" w:history="1">
        <w:r w:rsidRPr="003261B2">
          <w:rPr>
            <w:rFonts w:ascii="Times New Roman" w:hAnsi="Times New Roman" w:cs="Times New Roman"/>
            <w:sz w:val="18"/>
            <w:szCs w:val="18"/>
          </w:rPr>
          <w:t xml:space="preserve">440/2015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a č. </w:t>
      </w:r>
      <w:hyperlink r:id="rId1092" w:history="1">
        <w:r w:rsidRPr="003261B2">
          <w:rPr>
            <w:rFonts w:ascii="Times New Roman" w:hAnsi="Times New Roman" w:cs="Times New Roman"/>
            <w:sz w:val="18"/>
            <w:szCs w:val="18"/>
          </w:rPr>
          <w:t xml:space="preserve">444/2015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nadobudli účinnosť 1. januárom 2016.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Zákony č. </w:t>
      </w:r>
      <w:hyperlink r:id="rId1093" w:history="1">
        <w:r w:rsidRPr="003261B2">
          <w:rPr>
            <w:rFonts w:ascii="Times New Roman" w:hAnsi="Times New Roman" w:cs="Times New Roman"/>
            <w:sz w:val="18"/>
            <w:szCs w:val="18"/>
          </w:rPr>
          <w:t xml:space="preserve">91/2016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a č. </w:t>
      </w:r>
      <w:hyperlink r:id="rId1094" w:history="1">
        <w:r w:rsidRPr="003261B2">
          <w:rPr>
            <w:rFonts w:ascii="Times New Roman" w:hAnsi="Times New Roman" w:cs="Times New Roman"/>
            <w:sz w:val="18"/>
            <w:szCs w:val="18"/>
          </w:rPr>
          <w:t xml:space="preserve">125/2016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nadobudli účinnosť 1. júlom 2016.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95" w:history="1">
        <w:r w:rsidRPr="003261B2">
          <w:rPr>
            <w:rFonts w:ascii="Times New Roman" w:hAnsi="Times New Roman" w:cs="Times New Roman"/>
            <w:sz w:val="18"/>
            <w:szCs w:val="18"/>
          </w:rPr>
          <w:t xml:space="preserve">316/2016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2017.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96" w:history="1">
        <w:r w:rsidRPr="003261B2">
          <w:rPr>
            <w:rFonts w:ascii="Times New Roman" w:hAnsi="Times New Roman" w:cs="Times New Roman"/>
            <w:sz w:val="18"/>
            <w:szCs w:val="18"/>
          </w:rPr>
          <w:t xml:space="preserve">264/2017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8. novembrom 2017.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97" w:history="1">
        <w:r w:rsidRPr="003261B2">
          <w:rPr>
            <w:rFonts w:ascii="Times New Roman" w:hAnsi="Times New Roman" w:cs="Times New Roman"/>
            <w:sz w:val="18"/>
            <w:szCs w:val="18"/>
          </w:rPr>
          <w:t xml:space="preserve">274/2017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2018.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98" w:history="1">
        <w:r w:rsidRPr="003261B2">
          <w:rPr>
            <w:rFonts w:ascii="Times New Roman" w:hAnsi="Times New Roman" w:cs="Times New Roman"/>
            <w:sz w:val="18"/>
            <w:szCs w:val="18"/>
          </w:rPr>
          <w:t xml:space="preserve">161/2018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júlom 2018.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099" w:history="1">
        <w:r w:rsidRPr="003261B2">
          <w:rPr>
            <w:rFonts w:ascii="Times New Roman" w:hAnsi="Times New Roman" w:cs="Times New Roman"/>
            <w:sz w:val="18"/>
            <w:szCs w:val="18"/>
          </w:rPr>
          <w:t xml:space="preserve">321/2018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2019.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Nález Ústavného súdu uverejnený pod č. </w:t>
      </w:r>
      <w:hyperlink r:id="rId1100" w:history="1">
        <w:r w:rsidRPr="003261B2">
          <w:rPr>
            <w:rFonts w:ascii="Times New Roman" w:hAnsi="Times New Roman" w:cs="Times New Roman"/>
            <w:sz w:val="18"/>
            <w:szCs w:val="18"/>
          </w:rPr>
          <w:t xml:space="preserve">38/2019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20. februárom 2019.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101" w:history="1">
        <w:r w:rsidRPr="003261B2">
          <w:rPr>
            <w:rFonts w:ascii="Times New Roman" w:hAnsi="Times New Roman" w:cs="Times New Roman"/>
            <w:sz w:val="18"/>
            <w:szCs w:val="18"/>
          </w:rPr>
          <w:t xml:space="preserve">35/2019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júlom 2019.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102" w:history="1">
        <w:r w:rsidRPr="003261B2">
          <w:rPr>
            <w:rFonts w:ascii="Times New Roman" w:hAnsi="Times New Roman" w:cs="Times New Roman"/>
            <w:sz w:val="18"/>
            <w:szCs w:val="18"/>
          </w:rPr>
          <w:t xml:space="preserve">214/2019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augustom 2019.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Zákony č. </w:t>
      </w:r>
      <w:hyperlink r:id="rId1103" w:history="1">
        <w:r w:rsidRPr="003261B2">
          <w:rPr>
            <w:rFonts w:ascii="Times New Roman" w:hAnsi="Times New Roman" w:cs="Times New Roman"/>
            <w:sz w:val="18"/>
            <w:szCs w:val="18"/>
          </w:rPr>
          <w:t xml:space="preserve">420/2019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a č. </w:t>
      </w:r>
      <w:hyperlink r:id="rId1104" w:history="1">
        <w:r w:rsidRPr="003261B2">
          <w:rPr>
            <w:rFonts w:ascii="Times New Roman" w:hAnsi="Times New Roman" w:cs="Times New Roman"/>
            <w:sz w:val="18"/>
            <w:szCs w:val="18"/>
          </w:rPr>
          <w:t xml:space="preserve">474/2019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nadobudli účinnosť 1. januárom 2020.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ab/>
        <w:t xml:space="preserve">Zákon č. </w:t>
      </w:r>
      <w:hyperlink r:id="rId1105" w:history="1">
        <w:r w:rsidRPr="003261B2">
          <w:rPr>
            <w:rFonts w:ascii="Times New Roman" w:hAnsi="Times New Roman" w:cs="Times New Roman"/>
            <w:sz w:val="18"/>
            <w:szCs w:val="18"/>
          </w:rPr>
          <w:t xml:space="preserve">288/2020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novembrom 2020.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106" w:history="1">
        <w:r w:rsidRPr="003261B2">
          <w:rPr>
            <w:rFonts w:ascii="Times New Roman" w:hAnsi="Times New Roman" w:cs="Times New Roman"/>
            <w:sz w:val="18"/>
            <w:szCs w:val="18"/>
          </w:rPr>
          <w:t xml:space="preserve">312/2020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2021.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107" w:history="1">
        <w:r w:rsidRPr="003261B2">
          <w:rPr>
            <w:rFonts w:ascii="Times New Roman" w:hAnsi="Times New Roman" w:cs="Times New Roman"/>
            <w:sz w:val="18"/>
            <w:szCs w:val="18"/>
          </w:rPr>
          <w:t xml:space="preserve">236/2021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júlom 2021.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108" w:history="1">
        <w:r w:rsidRPr="003261B2">
          <w:rPr>
            <w:rFonts w:ascii="Times New Roman" w:hAnsi="Times New Roman" w:cs="Times New Roman"/>
            <w:sz w:val="18"/>
            <w:szCs w:val="18"/>
          </w:rPr>
          <w:t xml:space="preserve">357/2021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januárom 2022.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109" w:history="1">
        <w:r w:rsidRPr="003261B2">
          <w:rPr>
            <w:rFonts w:ascii="Times New Roman" w:hAnsi="Times New Roman" w:cs="Times New Roman"/>
            <w:sz w:val="18"/>
            <w:szCs w:val="18"/>
          </w:rPr>
          <w:t xml:space="preserve">105/2022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májom 2022.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110" w:history="1">
        <w:r w:rsidRPr="003261B2">
          <w:rPr>
            <w:rFonts w:ascii="Times New Roman" w:hAnsi="Times New Roman" w:cs="Times New Roman"/>
            <w:sz w:val="18"/>
            <w:szCs w:val="18"/>
          </w:rPr>
          <w:t xml:space="preserve">111/2022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17. júlom 2022.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Zákon č. </w:t>
      </w:r>
      <w:hyperlink r:id="rId1111" w:history="1">
        <w:r w:rsidRPr="003261B2">
          <w:rPr>
            <w:rFonts w:ascii="Times New Roman" w:hAnsi="Times New Roman" w:cs="Times New Roman"/>
            <w:sz w:val="18"/>
            <w:szCs w:val="18"/>
          </w:rPr>
          <w:t xml:space="preserve">117/2023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1. májom 2023. </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Nález Ústavného súdu uverejnený pod č. </w:t>
      </w:r>
      <w:hyperlink r:id="rId1112" w:history="1">
        <w:r w:rsidRPr="003261B2">
          <w:rPr>
            <w:rFonts w:ascii="Times New Roman" w:hAnsi="Times New Roman" w:cs="Times New Roman"/>
            <w:sz w:val="18"/>
            <w:szCs w:val="18"/>
          </w:rPr>
          <w:t xml:space="preserve">402/2023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nadobudol účinnosť 20. októbrom 2023. </w:t>
      </w:r>
    </w:p>
    <w:p w:rsidR="002321DC" w:rsidRDefault="002321DC">
      <w:pPr>
        <w:widowControl w:val="0"/>
        <w:autoSpaceDE w:val="0"/>
        <w:autoSpaceDN w:val="0"/>
        <w:adjustRightInd w:val="0"/>
        <w:spacing w:after="0" w:line="240" w:lineRule="auto"/>
        <w:rPr>
          <w:ins w:id="5" w:author="Bartikova Anna" w:date="2024-01-25T13:29:00Z"/>
          <w:rFonts w:ascii="Times New Roman" w:hAnsi="Times New Roman" w:cs="Times New Roman"/>
          <w:sz w:val="18"/>
          <w:szCs w:val="18"/>
        </w:rPr>
      </w:pPr>
    </w:p>
    <w:p w:rsidR="005A3797" w:rsidRDefault="005A3797" w:rsidP="005A3797">
      <w:pPr>
        <w:widowControl w:val="0"/>
        <w:autoSpaceDE w:val="0"/>
        <w:autoSpaceDN w:val="0"/>
        <w:adjustRightInd w:val="0"/>
        <w:spacing w:after="0" w:line="240" w:lineRule="auto"/>
        <w:jc w:val="both"/>
        <w:rPr>
          <w:ins w:id="6" w:author="Bartikova Anna" w:date="2024-05-07T10:12:00Z"/>
          <w:rFonts w:ascii="Times New Roman" w:hAnsi="Times New Roman" w:cs="Times New Roman"/>
          <w:sz w:val="18"/>
          <w:szCs w:val="18"/>
        </w:rPr>
      </w:pPr>
      <w:ins w:id="7" w:author="Bartikova Anna" w:date="2024-05-07T10:12:00Z">
        <w:r>
          <w:rPr>
            <w:rFonts w:ascii="Times New Roman" w:hAnsi="Times New Roman" w:cs="Times New Roman"/>
            <w:sz w:val="18"/>
            <w:szCs w:val="18"/>
          </w:rPr>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5B48EF" w:rsidRPr="003261B2" w:rsidRDefault="005B48EF">
      <w:pPr>
        <w:widowControl w:val="0"/>
        <w:autoSpaceDE w:val="0"/>
        <w:autoSpaceDN w:val="0"/>
        <w:adjustRightInd w:val="0"/>
        <w:spacing w:after="0" w:line="240" w:lineRule="auto"/>
        <w:rPr>
          <w:rFonts w:ascii="Times New Roman" w:hAnsi="Times New Roman" w:cs="Times New Roman"/>
          <w:sz w:val="18"/>
          <w:szCs w:val="18"/>
        </w:rPr>
      </w:pPr>
      <w:bookmarkStart w:id="8" w:name="_GoBack"/>
      <w:bookmarkEnd w:id="8"/>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Ivan Gašparovič </w:t>
      </w:r>
      <w:proofErr w:type="spellStart"/>
      <w:r w:rsidRPr="003261B2">
        <w:rPr>
          <w:rFonts w:ascii="Times New Roman" w:hAnsi="Times New Roman" w:cs="Times New Roman"/>
          <w:b/>
          <w:bCs/>
          <w:sz w:val="18"/>
          <w:szCs w:val="18"/>
        </w:rPr>
        <w:t>v.r</w:t>
      </w:r>
      <w:proofErr w:type="spellEnd"/>
      <w:r w:rsidRPr="003261B2">
        <w:rPr>
          <w:rFonts w:ascii="Times New Roman" w:hAnsi="Times New Roman" w:cs="Times New Roman"/>
          <w:b/>
          <w:bCs/>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Pavol Hrušovský </w:t>
      </w:r>
      <w:proofErr w:type="spellStart"/>
      <w:r w:rsidRPr="003261B2">
        <w:rPr>
          <w:rFonts w:ascii="Times New Roman" w:hAnsi="Times New Roman" w:cs="Times New Roman"/>
          <w:b/>
          <w:bCs/>
          <w:sz w:val="18"/>
          <w:szCs w:val="18"/>
        </w:rPr>
        <w:t>v.r</w:t>
      </w:r>
      <w:proofErr w:type="spellEnd"/>
      <w:r w:rsidRPr="003261B2">
        <w:rPr>
          <w:rFonts w:ascii="Times New Roman" w:hAnsi="Times New Roman" w:cs="Times New Roman"/>
          <w:b/>
          <w:bCs/>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Mikuláš Dzurinda </w:t>
      </w:r>
      <w:proofErr w:type="spellStart"/>
      <w:r w:rsidRPr="003261B2">
        <w:rPr>
          <w:rFonts w:ascii="Times New Roman" w:hAnsi="Times New Roman" w:cs="Times New Roman"/>
          <w:b/>
          <w:bCs/>
          <w:sz w:val="18"/>
          <w:szCs w:val="18"/>
        </w:rPr>
        <w:t>v.r</w:t>
      </w:r>
      <w:proofErr w:type="spellEnd"/>
      <w:r w:rsidRPr="003261B2">
        <w:rPr>
          <w:rFonts w:ascii="Times New Roman" w:hAnsi="Times New Roman" w:cs="Times New Roman"/>
          <w:b/>
          <w:bCs/>
          <w:sz w:val="18"/>
          <w:szCs w:val="18"/>
        </w:rPr>
        <w:t xml:space="preserv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center"/>
        <w:rPr>
          <w:rFonts w:ascii="Times New Roman" w:hAnsi="Times New Roman" w:cs="Times New Roman"/>
          <w:sz w:val="18"/>
          <w:szCs w:val="18"/>
        </w:rPr>
      </w:pPr>
      <w:r w:rsidRPr="003261B2">
        <w:rPr>
          <w:rFonts w:ascii="Times New Roman" w:hAnsi="Times New Roman" w:cs="Times New Roman"/>
          <w:b/>
          <w:bCs/>
          <w:sz w:val="18"/>
          <w:szCs w:val="18"/>
        </w:rPr>
        <w:t>PRÍL.</w:t>
      </w:r>
    </w:p>
    <w:p w:rsidR="002321DC" w:rsidRPr="003261B2" w:rsidRDefault="00915430">
      <w:pPr>
        <w:widowControl w:val="0"/>
        <w:autoSpaceDE w:val="0"/>
        <w:autoSpaceDN w:val="0"/>
        <w:adjustRightInd w:val="0"/>
        <w:spacing w:after="0" w:line="240" w:lineRule="auto"/>
        <w:jc w:val="center"/>
        <w:rPr>
          <w:rFonts w:ascii="Times New Roman" w:hAnsi="Times New Roman" w:cs="Times New Roman"/>
          <w:b/>
          <w:bCs/>
          <w:sz w:val="18"/>
          <w:szCs w:val="18"/>
        </w:rPr>
      </w:pPr>
      <w:r w:rsidRPr="003261B2">
        <w:rPr>
          <w:rFonts w:ascii="Times New Roman" w:hAnsi="Times New Roman" w:cs="Times New Roman"/>
          <w:b/>
          <w:bCs/>
          <w:sz w:val="18"/>
          <w:szCs w:val="18"/>
        </w:rPr>
        <w:t xml:space="preserve">ZOZNAM PREBERANÝCH PRÁVNE ZÁVÄZNÝCH AKTOV EURÓPSKEJ ÚNIE </w:t>
      </w:r>
    </w:p>
    <w:p w:rsidR="002321DC" w:rsidRPr="003261B2" w:rsidRDefault="002321DC">
      <w:pPr>
        <w:widowControl w:val="0"/>
        <w:autoSpaceDE w:val="0"/>
        <w:autoSpaceDN w:val="0"/>
        <w:adjustRightInd w:val="0"/>
        <w:spacing w:after="0" w:line="240" w:lineRule="auto"/>
        <w:rPr>
          <w:rFonts w:ascii="Times New Roman" w:hAnsi="Times New Roman" w:cs="Times New Roman"/>
          <w:b/>
          <w:bCs/>
          <w:sz w:val="18"/>
          <w:szCs w:val="18"/>
        </w:rPr>
      </w:pP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 Smernica Rady 2002/90/ES z 28. novembra 2002, ktorá definuje napomáhanie neoprávneného vstupu, tranzitu a bydliska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kap. 19/zv. 6;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ES L 328, 5.12.2002).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 Rámcové rozhodnutie Rady 2000/383/SVV z 29. mája 2000 o zvýšenej ochrane pred falšovaním prostredníctvom pokút a ďalších trestných sankcií v súvislosti so zavádzaním eura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kap. 19/zv. 1;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ES L 140, 14.6.2000) v znení rámcového rozhodnutia Rady 2001/888/SVV zo 6. decembra 2001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kap. 19/zv. 4;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ES L 329, 14.12.2001).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3. Rámcové rozhodnutie Rady 2001/220/SVV z 15. marca 2001 o postavení obetí v trestnom konaní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kap. 19/zv. 4;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ES L 82, 22.3.2001).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4. Rámcové rozhodnutie Rady 2001/413/SVV z 28. mája 2001 o boji proti podvodom a falšovaniu bezhotovostných platobných prostriedkov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kap. 15/zv. 6;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ES L 149, 2.6.2001).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5. Rámcové rozhodnutie Rady 2001/500/SVV z 26. júna 2001 o praní špinavých peňazí, identifikácii, vyhľadávaní, zmrazení, zaistení a konfiškácii prostriedkov a príjmov z trestnej činnosti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kap. 19/zv. 4;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ES L 182, 5.7.2001).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6. Rámcové rozhodnutie Rady 2002/475/SVV z 13. júna 2002 o boji proti terorizmu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kap. 19/zv. 6;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ES L 164, 22.6.2002).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7. Rámcové rozhodnutie Rady 2002/946/SVV z 28. novembra 2002 o posilnení trestného systému na zabránenie napomáhaniu neoprávneného vstupu, tranzitu a bydliska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kap. 19/zv. 6;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ES L 328, 5.12.2002).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8. Rámcové rozhodnutie Rady 2003/568/SVV z 22. júla 2003 o boji proti korupcii v súkromnom sektore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kap. 19/zv. 6;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192, 31.7.2003).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9. Rámcové rozhodnutie Rady 2004/757/SVV z 25. októbra 2004, ktorým sa stanovujú minimálne ustanovenia o znakoch skutkových podstát trestných činov a trestov v oblasti nezákonného obchodu s drogami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335, 11.11.2004).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10. Rámcové rozhodnutie Rady 2008/913/SVV z 28. novembra 2008 o boji proti niektorým formám a prejavom rasizmu a xenofóbie prostredníctvom trestného práva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328, 6.12.2008).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11. Rámcové rozhodnutie Rady 2005/222/SVV z 24. februára 2005 o útokoch na informačné systémy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69, 16.3.2005).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12. Rámcové rozhodnutie Rady 2008/919/SVV z 28. novembra 2008, ktorým sa mení a dopĺňa rámcové rozhodnutie </w:t>
      </w:r>
      <w:r w:rsidRPr="003261B2">
        <w:rPr>
          <w:rFonts w:ascii="Times New Roman" w:hAnsi="Times New Roman" w:cs="Times New Roman"/>
          <w:sz w:val="18"/>
          <w:szCs w:val="18"/>
        </w:rPr>
        <w:lastRenderedPageBreak/>
        <w:t>2002/475/SVV o boji proti terorizmu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330, 9.12.2008).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13. Rámcové rozhodnutie Rady 2008/841/SVV z 24. októbra 2008 o boji proti organizovanému zločinu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300, 11.11.2008).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14. Smernica Európskeho parlamentu a Rady 2008/99/ES z 19. novembra 2008 o ochrane životného prostredia prostredníctvom trestného práva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328, 6.12.2008).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15. Smernica Európskeho parlamentu a Rady 2009/52/ES z 18. júna 2009, ktorou sa stanovujú minimálne normy pre sankcie a opatrenia voči zamestnávateľom štátnych príslušníkov tretích krajín, ktorí sa neoprávnene zdržiavajú na území členských štátov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168, 30.6.2009).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16. Smernica Európskeho parlamentu a Rady 2009/123/ES z 21. októbra 2009, ktorou sa mení a dopĺňa smernica </w:t>
      </w:r>
      <w:hyperlink r:id="rId1113" w:history="1">
        <w:r w:rsidRPr="003261B2">
          <w:rPr>
            <w:rFonts w:ascii="Times New Roman" w:hAnsi="Times New Roman" w:cs="Times New Roman"/>
            <w:sz w:val="18"/>
            <w:szCs w:val="18"/>
          </w:rPr>
          <w:t>2005/35/ES</w:t>
        </w:r>
      </w:hyperlink>
      <w:r w:rsidRPr="003261B2">
        <w:rPr>
          <w:rFonts w:ascii="Times New Roman" w:hAnsi="Times New Roman" w:cs="Times New Roman"/>
          <w:sz w:val="18"/>
          <w:szCs w:val="18"/>
        </w:rPr>
        <w:t xml:space="preserve"> o znečisťovaní mora z lodí a o zavedení sankcií za porušenie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280, 27.10.2009).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17. Rámcové rozhodnutie Rady 2008/675/SVV z 24. júla 2008 o zohľadňovaní odsúdení v členských štátoch Európskej únie v novom trestnom konaní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220, 15.8.2008).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18. Smernica Európskeho parlamentu a Rady 2011/36/EÚ z 5. apríla 2011 o prevencii obchodovania s ľuďmi a boji proti nemu a o ochrane obetí obchodovania, ktorou sa nahrádza rámcové rozhodnutie Rady 2002/629/SVV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101, 15.4.2011).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19. Smernica Európskeho parlamentu a Rady 2011/93/EÚ z 13. decembra 2011 o boji proti sexuálnemu zneužívaniu a sexuálnemu vykorisťovaniu detí a proti detskej pornografii, ktorou sa nahrádza rámcové rozhodnutie Rady 2004/68/SVV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335, 17.12.2011).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 xml:space="preserve">20. Smernica Európskeho parlamentu a Rady 2004/38/ES z 29. apríla 2004 o práve občanov Únie a ich rodinných príslušníkov voľne sa pohybovať a zdržiavať sa v rámci územia členských štátov, ktorá mení a dopĺňa nariadenie (EHS) 1612/68 a ruší smernice 64/221/EHS, 68/360/EHS, 72/194/EHS, 73/148/EHS, 75/34/EHS, 75/35/EHS, 90/364/EHS, 90/365/EHS a 93/96/EHS (Mimoriadne vydanie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EÚ, kap. 5/zv.5) v znení nariadenia Európskeho parlamentu a Rady (EÚ) č. 492/2011 z 5. apríla 2011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141, 27.5.2011).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21. Smernica Európskeho parlamentu a Rady 2014/62/EÚ z 15. mája 2014 o trestnoprávnej ochrane eura a ostatných mien proti falšovaniu, ktorou sa nahrádza rámcové rozhodnutie Rady 2000/383/SVV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151, 21.5.2014).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22. Smernica Európskeho parlamentu a Rady 2011/99/EÚ z 13. decembra 2011 o európskom ochrannom príkaze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338, 21.12.2011).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23. Smernica Európskeho parlamentu a Rady 2013/40/EÚ z 12. augusta 2013 o útokoch na informačné systémy, ktorou sa nahrádza rámcové rozhodnutie Rady 2005/222/SVV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218, 14.8.2013).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24. Smernica Európskeho parlamentu a Rady 2014/42/EÚ z 3. apríla 2014 o zaistení a konfiškácii prostriedkov a príjmov z trestnej činnosti v Európskej únii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127, 29.4.2014).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25. Smernica Európskeho parlamentu a Rady 2014/57/EÚ zo 16. apríla 2014 o trestných sankciách za zneužívanie trhu (smernica o zneužívaní trhu)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173, 12.6.2014).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26. Smernica Európskeho parlamentu a Rady (EÚ) 2017/541 z 15. marca 2017 o boji proti terorizmu, ktorou sa nahrádza rámcové rozhodnutie Rady 2002/475/SVV a mení rozhodnutie Rady 2005/671/SVV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88, 31.3.2017).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27. Smernica Európskeho parlamentu a Rady (EÚ) 2016/800 z 11. mája 2016 o procesných zárukách pre deti, ktoré sú podozrivými alebo obvinenými osobami v trestnom konaní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132, 21.5.2016).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28. Smernica Európskeho parlamentu a Rady (EÚ) 2017/1371 z 5. júla 2017 o boji proti podvodom, ktoré poškodzujú finančné záujmy Únie, prostredníctvom trestného práva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198, 28.7.2017).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29. Smernica Európskeho parlamentu a Rady (EÚ) 2018/1673 z 23. októbra 2018 o boji proti praniu špinavých peňazí prostredníctvom trestného práva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284, 12.11.2018).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ab/>
        <w:t>30. Smernica Európskeho parlamentu a Rady (EÚ) 2019/713 zo 17. apríla 2019 o boji proti podvodom s bezhotovostnými platobnými prostriedkami a proti ich falšovaniu a pozmeňovaniu, ktorou sa nahrádza rámcové rozhodnutie Rady 2001/413/SVV (</w:t>
      </w:r>
      <w:proofErr w:type="spellStart"/>
      <w:r w:rsidRPr="003261B2">
        <w:rPr>
          <w:rFonts w:ascii="Times New Roman" w:hAnsi="Times New Roman" w:cs="Times New Roman"/>
          <w:sz w:val="18"/>
          <w:szCs w:val="18"/>
        </w:rPr>
        <w:t>Ú.v</w:t>
      </w:r>
      <w:proofErr w:type="spellEnd"/>
      <w:r w:rsidRPr="003261B2">
        <w:rPr>
          <w:rFonts w:ascii="Times New Roman" w:hAnsi="Times New Roman" w:cs="Times New Roman"/>
          <w:sz w:val="18"/>
          <w:szCs w:val="18"/>
        </w:rPr>
        <w:t xml:space="preserve">. EÚ L 123, 10.5.2019).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____________________</w:t>
      </w:r>
    </w:p>
    <w:p w:rsidR="002321DC" w:rsidRPr="003261B2" w:rsidRDefault="002321DC">
      <w:pPr>
        <w:widowControl w:val="0"/>
        <w:autoSpaceDE w:val="0"/>
        <w:autoSpaceDN w:val="0"/>
        <w:adjustRightInd w:val="0"/>
        <w:spacing w:after="0" w:line="240" w:lineRule="auto"/>
        <w:rPr>
          <w:rFonts w:ascii="Times New Roman" w:hAnsi="Times New Roman" w:cs="Times New Roman"/>
          <w:sz w:val="18"/>
          <w:szCs w:val="18"/>
        </w:rPr>
      </w:pP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Poznámka redakcie: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lastRenderedPageBreak/>
        <w:t xml:space="preserve">Podľa nálezu Ústavného súdu SR č. </w:t>
      </w:r>
      <w:hyperlink r:id="rId1114" w:history="1">
        <w:r w:rsidRPr="003261B2">
          <w:rPr>
            <w:rFonts w:ascii="Times New Roman" w:hAnsi="Times New Roman" w:cs="Times New Roman"/>
            <w:sz w:val="18"/>
            <w:szCs w:val="18"/>
          </w:rPr>
          <w:t xml:space="preserve">428/2012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slová "súd uloží páchateľovi trest nad jednu polovicu takto určenej trestnej sadzby odňatia slobody" v texte za bodkočiarkou v </w:t>
      </w:r>
      <w:hyperlink r:id="rId1115" w:history="1">
        <w:r w:rsidRPr="003261B2">
          <w:rPr>
            <w:rFonts w:ascii="Times New Roman" w:hAnsi="Times New Roman" w:cs="Times New Roman"/>
            <w:sz w:val="18"/>
            <w:szCs w:val="18"/>
          </w:rPr>
          <w:t>§ 41 ods. 2 Trestného zákona</w:t>
        </w:r>
      </w:hyperlink>
      <w:r w:rsidRPr="003261B2">
        <w:rPr>
          <w:rFonts w:ascii="Times New Roman" w:hAnsi="Times New Roman" w:cs="Times New Roman"/>
          <w:sz w:val="18"/>
          <w:szCs w:val="18"/>
        </w:rPr>
        <w:t xml:space="preserve"> nie sú v súlade s </w:t>
      </w:r>
      <w:hyperlink r:id="rId1116" w:history="1">
        <w:r w:rsidRPr="003261B2">
          <w:rPr>
            <w:rFonts w:ascii="Times New Roman" w:hAnsi="Times New Roman" w:cs="Times New Roman"/>
            <w:sz w:val="18"/>
            <w:szCs w:val="18"/>
          </w:rPr>
          <w:t>čl. 1 ods. 1 Ústavy Slovenskej republiky</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Poznámka redakcie: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Podľa nálezu Ústavného súdu SR č. </w:t>
      </w:r>
      <w:hyperlink r:id="rId1117" w:history="1">
        <w:r w:rsidRPr="003261B2">
          <w:rPr>
            <w:rFonts w:ascii="Times New Roman" w:hAnsi="Times New Roman" w:cs="Times New Roman"/>
            <w:sz w:val="18"/>
            <w:szCs w:val="18"/>
          </w:rPr>
          <w:t xml:space="preserve">260/2014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druhá veta ustanovenia </w:t>
      </w:r>
      <w:hyperlink r:id="rId1118" w:history="1">
        <w:r w:rsidRPr="003261B2">
          <w:rPr>
            <w:rFonts w:ascii="Times New Roman" w:hAnsi="Times New Roman" w:cs="Times New Roman"/>
            <w:sz w:val="18"/>
            <w:szCs w:val="18"/>
          </w:rPr>
          <w:t>§ 437 ods. 4 Trestného zákona</w:t>
        </w:r>
      </w:hyperlink>
      <w:r w:rsidRPr="003261B2">
        <w:rPr>
          <w:rFonts w:ascii="Times New Roman" w:hAnsi="Times New Roman" w:cs="Times New Roman"/>
          <w:sz w:val="18"/>
          <w:szCs w:val="18"/>
        </w:rPr>
        <w:t xml:space="preserve"> nie je v súlade s </w:t>
      </w:r>
      <w:hyperlink r:id="rId1119" w:history="1">
        <w:r w:rsidRPr="003261B2">
          <w:rPr>
            <w:rFonts w:ascii="Times New Roman" w:hAnsi="Times New Roman" w:cs="Times New Roman"/>
            <w:sz w:val="18"/>
            <w:szCs w:val="18"/>
          </w:rPr>
          <w:t>čl. 1 ods. 1 prvou vetou</w:t>
        </w:r>
      </w:hyperlink>
      <w:r w:rsidRPr="003261B2">
        <w:rPr>
          <w:rFonts w:ascii="Times New Roman" w:hAnsi="Times New Roman" w:cs="Times New Roman"/>
          <w:sz w:val="18"/>
          <w:szCs w:val="18"/>
        </w:rPr>
        <w:t xml:space="preserve">, </w:t>
      </w:r>
      <w:hyperlink r:id="rId1120" w:history="1">
        <w:r w:rsidRPr="003261B2">
          <w:rPr>
            <w:rFonts w:ascii="Times New Roman" w:hAnsi="Times New Roman" w:cs="Times New Roman"/>
            <w:sz w:val="18"/>
            <w:szCs w:val="18"/>
          </w:rPr>
          <w:t>čl. 2 ods. 2</w:t>
        </w:r>
      </w:hyperlink>
      <w:r w:rsidRPr="003261B2">
        <w:rPr>
          <w:rFonts w:ascii="Times New Roman" w:hAnsi="Times New Roman" w:cs="Times New Roman"/>
          <w:sz w:val="18"/>
          <w:szCs w:val="18"/>
        </w:rPr>
        <w:t xml:space="preserve"> a </w:t>
      </w:r>
      <w:hyperlink r:id="rId1121" w:history="1">
        <w:r w:rsidRPr="003261B2">
          <w:rPr>
            <w:rFonts w:ascii="Times New Roman" w:hAnsi="Times New Roman" w:cs="Times New Roman"/>
            <w:sz w:val="18"/>
            <w:szCs w:val="18"/>
          </w:rPr>
          <w:t>čl. 50 ods. 6 Ústavy Slovenskej republiky</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Poznámka redakcie: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Podľa nálezu Ústavného súdu SR č. </w:t>
      </w:r>
      <w:hyperlink r:id="rId1122" w:history="1">
        <w:r w:rsidRPr="003261B2">
          <w:rPr>
            <w:rFonts w:ascii="Times New Roman" w:hAnsi="Times New Roman" w:cs="Times New Roman"/>
            <w:sz w:val="18"/>
            <w:szCs w:val="18"/>
          </w:rPr>
          <w:t xml:space="preserve">38/2019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ustanovenie § 421 ods. 1 v časti "alebo nenávisť voči inej skupine osôb" a ustanovenie § 422 ods. 1 v časti "alebo nenávisť voči inej skupine osôb" nie je v súlade s </w:t>
      </w:r>
      <w:hyperlink r:id="rId1123" w:history="1">
        <w:r w:rsidRPr="003261B2">
          <w:rPr>
            <w:rFonts w:ascii="Times New Roman" w:hAnsi="Times New Roman" w:cs="Times New Roman"/>
            <w:sz w:val="18"/>
            <w:szCs w:val="18"/>
          </w:rPr>
          <w:t>čl. 1 ods. 1</w:t>
        </w:r>
      </w:hyperlink>
      <w:r w:rsidRPr="003261B2">
        <w:rPr>
          <w:rFonts w:ascii="Times New Roman" w:hAnsi="Times New Roman" w:cs="Times New Roman"/>
          <w:sz w:val="18"/>
          <w:szCs w:val="18"/>
        </w:rPr>
        <w:t xml:space="preserve">, </w:t>
      </w:r>
      <w:hyperlink r:id="rId1124" w:history="1">
        <w:r w:rsidRPr="003261B2">
          <w:rPr>
            <w:rFonts w:ascii="Times New Roman" w:hAnsi="Times New Roman" w:cs="Times New Roman"/>
            <w:sz w:val="18"/>
            <w:szCs w:val="18"/>
          </w:rPr>
          <w:t>čl. 26 ods. 4</w:t>
        </w:r>
      </w:hyperlink>
      <w:r w:rsidRPr="003261B2">
        <w:rPr>
          <w:rFonts w:ascii="Times New Roman" w:hAnsi="Times New Roman" w:cs="Times New Roman"/>
          <w:sz w:val="18"/>
          <w:szCs w:val="18"/>
        </w:rPr>
        <w:t xml:space="preserve"> a </w:t>
      </w:r>
      <w:hyperlink r:id="rId1125" w:history="1">
        <w:r w:rsidRPr="003261B2">
          <w:rPr>
            <w:rFonts w:ascii="Times New Roman" w:hAnsi="Times New Roman" w:cs="Times New Roman"/>
            <w:sz w:val="18"/>
            <w:szCs w:val="18"/>
          </w:rPr>
          <w:t>čl. 49 Ústavy Slovenskej republiky</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ustanovenie § 423 ods. 1 písm. b) v časti "politické presvedčenie" a ustanovenie § 424 ods. 1 v časti "politické presvedčenie" nie je v súlade s </w:t>
      </w:r>
      <w:hyperlink r:id="rId1126" w:history="1">
        <w:r w:rsidRPr="003261B2">
          <w:rPr>
            <w:rFonts w:ascii="Times New Roman" w:hAnsi="Times New Roman" w:cs="Times New Roman"/>
            <w:sz w:val="18"/>
            <w:szCs w:val="18"/>
          </w:rPr>
          <w:t>čl. 26 ods. 4 Ústavy Slovenskej republiky</w:t>
        </w:r>
      </w:hyperlink>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Uvedené časti ustanovení Trestného zákona strácajú dňom 20.2.2019 účinnosť. </w:t>
      </w:r>
    </w:p>
    <w:p w:rsidR="002321DC" w:rsidRPr="003261B2" w:rsidRDefault="00915430">
      <w:pPr>
        <w:widowControl w:val="0"/>
        <w:autoSpaceDE w:val="0"/>
        <w:autoSpaceDN w:val="0"/>
        <w:adjustRightInd w:val="0"/>
        <w:spacing w:after="0" w:line="240" w:lineRule="auto"/>
        <w:rPr>
          <w:rFonts w:ascii="Times New Roman" w:hAnsi="Times New Roman" w:cs="Times New Roman"/>
          <w:sz w:val="18"/>
          <w:szCs w:val="18"/>
        </w:rPr>
      </w:pPr>
      <w:r w:rsidRPr="003261B2">
        <w:rPr>
          <w:rFonts w:ascii="Times New Roman" w:hAnsi="Times New Roman" w:cs="Times New Roman"/>
          <w:sz w:val="18"/>
          <w:szCs w:val="18"/>
        </w:rPr>
        <w:t xml:space="preserve"> </w:t>
      </w:r>
    </w:p>
    <w:p w:rsidR="002321DC"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 Poznámka redakcie: </w:t>
      </w:r>
    </w:p>
    <w:p w:rsidR="00915430" w:rsidRPr="003261B2" w:rsidRDefault="00915430">
      <w:pPr>
        <w:widowControl w:val="0"/>
        <w:autoSpaceDE w:val="0"/>
        <w:autoSpaceDN w:val="0"/>
        <w:adjustRightInd w:val="0"/>
        <w:spacing w:after="0" w:line="240" w:lineRule="auto"/>
        <w:jc w:val="both"/>
        <w:rPr>
          <w:rFonts w:ascii="Times New Roman" w:hAnsi="Times New Roman" w:cs="Times New Roman"/>
          <w:sz w:val="18"/>
          <w:szCs w:val="18"/>
        </w:rPr>
      </w:pPr>
      <w:r w:rsidRPr="003261B2">
        <w:rPr>
          <w:rFonts w:ascii="Times New Roman" w:hAnsi="Times New Roman" w:cs="Times New Roman"/>
          <w:sz w:val="18"/>
          <w:szCs w:val="18"/>
        </w:rPr>
        <w:t xml:space="preserve">Podľa nálezu Ústavného súdu SR č. </w:t>
      </w:r>
      <w:hyperlink r:id="rId1127" w:history="1">
        <w:r w:rsidRPr="003261B2">
          <w:rPr>
            <w:rFonts w:ascii="Times New Roman" w:hAnsi="Times New Roman" w:cs="Times New Roman"/>
            <w:sz w:val="18"/>
            <w:szCs w:val="18"/>
          </w:rPr>
          <w:t xml:space="preserve">402/2023 </w:t>
        </w:r>
        <w:proofErr w:type="spellStart"/>
        <w:r w:rsidRPr="003261B2">
          <w:rPr>
            <w:rFonts w:ascii="Times New Roman" w:hAnsi="Times New Roman" w:cs="Times New Roman"/>
            <w:sz w:val="18"/>
            <w:szCs w:val="18"/>
          </w:rPr>
          <w:t>Z.z</w:t>
        </w:r>
        <w:proofErr w:type="spellEnd"/>
        <w:r w:rsidRPr="003261B2">
          <w:rPr>
            <w:rFonts w:ascii="Times New Roman" w:hAnsi="Times New Roman" w:cs="Times New Roman"/>
            <w:sz w:val="18"/>
            <w:szCs w:val="18"/>
          </w:rPr>
          <w:t>.</w:t>
        </w:r>
      </w:hyperlink>
      <w:r w:rsidRPr="003261B2">
        <w:rPr>
          <w:rFonts w:ascii="Times New Roman" w:hAnsi="Times New Roman" w:cs="Times New Roman"/>
          <w:sz w:val="18"/>
          <w:szCs w:val="18"/>
        </w:rPr>
        <w:t xml:space="preserve"> ustanovenia </w:t>
      </w:r>
      <w:hyperlink r:id="rId1128" w:history="1">
        <w:r w:rsidRPr="003261B2">
          <w:rPr>
            <w:rFonts w:ascii="Times New Roman" w:hAnsi="Times New Roman" w:cs="Times New Roman"/>
            <w:sz w:val="18"/>
            <w:szCs w:val="18"/>
          </w:rPr>
          <w:t>§ 58 ods. 2</w:t>
        </w:r>
      </w:hyperlink>
      <w:r w:rsidRPr="003261B2">
        <w:rPr>
          <w:rFonts w:ascii="Times New Roman" w:hAnsi="Times New Roman" w:cs="Times New Roman"/>
          <w:sz w:val="18"/>
          <w:szCs w:val="18"/>
        </w:rPr>
        <w:t xml:space="preserve"> a </w:t>
      </w:r>
      <w:hyperlink r:id="rId1129" w:history="1">
        <w:r w:rsidRPr="003261B2">
          <w:rPr>
            <w:rFonts w:ascii="Times New Roman" w:hAnsi="Times New Roman" w:cs="Times New Roman"/>
            <w:sz w:val="18"/>
            <w:szCs w:val="18"/>
          </w:rPr>
          <w:t>3 Trestného zákona</w:t>
        </w:r>
      </w:hyperlink>
      <w:r w:rsidRPr="003261B2">
        <w:rPr>
          <w:rFonts w:ascii="Times New Roman" w:hAnsi="Times New Roman" w:cs="Times New Roman"/>
          <w:sz w:val="18"/>
          <w:szCs w:val="18"/>
        </w:rPr>
        <w:t xml:space="preserve"> nie sú v súlade s </w:t>
      </w:r>
      <w:hyperlink r:id="rId1130" w:history="1">
        <w:r w:rsidRPr="003261B2">
          <w:rPr>
            <w:rFonts w:ascii="Times New Roman" w:hAnsi="Times New Roman" w:cs="Times New Roman"/>
            <w:sz w:val="18"/>
            <w:szCs w:val="18"/>
          </w:rPr>
          <w:t>čl. 1 ods. 1</w:t>
        </w:r>
      </w:hyperlink>
      <w:r w:rsidRPr="003261B2">
        <w:rPr>
          <w:rFonts w:ascii="Times New Roman" w:hAnsi="Times New Roman" w:cs="Times New Roman"/>
          <w:sz w:val="18"/>
          <w:szCs w:val="18"/>
        </w:rPr>
        <w:t xml:space="preserve">, </w:t>
      </w:r>
      <w:hyperlink r:id="rId1131" w:history="1">
        <w:r w:rsidRPr="003261B2">
          <w:rPr>
            <w:rFonts w:ascii="Times New Roman" w:hAnsi="Times New Roman" w:cs="Times New Roman"/>
            <w:sz w:val="18"/>
            <w:szCs w:val="18"/>
          </w:rPr>
          <w:t>čl. 13 ods. 4</w:t>
        </w:r>
      </w:hyperlink>
      <w:r w:rsidRPr="003261B2">
        <w:rPr>
          <w:rFonts w:ascii="Times New Roman" w:hAnsi="Times New Roman" w:cs="Times New Roman"/>
          <w:sz w:val="18"/>
          <w:szCs w:val="18"/>
        </w:rPr>
        <w:t xml:space="preserve">, </w:t>
      </w:r>
      <w:hyperlink r:id="rId1132" w:history="1">
        <w:r w:rsidRPr="003261B2">
          <w:rPr>
            <w:rFonts w:ascii="Times New Roman" w:hAnsi="Times New Roman" w:cs="Times New Roman"/>
            <w:sz w:val="18"/>
            <w:szCs w:val="18"/>
          </w:rPr>
          <w:t>čl. 16 ods. 2</w:t>
        </w:r>
      </w:hyperlink>
      <w:r w:rsidRPr="003261B2">
        <w:rPr>
          <w:rFonts w:ascii="Times New Roman" w:hAnsi="Times New Roman" w:cs="Times New Roman"/>
          <w:sz w:val="18"/>
          <w:szCs w:val="18"/>
        </w:rPr>
        <w:t xml:space="preserve"> a </w:t>
      </w:r>
      <w:hyperlink r:id="rId1133" w:history="1">
        <w:r w:rsidRPr="003261B2">
          <w:rPr>
            <w:rFonts w:ascii="Times New Roman" w:hAnsi="Times New Roman" w:cs="Times New Roman"/>
            <w:sz w:val="18"/>
            <w:szCs w:val="18"/>
          </w:rPr>
          <w:t>čl. 20 ods. 1 Ústavy Slovenskej republiky</w:t>
        </w:r>
      </w:hyperlink>
      <w:r w:rsidRPr="003261B2">
        <w:rPr>
          <w:rFonts w:ascii="Times New Roman" w:hAnsi="Times New Roman" w:cs="Times New Roman"/>
          <w:sz w:val="18"/>
          <w:szCs w:val="18"/>
        </w:rPr>
        <w:t>.</w:t>
      </w:r>
    </w:p>
    <w:sectPr w:rsidR="00915430" w:rsidRPr="003261B2">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1B2"/>
    <w:rsid w:val="00090468"/>
    <w:rsid w:val="0022480E"/>
    <w:rsid w:val="002321DC"/>
    <w:rsid w:val="003261B2"/>
    <w:rsid w:val="00396F49"/>
    <w:rsid w:val="003B0293"/>
    <w:rsid w:val="00420902"/>
    <w:rsid w:val="005704F4"/>
    <w:rsid w:val="005A3797"/>
    <w:rsid w:val="005B48EF"/>
    <w:rsid w:val="005F4681"/>
    <w:rsid w:val="00633349"/>
    <w:rsid w:val="00715471"/>
    <w:rsid w:val="00756446"/>
    <w:rsid w:val="00915430"/>
    <w:rsid w:val="00A66E8D"/>
    <w:rsid w:val="00EB570B"/>
    <w:rsid w:val="00FB39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6BA01E-58F5-418A-BE7B-80C38185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F468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F4681"/>
    <w:rPr>
      <w:rFonts w:ascii="Segoe UI" w:hAnsi="Segoe UI" w:cs="Segoe UI"/>
      <w:sz w:val="18"/>
      <w:szCs w:val="18"/>
    </w:rPr>
  </w:style>
  <w:style w:type="character" w:styleId="Hypertextovprepojenie">
    <w:name w:val="Hyperlink"/>
    <w:basedOn w:val="Predvolenpsmoodseku"/>
    <w:uiPriority w:val="99"/>
    <w:semiHidden/>
    <w:unhideWhenUsed/>
    <w:rsid w:val="005A37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0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link='300/2005%20Z.z.%2523311'&amp;ucin-k-dni='30.12.9999'" TargetMode="External"/><Relationship Id="rId671" Type="http://schemas.openxmlformats.org/officeDocument/2006/relationships/hyperlink" Target="aspi://module='ASPI'&amp;link='300/2005%20Z.z.%2523269a'&amp;ucin-k-dni='30.12.9999'" TargetMode="External"/><Relationship Id="rId769" Type="http://schemas.openxmlformats.org/officeDocument/2006/relationships/hyperlink" Target="aspi://module='ASPI'&amp;link='300/2005%20Z.z.%2523314'&amp;ucin-k-dni='30.12.9999'" TargetMode="External"/><Relationship Id="rId976" Type="http://schemas.openxmlformats.org/officeDocument/2006/relationships/hyperlink" Target="aspi://module='ASPI'&amp;link='300/2005%20Z.z.%2523428'&amp;ucin-k-dni='30.12.9999'" TargetMode="External"/><Relationship Id="rId21" Type="http://schemas.openxmlformats.org/officeDocument/2006/relationships/hyperlink" Target="aspi://module='ASPI'&amp;link='428/2012%20Z.z.'&amp;ucin-k-dni='30.12.9999'" TargetMode="External"/><Relationship Id="rId324" Type="http://schemas.openxmlformats.org/officeDocument/2006/relationships/hyperlink" Target="aspi://module='ASPI'&amp;link='300/2005%20Z.z.%2523112'&amp;ucin-k-dni='30.12.9999'" TargetMode="External"/><Relationship Id="rId531" Type="http://schemas.openxmlformats.org/officeDocument/2006/relationships/hyperlink" Target="aspi://module='ASPI'&amp;link='300/2005%20Z.z.%2523222'&amp;ucin-k-dni='30.12.9999'" TargetMode="External"/><Relationship Id="rId629" Type="http://schemas.openxmlformats.org/officeDocument/2006/relationships/hyperlink" Target="aspi://module='ASPI'&amp;link='300/2005%20Z.z.%2523254'&amp;ucin-k-dni='30.12.9999'" TargetMode="External"/><Relationship Id="rId170" Type="http://schemas.openxmlformats.org/officeDocument/2006/relationships/hyperlink" Target="aspi://module='ASPI'&amp;link='300/2005%20Z.z.%252342'&amp;ucin-k-dni='30.12.9999'" TargetMode="External"/><Relationship Id="rId836" Type="http://schemas.openxmlformats.org/officeDocument/2006/relationships/hyperlink" Target="aspi://module='ASPI'&amp;link='300/2005%20Z.z.%2523351'&amp;ucin-k-dni='30.12.9999'" TargetMode="External"/><Relationship Id="rId1021" Type="http://schemas.openxmlformats.org/officeDocument/2006/relationships/hyperlink" Target="aspi://module='ASPI'&amp;link='56/1965%20Zb.'&amp;ucin-k-dni='30.12.9999'" TargetMode="External"/><Relationship Id="rId1119" Type="http://schemas.openxmlformats.org/officeDocument/2006/relationships/hyperlink" Target="aspi://module='ASPI'&amp;link='460/1992%20Zb.%2523%25C8l.1'&amp;ucin-k-dni='30.12.9999'" TargetMode="External"/><Relationship Id="rId268" Type="http://schemas.openxmlformats.org/officeDocument/2006/relationships/hyperlink" Target="aspi://module='ASPI'&amp;link='300/2005%20Z.z.%2523256'&amp;ucin-k-dni='30.12.9999'" TargetMode="External"/><Relationship Id="rId475" Type="http://schemas.openxmlformats.org/officeDocument/2006/relationships/hyperlink" Target="aspi://module='ASPI'&amp;link='300/2005%20Z.z.%2523194'&amp;ucin-k-dni='30.12.9999'" TargetMode="External"/><Relationship Id="rId682" Type="http://schemas.openxmlformats.org/officeDocument/2006/relationships/hyperlink" Target="aspi://module='ASPI'&amp;link='300/2005%20Z.z.%2523276'&amp;ucin-k-dni='30.12.9999'" TargetMode="External"/><Relationship Id="rId903" Type="http://schemas.openxmlformats.org/officeDocument/2006/relationships/hyperlink" Target="aspi://module='ASPI'&amp;link='300/2005%20Z.z.%2523394'&amp;ucin-k-dni='30.12.9999'" TargetMode="External"/><Relationship Id="rId32" Type="http://schemas.openxmlformats.org/officeDocument/2006/relationships/hyperlink" Target="aspi://module='ASPI'&amp;link='398/2015%20Z.z.'&amp;ucin-k-dni='30.12.9999'" TargetMode="External"/><Relationship Id="rId128" Type="http://schemas.openxmlformats.org/officeDocument/2006/relationships/hyperlink" Target="aspi://module='ASPI'&amp;link='300/2005%20Z.z.%2523419c'&amp;ucin-k-dni='30.12.9999'" TargetMode="External"/><Relationship Id="rId335" Type="http://schemas.openxmlformats.org/officeDocument/2006/relationships/hyperlink" Target="aspi://module='ASPI'&amp;link='300/2005%20Z.z.%2523207'&amp;ucin-k-dni='30.12.9999'" TargetMode="External"/><Relationship Id="rId542" Type="http://schemas.openxmlformats.org/officeDocument/2006/relationships/hyperlink" Target="aspi://module='ASPI'&amp;link='300/2005%20Z.z.%2523224'&amp;ucin-k-dni='30.12.9999'" TargetMode="External"/><Relationship Id="rId987" Type="http://schemas.openxmlformats.org/officeDocument/2006/relationships/hyperlink" Target="aspi://module='ASPI'&amp;link='300/2005%20Z.z.%2523432'&amp;ucin-k-dni='30.12.9999'" TargetMode="External"/><Relationship Id="rId181" Type="http://schemas.openxmlformats.org/officeDocument/2006/relationships/hyperlink" Target="aspi://module='ASPI'&amp;link='300/2005%20Z.z.%2523185'&amp;ucin-k-dni='30.12.9999'" TargetMode="External"/><Relationship Id="rId402" Type="http://schemas.openxmlformats.org/officeDocument/2006/relationships/hyperlink" Target="aspi://module='ASPI'&amp;link='300/2005%20Z.z.%2523161'&amp;ucin-k-dni='30.12.9999'" TargetMode="External"/><Relationship Id="rId847" Type="http://schemas.openxmlformats.org/officeDocument/2006/relationships/hyperlink" Target="aspi://module='ASPI'&amp;link='300/2005%20Z.z.%2523352'&amp;ucin-k-dni='30.12.9999'" TargetMode="External"/><Relationship Id="rId1032" Type="http://schemas.openxmlformats.org/officeDocument/2006/relationships/hyperlink" Target="aspi://module='ASPI'&amp;link='545/1990%20Zb.'&amp;ucin-k-dni='30.12.9999'" TargetMode="External"/><Relationship Id="rId279" Type="http://schemas.openxmlformats.org/officeDocument/2006/relationships/hyperlink" Target="aspi://module='ASPI'&amp;link='300/2005%20Z.z.%2523312'&amp;ucin-k-dni='30.12.9999'" TargetMode="External"/><Relationship Id="rId486" Type="http://schemas.openxmlformats.org/officeDocument/2006/relationships/hyperlink" Target="aspi://module='ASPI'&amp;link='300/2005%20Z.z.%2523199'&amp;ucin-k-dni='30.12.9999'" TargetMode="External"/><Relationship Id="rId693" Type="http://schemas.openxmlformats.org/officeDocument/2006/relationships/hyperlink" Target="aspi://module='ASPI'&amp;link='300/2005%20Z.z.%2523281'&amp;ucin-k-dni='30.12.9999'" TargetMode="External"/><Relationship Id="rId707" Type="http://schemas.openxmlformats.org/officeDocument/2006/relationships/hyperlink" Target="aspi://module='ASPI'&amp;link='300/2005%20Z.z.%2523286'&amp;ucin-k-dni='30.12.9999'" TargetMode="External"/><Relationship Id="rId914" Type="http://schemas.openxmlformats.org/officeDocument/2006/relationships/hyperlink" Target="aspi://module='ASPI'&amp;link='300/2005%20Z.z.%2523400'&amp;ucin-k-dni='30.12.9999'" TargetMode="External"/><Relationship Id="rId43" Type="http://schemas.openxmlformats.org/officeDocument/2006/relationships/hyperlink" Target="aspi://module='ASPI'&amp;link='35/2019%20Z.z.'&amp;ucin-k-dni='30.12.9999'" TargetMode="External"/><Relationship Id="rId139" Type="http://schemas.openxmlformats.org/officeDocument/2006/relationships/hyperlink" Target="aspi://module='ASPI'&amp;link='141/1961%20Zb.'&amp;ucin-k-dni='30.12.9999'" TargetMode="External"/><Relationship Id="rId346" Type="http://schemas.openxmlformats.org/officeDocument/2006/relationships/hyperlink" Target="aspi://module='ASPI'&amp;link='300/2005%20Z.z.%2523360a'&amp;ucin-k-dni='30.12.9999'" TargetMode="External"/><Relationship Id="rId553" Type="http://schemas.openxmlformats.org/officeDocument/2006/relationships/hyperlink" Target="aspi://module='ASPI'&amp;link='300/2005%20Z.z.%2523225'&amp;ucin-k-dni='30.12.9999'" TargetMode="External"/><Relationship Id="rId760" Type="http://schemas.openxmlformats.org/officeDocument/2006/relationships/hyperlink" Target="aspi://module='ASPI'&amp;link='300/2005%20Z.z.%2523308'&amp;ucin-k-dni='30.12.9999'" TargetMode="External"/><Relationship Id="rId998" Type="http://schemas.openxmlformats.org/officeDocument/2006/relationships/hyperlink" Target="aspi://module='ASPI'&amp;link='140/1961%20Zb.%252343'&amp;ucin-k-dni='30.12.9999'" TargetMode="External"/><Relationship Id="rId192" Type="http://schemas.openxmlformats.org/officeDocument/2006/relationships/hyperlink" Target="aspi://module='ASPI'&amp;link='300/2005%20Z.z.%2523291'&amp;ucin-k-dni='30.12.9999'" TargetMode="External"/><Relationship Id="rId206" Type="http://schemas.openxmlformats.org/officeDocument/2006/relationships/hyperlink" Target="aspi://module='ASPI'&amp;link='300/2005%20Z.z.%2523425'&amp;ucin-k-dni='30.12.9999'" TargetMode="External"/><Relationship Id="rId413" Type="http://schemas.openxmlformats.org/officeDocument/2006/relationships/hyperlink" Target="aspi://module='ASPI'&amp;link='300/2005%20Z.z.%2523165'&amp;ucin-k-dni='30.12.9999'" TargetMode="External"/><Relationship Id="rId858" Type="http://schemas.openxmlformats.org/officeDocument/2006/relationships/hyperlink" Target="aspi://module='ASPI'&amp;link='300/2005%20Z.z.%2523358'&amp;ucin-k-dni='30.12.9999'" TargetMode="External"/><Relationship Id="rId1043" Type="http://schemas.openxmlformats.org/officeDocument/2006/relationships/hyperlink" Target="aspi://module='ASPI'&amp;link='10/1999%20Z.z.'&amp;ucin-k-dni='30.12.9999'" TargetMode="External"/><Relationship Id="rId497" Type="http://schemas.openxmlformats.org/officeDocument/2006/relationships/hyperlink" Target="aspi://module='ASPI'&amp;link='300/2005%20Z.z.%2523207'&amp;ucin-k-dni='30.12.9999'" TargetMode="External"/><Relationship Id="rId620" Type="http://schemas.openxmlformats.org/officeDocument/2006/relationships/hyperlink" Target="aspi://module='ASPI'&amp;link='300/2005%20Z.z.%2523251'&amp;ucin-k-dni='30.12.9999'" TargetMode="External"/><Relationship Id="rId718" Type="http://schemas.openxmlformats.org/officeDocument/2006/relationships/hyperlink" Target="aspi://module='ASPI'&amp;link='300/2005%20Z.z.%2523291'&amp;ucin-k-dni='30.12.9999'" TargetMode="External"/><Relationship Id="rId925" Type="http://schemas.openxmlformats.org/officeDocument/2006/relationships/hyperlink" Target="aspi://module='ASPI'&amp;link='300/2005%20Z.z.%2523406'&amp;ucin-k-dni='30.12.9999'" TargetMode="External"/><Relationship Id="rId357" Type="http://schemas.openxmlformats.org/officeDocument/2006/relationships/hyperlink" Target="aspi://module='ASPI'&amp;link='300/2005%20Z.z.%2523129'&amp;ucin-k-dni='30.12.9999'" TargetMode="External"/><Relationship Id="rId1110" Type="http://schemas.openxmlformats.org/officeDocument/2006/relationships/hyperlink" Target="aspi://module='ASPI'&amp;link='111/2022%20Z.z.'&amp;ucin-k-dni='30.12.9999'" TargetMode="External"/><Relationship Id="rId54" Type="http://schemas.openxmlformats.org/officeDocument/2006/relationships/hyperlink" Target="aspi://module='ASPI'&amp;link='402/2023%20Z.z.'&amp;ucin-k-dni='30.12.9999'" TargetMode="External"/><Relationship Id="rId217" Type="http://schemas.openxmlformats.org/officeDocument/2006/relationships/hyperlink" Target="aspi://module='ASPI'&amp;link='300/2005%20Z.z.%252349'&amp;ucin-k-dni='30.12.9999'" TargetMode="External"/><Relationship Id="rId564" Type="http://schemas.openxmlformats.org/officeDocument/2006/relationships/hyperlink" Target="aspi://module='ASPI'&amp;link='300/2005%20Z.z.%2523228'&amp;ucin-k-dni='30.12.9999'" TargetMode="External"/><Relationship Id="rId771" Type="http://schemas.openxmlformats.org/officeDocument/2006/relationships/hyperlink" Target="aspi://module='ASPI'&amp;link='300/2005%20Z.z.%2523315'&amp;ucin-k-dni='30.12.9999'" TargetMode="External"/><Relationship Id="rId869" Type="http://schemas.openxmlformats.org/officeDocument/2006/relationships/hyperlink" Target="aspi://module='ASPI'&amp;link='300/2005%20Z.z.%2523366'&amp;ucin-k-dni='30.12.9999'" TargetMode="External"/><Relationship Id="rId424" Type="http://schemas.openxmlformats.org/officeDocument/2006/relationships/hyperlink" Target="aspi://module='ASPI'&amp;link='300/2005%20Z.z.%2523173'&amp;ucin-k-dni='30.12.9999'" TargetMode="External"/><Relationship Id="rId631" Type="http://schemas.openxmlformats.org/officeDocument/2006/relationships/hyperlink" Target="aspi://module='ASPI'&amp;link='300/2005%20Z.z.%2523256'&amp;ucin-k-dni='30.12.9999'" TargetMode="External"/><Relationship Id="rId729" Type="http://schemas.openxmlformats.org/officeDocument/2006/relationships/hyperlink" Target="aspi://module='ASPI'&amp;link='300/2005%20Z.z.%2523295'&amp;ucin-k-dni='30.12.9999'" TargetMode="External"/><Relationship Id="rId1054" Type="http://schemas.openxmlformats.org/officeDocument/2006/relationships/hyperlink" Target="aspi://module='ASPI'&amp;link='576/2004%20Z.z.'&amp;ucin-k-dni='30.12.9999'" TargetMode="External"/><Relationship Id="rId270" Type="http://schemas.openxmlformats.org/officeDocument/2006/relationships/hyperlink" Target="aspi://module='ASPI'&amp;link='300/2005%20Z.z.%2523258'&amp;ucin-k-dni='30.12.9999'" TargetMode="External"/><Relationship Id="rId936" Type="http://schemas.openxmlformats.org/officeDocument/2006/relationships/hyperlink" Target="aspi://module='ASPI'&amp;link='300/2005%20Z.z.%2523409'&amp;ucin-k-dni='30.12.9999'" TargetMode="External"/><Relationship Id="rId1121" Type="http://schemas.openxmlformats.org/officeDocument/2006/relationships/hyperlink" Target="aspi://module='ASPI'&amp;link='460/1992%20Zb.%2523%25C8l.50'&amp;ucin-k-dni='30.12.9999'" TargetMode="External"/><Relationship Id="rId65" Type="http://schemas.openxmlformats.org/officeDocument/2006/relationships/hyperlink" Target="aspi://module='ASPI'&amp;link='300/2005%20Z.z.%2523299'&amp;ucin-k-dni='30.12.9999'" TargetMode="External"/><Relationship Id="rId130" Type="http://schemas.openxmlformats.org/officeDocument/2006/relationships/hyperlink" Target="aspi://module='ASPI'&amp;link='300/2005%20Z.z.%2523425'&amp;ucin-k-dni='30.12.9999'" TargetMode="External"/><Relationship Id="rId368" Type="http://schemas.openxmlformats.org/officeDocument/2006/relationships/hyperlink" Target="aspi://module='ASPI'&amp;link='300/2005%20Z.z.%2523123'&amp;ucin-k-dni='30.12.9999'" TargetMode="External"/><Relationship Id="rId575" Type="http://schemas.openxmlformats.org/officeDocument/2006/relationships/hyperlink" Target="aspi://module='ASPI'&amp;link='300/2005%20Z.z.%2523419c'&amp;ucin-k-dni='30.12.9999'" TargetMode="External"/><Relationship Id="rId782" Type="http://schemas.openxmlformats.org/officeDocument/2006/relationships/hyperlink" Target="aspi://module='ASPI'&amp;link='300/2005%20Z.z.%2523319'&amp;ucin-k-dni='30.12.9999'" TargetMode="External"/><Relationship Id="rId228" Type="http://schemas.openxmlformats.org/officeDocument/2006/relationships/hyperlink" Target="aspi://module='ASPI'&amp;link='300/2005%20Z.z.%2523149'&amp;ucin-k-dni='30.12.9999'" TargetMode="External"/><Relationship Id="rId435" Type="http://schemas.openxmlformats.org/officeDocument/2006/relationships/hyperlink" Target="aspi://module='ASPI'&amp;link='300/2005%20Z.z.%2523181'&amp;ucin-k-dni='30.12.9999'" TargetMode="External"/><Relationship Id="rId642" Type="http://schemas.openxmlformats.org/officeDocument/2006/relationships/hyperlink" Target="aspi://module='ASPI'&amp;link='300/2005%20Z.z.%2523259'&amp;ucin-k-dni='30.12.9999'" TargetMode="External"/><Relationship Id="rId1065" Type="http://schemas.openxmlformats.org/officeDocument/2006/relationships/hyperlink" Target="aspi://module='ASPI'&amp;link='491/2008%20Z.z.'&amp;ucin-k-dni='30.12.9999'" TargetMode="External"/><Relationship Id="rId281" Type="http://schemas.openxmlformats.org/officeDocument/2006/relationships/hyperlink" Target="aspi://module='ASPI'&amp;link='300/2005%20Z.z.%2523314'&amp;ucin-k-dni='30.12.9999'" TargetMode="External"/><Relationship Id="rId502" Type="http://schemas.openxmlformats.org/officeDocument/2006/relationships/hyperlink" Target="aspi://module='ASPI'&amp;link='300/2005%20Z.z.%2523209'&amp;ucin-k-dni='30.12.9999'" TargetMode="External"/><Relationship Id="rId947" Type="http://schemas.openxmlformats.org/officeDocument/2006/relationships/hyperlink" Target="aspi://module='ASPI'&amp;link='300/2005%20Z.z.%2523418'&amp;ucin-k-dni='30.12.9999'" TargetMode="External"/><Relationship Id="rId1132" Type="http://schemas.openxmlformats.org/officeDocument/2006/relationships/hyperlink" Target="aspi://module='ASPI'&amp;link='460/1992%20Zb.%2523%25C8l.16'&amp;ucin-k-dni='30.12.9999'" TargetMode="External"/><Relationship Id="rId76" Type="http://schemas.openxmlformats.org/officeDocument/2006/relationships/hyperlink" Target="aspi://module='ASPI'&amp;link='300/2005%20Z.z.%2523353'&amp;ucin-k-dni='30.12.9999'" TargetMode="External"/><Relationship Id="rId141" Type="http://schemas.openxmlformats.org/officeDocument/2006/relationships/hyperlink" Target="aspi://module='ASPI'&amp;link='300/2005%20Z.z.%252338'&amp;ucin-k-dni='30.12.9999'" TargetMode="External"/><Relationship Id="rId379" Type="http://schemas.openxmlformats.org/officeDocument/2006/relationships/hyperlink" Target="aspi://module='ASPI'&amp;link='300/2005%20Z.z.%2523149'&amp;ucin-k-dni='30.12.9999'" TargetMode="External"/><Relationship Id="rId586" Type="http://schemas.openxmlformats.org/officeDocument/2006/relationships/hyperlink" Target="aspi://module='ASPI'&amp;link='300/2005%20Z.z.%2523239'&amp;ucin-k-dni='30.12.9999'" TargetMode="External"/><Relationship Id="rId793" Type="http://schemas.openxmlformats.org/officeDocument/2006/relationships/hyperlink" Target="aspi://module='ASPI'&amp;link='300/2005%20Z.z.%2523326'&amp;ucin-k-dni='30.12.9999'" TargetMode="External"/><Relationship Id="rId807" Type="http://schemas.openxmlformats.org/officeDocument/2006/relationships/hyperlink" Target="aspi://module='ASPI'&amp;link='300/2005%20Z.z.%2523334'&amp;ucin-k-dni='30.12.9999'" TargetMode="External"/><Relationship Id="rId7" Type="http://schemas.openxmlformats.org/officeDocument/2006/relationships/hyperlink" Target="aspi://module='ASPI'&amp;link='491/2008%20Z.z.'&amp;ucin-k-dni='30.12.9999'" TargetMode="External"/><Relationship Id="rId239" Type="http://schemas.openxmlformats.org/officeDocument/2006/relationships/hyperlink" Target="aspi://module='ASPI'&amp;link='300/2005%20Z.z.%252369'&amp;ucin-k-dni='30.12.9999'" TargetMode="External"/><Relationship Id="rId446" Type="http://schemas.openxmlformats.org/officeDocument/2006/relationships/hyperlink" Target="aspi://module='ASPI'&amp;link='300/2005%20Z.z.%2523185'&amp;ucin-k-dni='30.12.9999'" TargetMode="External"/><Relationship Id="rId653" Type="http://schemas.openxmlformats.org/officeDocument/2006/relationships/hyperlink" Target="aspi://module='ASPI'&amp;link='300/2005%20Z.z.%2523262'&amp;ucin-k-dni='30.12.9999'" TargetMode="External"/><Relationship Id="rId1076" Type="http://schemas.openxmlformats.org/officeDocument/2006/relationships/hyperlink" Target="aspi://module='ASPI'&amp;link='262/2011%20Z.z.'&amp;ucin-k-dni='30.12.9999'" TargetMode="External"/><Relationship Id="rId292" Type="http://schemas.openxmlformats.org/officeDocument/2006/relationships/hyperlink" Target="aspi://module='ASPI'&amp;link='300/2005%20Z.z.%2523418'&amp;ucin-k-dni='30.12.9999'" TargetMode="External"/><Relationship Id="rId306" Type="http://schemas.openxmlformats.org/officeDocument/2006/relationships/hyperlink" Target="aspi://module='ASPI'&amp;link='300/2005%20Z.z.%2523297'&amp;ucin-k-dni='30.12.9999'" TargetMode="External"/><Relationship Id="rId860" Type="http://schemas.openxmlformats.org/officeDocument/2006/relationships/hyperlink" Target="aspi://module='ASPI'&amp;link='300/2005%20Z.z.%2523360'&amp;ucin-k-dni='30.12.9999'" TargetMode="External"/><Relationship Id="rId958" Type="http://schemas.openxmlformats.org/officeDocument/2006/relationships/hyperlink" Target="aspi://module='ASPI'&amp;link='300/2005%20Z.z.%2523420a'&amp;ucin-k-dni='30.12.9999'" TargetMode="External"/><Relationship Id="rId87" Type="http://schemas.openxmlformats.org/officeDocument/2006/relationships/hyperlink" Target="aspi://module='ASPI'&amp;link='300/2005%20Z.z.%2523428'&amp;ucin-k-dni='30.12.9999'" TargetMode="External"/><Relationship Id="rId513" Type="http://schemas.openxmlformats.org/officeDocument/2006/relationships/hyperlink" Target="aspi://module='ASPI'&amp;link='300/2005%20Z.z.%2523215'&amp;ucin-k-dni='30.12.9999'" TargetMode="External"/><Relationship Id="rId597" Type="http://schemas.openxmlformats.org/officeDocument/2006/relationships/hyperlink" Target="aspi://module='ASPI'&amp;link='300/2005%20Z.z.%2523243a'&amp;ucin-k-dni='30.12.9999'" TargetMode="External"/><Relationship Id="rId720" Type="http://schemas.openxmlformats.org/officeDocument/2006/relationships/hyperlink" Target="aspi://module='ASPI'&amp;link='300/2005%20Z.z.%2523293'&amp;ucin-k-dni='30.12.9999'" TargetMode="External"/><Relationship Id="rId818" Type="http://schemas.openxmlformats.org/officeDocument/2006/relationships/hyperlink" Target="aspi://module='ASPI'&amp;link='300/2005%20Z.z.%2523318'&amp;ucin-k-dni='30.12.9999'" TargetMode="External"/><Relationship Id="rId152" Type="http://schemas.openxmlformats.org/officeDocument/2006/relationships/hyperlink" Target="aspi://module='ASPI'&amp;link='300/2005%20Z.z.%2523418'&amp;ucin-k-dni='30.12.9999'" TargetMode="External"/><Relationship Id="rId457" Type="http://schemas.openxmlformats.org/officeDocument/2006/relationships/hyperlink" Target="aspi://module='ASPI'&amp;link='300/2005%20Z.z.%2523188'&amp;ucin-k-dni='30.12.9999'" TargetMode="External"/><Relationship Id="rId1003" Type="http://schemas.openxmlformats.org/officeDocument/2006/relationships/hyperlink" Target="aspi://module='ASPI'&amp;link='300/2005%20Z.z.%252383a'&amp;ucin-k-dni='30.12.9999'" TargetMode="External"/><Relationship Id="rId1087" Type="http://schemas.openxmlformats.org/officeDocument/2006/relationships/hyperlink" Target="aspi://module='ASPI'&amp;link='78/2015%20Z.z.'&amp;ucin-k-dni='30.12.9999'" TargetMode="External"/><Relationship Id="rId664" Type="http://schemas.openxmlformats.org/officeDocument/2006/relationships/hyperlink" Target="aspi://module='ASPI'&amp;link='300/2005%20Z.z.%2523265'&amp;ucin-k-dni='30.12.9999'" TargetMode="External"/><Relationship Id="rId871" Type="http://schemas.openxmlformats.org/officeDocument/2006/relationships/hyperlink" Target="aspi://module='ASPI'&amp;link='300/2005%20Z.z.%2523367'&amp;ucin-k-dni='30.12.9999'" TargetMode="External"/><Relationship Id="rId969" Type="http://schemas.openxmlformats.org/officeDocument/2006/relationships/hyperlink" Target="aspi://module='ASPI'&amp;link='300/2005%20Z.z.%2523426'&amp;ucin-k-dni='30.12.9999'" TargetMode="External"/><Relationship Id="rId14" Type="http://schemas.openxmlformats.org/officeDocument/2006/relationships/hyperlink" Target="aspi://module='ASPI'&amp;link='576/2009%20Z.z.'&amp;ucin-k-dni='30.12.9999'" TargetMode="External"/><Relationship Id="rId317" Type="http://schemas.openxmlformats.org/officeDocument/2006/relationships/hyperlink" Target="aspi://module='ASPI'&amp;link='300/2005%20Z.z.%2523101'&amp;ucin-k-dni='30.12.9999'" TargetMode="External"/><Relationship Id="rId524" Type="http://schemas.openxmlformats.org/officeDocument/2006/relationships/hyperlink" Target="aspi://module='ASPI'&amp;link='300/2005%20Z.z.%2523220'&amp;ucin-k-dni='30.12.9999'" TargetMode="External"/><Relationship Id="rId731" Type="http://schemas.openxmlformats.org/officeDocument/2006/relationships/hyperlink" Target="aspi://module='ASPI'&amp;link='300/2005%20Z.z.%2523295'&amp;ucin-k-dni='30.12.9999'" TargetMode="External"/><Relationship Id="rId98" Type="http://schemas.openxmlformats.org/officeDocument/2006/relationships/hyperlink" Target="aspi://module='ASPI'&amp;link='300/2005%20Z.z.%2523201'&amp;ucin-k-dni='30.12.9999'" TargetMode="External"/><Relationship Id="rId163" Type="http://schemas.openxmlformats.org/officeDocument/2006/relationships/hyperlink" Target="aspi://module='ASPI'&amp;link='300/2005%20Z.z.%2523117'&amp;ucin-k-dni='30.12.9999'" TargetMode="External"/><Relationship Id="rId370" Type="http://schemas.openxmlformats.org/officeDocument/2006/relationships/hyperlink" Target="aspi://module='ASPI'&amp;link='300/2005%20Z.z.%2523144'&amp;ucin-k-dni='30.12.9999'" TargetMode="External"/><Relationship Id="rId829" Type="http://schemas.openxmlformats.org/officeDocument/2006/relationships/hyperlink" Target="aspi://module='ASPI'&amp;link='300/2005%20Z.z.%2523345'&amp;ucin-k-dni='30.12.9999'" TargetMode="External"/><Relationship Id="rId1014" Type="http://schemas.openxmlformats.org/officeDocument/2006/relationships/hyperlink" Target="aspi://module='ASPI'&amp;link='300/2005%20Z.z.%252361'&amp;ucin-k-dni='30.12.9999'" TargetMode="External"/><Relationship Id="rId230" Type="http://schemas.openxmlformats.org/officeDocument/2006/relationships/hyperlink" Target="aspi://module='ASPI'&amp;link='300/2005%20Z.z.%252361'&amp;ucin-k-dni='30.12.9999'" TargetMode="External"/><Relationship Id="rId468" Type="http://schemas.openxmlformats.org/officeDocument/2006/relationships/hyperlink" Target="aspi://module='ASPI'&amp;link='300/2005%20Z.z.%2523191'&amp;ucin-k-dni='30.12.9999'" TargetMode="External"/><Relationship Id="rId675" Type="http://schemas.openxmlformats.org/officeDocument/2006/relationships/hyperlink" Target="aspi://module='ASPI'&amp;link='300/2005%20Z.z.%2523270'&amp;ucin-k-dni='30.12.9999'" TargetMode="External"/><Relationship Id="rId882" Type="http://schemas.openxmlformats.org/officeDocument/2006/relationships/hyperlink" Target="aspi://module='ASPI'&amp;link='300/2005%20Z.z.%2523372'&amp;ucin-k-dni='30.12.9999'" TargetMode="External"/><Relationship Id="rId1098" Type="http://schemas.openxmlformats.org/officeDocument/2006/relationships/hyperlink" Target="aspi://module='ASPI'&amp;link='161/2018%20Z.z.'&amp;ucin-k-dni='30.12.9999'" TargetMode="External"/><Relationship Id="rId25" Type="http://schemas.openxmlformats.org/officeDocument/2006/relationships/hyperlink" Target="aspi://module='ASPI'&amp;link='1/2014%20Z.z.'&amp;ucin-k-dni='30.12.9999'" TargetMode="External"/><Relationship Id="rId328" Type="http://schemas.openxmlformats.org/officeDocument/2006/relationships/hyperlink" Target="aspi://module='ASPI'&amp;link='300/2005%20Z.z.%2523117'&amp;ucin-k-dni='30.12.9999'" TargetMode="External"/><Relationship Id="rId535" Type="http://schemas.openxmlformats.org/officeDocument/2006/relationships/hyperlink" Target="aspi://module='ASPI'&amp;link='300/2005%20Z.z.%2523222'&amp;ucin-k-dni='30.12.9999'" TargetMode="External"/><Relationship Id="rId742" Type="http://schemas.openxmlformats.org/officeDocument/2006/relationships/hyperlink" Target="aspi://module='ASPI'&amp;link='300/2005%20Z.z.%2523300'&amp;ucin-k-dni='30.12.9999'" TargetMode="External"/><Relationship Id="rId174" Type="http://schemas.openxmlformats.org/officeDocument/2006/relationships/hyperlink" Target="aspi://module='ASPI'&amp;link='300/2005%20Z.z.%2523145'&amp;ucin-k-dni='30.12.9999'" TargetMode="External"/><Relationship Id="rId381" Type="http://schemas.openxmlformats.org/officeDocument/2006/relationships/hyperlink" Target="aspi://module='ASPI'&amp;link='300/2005%20Z.z.%2523150'&amp;ucin-k-dni='30.12.9999'" TargetMode="External"/><Relationship Id="rId602" Type="http://schemas.openxmlformats.org/officeDocument/2006/relationships/hyperlink" Target="aspi://module='ASPI'&amp;link='300/2005%20Z.z.%2523245'&amp;ucin-k-dni='30.12.9999'" TargetMode="External"/><Relationship Id="rId1025" Type="http://schemas.openxmlformats.org/officeDocument/2006/relationships/hyperlink" Target="aspi://module='ASPI'&amp;link='43/1980%20Zb.'&amp;ucin-k-dni='30.12.9999'" TargetMode="External"/><Relationship Id="rId241" Type="http://schemas.openxmlformats.org/officeDocument/2006/relationships/hyperlink" Target="aspi://module='ASPI'&amp;link='300/2005%20Z.z.%252351'&amp;ucin-k-dni='30.12.9999'" TargetMode="External"/><Relationship Id="rId479" Type="http://schemas.openxmlformats.org/officeDocument/2006/relationships/hyperlink" Target="aspi://module='ASPI'&amp;link='300/2005%20Z.z.%2523194a'&amp;ucin-k-dni='30.12.9999'" TargetMode="External"/><Relationship Id="rId686" Type="http://schemas.openxmlformats.org/officeDocument/2006/relationships/hyperlink" Target="aspi://module='ASPI'&amp;link='300/2005%20Z.z.%2523277'&amp;ucin-k-dni='30.12.9999'" TargetMode="External"/><Relationship Id="rId893" Type="http://schemas.openxmlformats.org/officeDocument/2006/relationships/hyperlink" Target="aspi://module='ASPI'&amp;link='300/2005%20Z.z.%2523381'&amp;ucin-k-dni='30.12.9999'" TargetMode="External"/><Relationship Id="rId907" Type="http://schemas.openxmlformats.org/officeDocument/2006/relationships/hyperlink" Target="aspi://module='ASPI'&amp;link='300/2005%20Z.z.%2523396'&amp;ucin-k-dni='30.12.9999'" TargetMode="External"/><Relationship Id="rId36" Type="http://schemas.openxmlformats.org/officeDocument/2006/relationships/hyperlink" Target="aspi://module='ASPI'&amp;link='125/2016%20Z.z.'&amp;ucin-k-dni='30.12.9999'" TargetMode="External"/><Relationship Id="rId339" Type="http://schemas.openxmlformats.org/officeDocument/2006/relationships/hyperlink" Target="aspi://module='ASPI'&amp;link='300/2005%20Z.z.%2523126'&amp;ucin-k-dni='30.12.9999'" TargetMode="External"/><Relationship Id="rId546" Type="http://schemas.openxmlformats.org/officeDocument/2006/relationships/hyperlink" Target="aspi://module='ASPI'&amp;link='300/2005%20Z.z.%2523225'&amp;ucin-k-dni='30.12.9999'" TargetMode="External"/><Relationship Id="rId753" Type="http://schemas.openxmlformats.org/officeDocument/2006/relationships/hyperlink" Target="aspi://module='ASPI'&amp;link='300/2005%20Z.z.%2523305'&amp;ucin-k-dni='30.12.9999'" TargetMode="External"/><Relationship Id="rId101" Type="http://schemas.openxmlformats.org/officeDocument/2006/relationships/hyperlink" Target="aspi://module='ASPI'&amp;link='300/2005%20Z.z.%2523418'&amp;ucin-k-dni='30.12.9999'" TargetMode="External"/><Relationship Id="rId185" Type="http://schemas.openxmlformats.org/officeDocument/2006/relationships/hyperlink" Target="aspi://module='ASPI'&amp;link='300/2005%20Z.z.%2523190'&amp;ucin-k-dni='30.12.9999'" TargetMode="External"/><Relationship Id="rId406" Type="http://schemas.openxmlformats.org/officeDocument/2006/relationships/hyperlink" Target="aspi://module='ASPI'&amp;link='300/2005%20Z.z.%2523161'&amp;ucin-k-dni='30.12.9999'" TargetMode="External"/><Relationship Id="rId960" Type="http://schemas.openxmlformats.org/officeDocument/2006/relationships/hyperlink" Target="aspi://module='ASPI'&amp;link='300/2005%20Z.z.%2523420a'&amp;ucin-k-dni='30.12.9999'" TargetMode="External"/><Relationship Id="rId1036" Type="http://schemas.openxmlformats.org/officeDocument/2006/relationships/hyperlink" Target="aspi://module='ASPI'&amp;link='177/1993%20Z.z.'&amp;ucin-k-dni='30.12.9999'" TargetMode="External"/><Relationship Id="rId392" Type="http://schemas.openxmlformats.org/officeDocument/2006/relationships/hyperlink" Target="aspi://module='ASPI'&amp;link='300/2005%20Z.z.%2523156'&amp;ucin-k-dni='30.12.9999'" TargetMode="External"/><Relationship Id="rId613" Type="http://schemas.openxmlformats.org/officeDocument/2006/relationships/hyperlink" Target="aspi://module='ASPI'&amp;link='300/2005%20Z.z.%2523249'&amp;ucin-k-dni='30.12.9999'" TargetMode="External"/><Relationship Id="rId697" Type="http://schemas.openxmlformats.org/officeDocument/2006/relationships/hyperlink" Target="aspi://module='ASPI'&amp;link='300/2005%20Z.z.%2523282'&amp;ucin-k-dni='30.12.9999'" TargetMode="External"/><Relationship Id="rId820" Type="http://schemas.openxmlformats.org/officeDocument/2006/relationships/hyperlink" Target="aspi://module='ASPI'&amp;link='300/2005%20Z.z.%2523339'&amp;ucin-k-dni='30.12.9999'" TargetMode="External"/><Relationship Id="rId918" Type="http://schemas.openxmlformats.org/officeDocument/2006/relationships/hyperlink" Target="aspi://module='ASPI'&amp;link='300/2005%20Z.z.%2523400'&amp;ucin-k-dni='30.12.9999'" TargetMode="External"/><Relationship Id="rId252" Type="http://schemas.openxmlformats.org/officeDocument/2006/relationships/hyperlink" Target="aspi://module='ASPI'&amp;link='300/2005%20Z.z.%2523247d'&amp;ucin-k-dni='30.12.9999'" TargetMode="External"/><Relationship Id="rId1103" Type="http://schemas.openxmlformats.org/officeDocument/2006/relationships/hyperlink" Target="aspi://module='ASPI'&amp;link='420/2019%20Z.z.'&amp;ucin-k-dni='30.12.9999'" TargetMode="External"/><Relationship Id="rId47" Type="http://schemas.openxmlformats.org/officeDocument/2006/relationships/hyperlink" Target="aspi://module='ASPI'&amp;link='288/2020%20Z.z.'&amp;ucin-k-dni='30.12.9999'" TargetMode="External"/><Relationship Id="rId112" Type="http://schemas.openxmlformats.org/officeDocument/2006/relationships/hyperlink" Target="aspi://module='ASPI'&amp;link='300/2005%20Z.z.%2523200'&amp;ucin-k-dni='30.12.9999'" TargetMode="External"/><Relationship Id="rId557" Type="http://schemas.openxmlformats.org/officeDocument/2006/relationships/hyperlink" Target="aspi://module='ASPI'&amp;link='300/2005%20Z.z.%2523226'&amp;ucin-k-dni='30.12.9999'" TargetMode="External"/><Relationship Id="rId764" Type="http://schemas.openxmlformats.org/officeDocument/2006/relationships/hyperlink" Target="aspi://module='ASPI'&amp;link='300/2005%20Z.z.%2523310'&amp;ucin-k-dni='30.12.9999'" TargetMode="External"/><Relationship Id="rId971" Type="http://schemas.openxmlformats.org/officeDocument/2006/relationships/hyperlink" Target="aspi://module='ASPI'&amp;link='300/2005%20Z.z.%2523427'&amp;ucin-k-dni='30.12.9999'" TargetMode="External"/><Relationship Id="rId196" Type="http://schemas.openxmlformats.org/officeDocument/2006/relationships/hyperlink" Target="aspi://module='ASPI'&amp;link='300/2005%20Z.z.%2523313'&amp;ucin-k-dni='30.12.9999'" TargetMode="External"/><Relationship Id="rId417" Type="http://schemas.openxmlformats.org/officeDocument/2006/relationships/hyperlink" Target="aspi://module='ASPI'&amp;link='300/2005%20Z.z.%2523167'&amp;ucin-k-dni='30.12.9999'" TargetMode="External"/><Relationship Id="rId624" Type="http://schemas.openxmlformats.org/officeDocument/2006/relationships/hyperlink" Target="aspi://module='ASPI'&amp;link='300/2005%20Z.z.%2523254'&amp;ucin-k-dni='30.12.9999'" TargetMode="External"/><Relationship Id="rId831" Type="http://schemas.openxmlformats.org/officeDocument/2006/relationships/hyperlink" Target="aspi://module='ASPI'&amp;link='300/2005%20Z.z.%2523346'&amp;ucin-k-dni='30.12.9999'" TargetMode="External"/><Relationship Id="rId1047" Type="http://schemas.openxmlformats.org/officeDocument/2006/relationships/hyperlink" Target="aspi://module='ASPI'&amp;link='485/2001%20Z.z.'&amp;ucin-k-dni='30.12.9999'" TargetMode="External"/><Relationship Id="rId263" Type="http://schemas.openxmlformats.org/officeDocument/2006/relationships/hyperlink" Target="aspi://module='ASPI'&amp;link='300/2005%20Z.z.%2523233'&amp;ucin-k-dni='30.12.9999'" TargetMode="External"/><Relationship Id="rId470" Type="http://schemas.openxmlformats.org/officeDocument/2006/relationships/hyperlink" Target="aspi://module='ASPI'&amp;link='300/2005%20Z.z.%2523191'&amp;ucin-k-dni='30.12.9999'" TargetMode="External"/><Relationship Id="rId929" Type="http://schemas.openxmlformats.org/officeDocument/2006/relationships/hyperlink" Target="aspi://module='ASPI'&amp;link='300/2005%20Z.z.%2523407'&amp;ucin-k-dni='30.12.9999'" TargetMode="External"/><Relationship Id="rId1114" Type="http://schemas.openxmlformats.org/officeDocument/2006/relationships/hyperlink" Target="aspi://module='ASPI'&amp;link='428/2012%20Z.z.'&amp;ucin-k-dni='30.12.9999'" TargetMode="External"/><Relationship Id="rId58" Type="http://schemas.openxmlformats.org/officeDocument/2006/relationships/hyperlink" Target="aspi://module='ASPI'&amp;link='300/2005%20Z.z.%2523270'&amp;ucin-k-dni='30.12.9999'" TargetMode="External"/><Relationship Id="rId123" Type="http://schemas.openxmlformats.org/officeDocument/2006/relationships/hyperlink" Target="aspi://module='ASPI'&amp;link='300/2005%20Z.z.%2523317'&amp;ucin-k-dni='30.12.9999'" TargetMode="External"/><Relationship Id="rId330" Type="http://schemas.openxmlformats.org/officeDocument/2006/relationships/hyperlink" Target="aspi://module='ASPI'&amp;link='300/2005%20Z.z.%252339'&amp;ucin-k-dni='30.12.9999'" TargetMode="External"/><Relationship Id="rId568" Type="http://schemas.openxmlformats.org/officeDocument/2006/relationships/hyperlink" Target="aspi://module='ASPI'&amp;link='300/2005%20Z.z.%2523229'&amp;ucin-k-dni='30.12.9999'" TargetMode="External"/><Relationship Id="rId775" Type="http://schemas.openxmlformats.org/officeDocument/2006/relationships/hyperlink" Target="aspi://module='ASPI'&amp;link='300/2005%20Z.z.%2523316'&amp;ucin-k-dni='30.12.9999'" TargetMode="External"/><Relationship Id="rId982" Type="http://schemas.openxmlformats.org/officeDocument/2006/relationships/hyperlink" Target="aspi://module='ASPI'&amp;link='300/2005%20Z.z.%2523431'&amp;ucin-k-dni='30.12.9999'" TargetMode="External"/><Relationship Id="rId428" Type="http://schemas.openxmlformats.org/officeDocument/2006/relationships/hyperlink" Target="aspi://module='ASPI'&amp;link='300/2005%20Z.z.%2523179'&amp;ucin-k-dni='30.12.9999'" TargetMode="External"/><Relationship Id="rId635" Type="http://schemas.openxmlformats.org/officeDocument/2006/relationships/hyperlink" Target="aspi://module='ASPI'&amp;link='300/2005%20Z.z.%2523259'&amp;ucin-k-dni='30.12.9999'" TargetMode="External"/><Relationship Id="rId842" Type="http://schemas.openxmlformats.org/officeDocument/2006/relationships/hyperlink" Target="aspi://module='ASPI'&amp;link='300/2005%20Z.z.%2523352'&amp;ucin-k-dni='30.12.9999'" TargetMode="External"/><Relationship Id="rId1058" Type="http://schemas.openxmlformats.org/officeDocument/2006/relationships/hyperlink" Target="aspi://module='ASPI'&amp;link='120/1962%20Zb.'&amp;ucin-k-dni='30.12.9999'" TargetMode="External"/><Relationship Id="rId274" Type="http://schemas.openxmlformats.org/officeDocument/2006/relationships/hyperlink" Target="aspi://module='ASPI'&amp;link='300/2005%20Z.z.%2523284'&amp;ucin-k-dni='30.12.9999'" TargetMode="External"/><Relationship Id="rId481" Type="http://schemas.openxmlformats.org/officeDocument/2006/relationships/hyperlink" Target="aspi://module='ASPI'&amp;link='300/2005%20Z.z.%2523196'&amp;ucin-k-dni='30.12.9999'" TargetMode="External"/><Relationship Id="rId702" Type="http://schemas.openxmlformats.org/officeDocument/2006/relationships/hyperlink" Target="aspi://module='ASPI'&amp;link='300/2005%20Z.z.%2523284'&amp;ucin-k-dni='30.12.9999'" TargetMode="External"/><Relationship Id="rId1125" Type="http://schemas.openxmlformats.org/officeDocument/2006/relationships/hyperlink" Target="aspi://module='ASPI'&amp;link='460/1992%20Zb.%2523%25C8l.49'&amp;ucin-k-dni='30.12.9999'" TargetMode="External"/><Relationship Id="rId69" Type="http://schemas.openxmlformats.org/officeDocument/2006/relationships/hyperlink" Target="aspi://module='ASPI'&amp;link='300/2005%20Z.z.%2523315'&amp;ucin-k-dni='30.12.9999'" TargetMode="External"/><Relationship Id="rId134" Type="http://schemas.openxmlformats.org/officeDocument/2006/relationships/hyperlink" Target="aspi://module='ASPI'&amp;link='300/2005%20Z.z.%2523326'&amp;ucin-k-dni='30.12.9999'" TargetMode="External"/><Relationship Id="rId579" Type="http://schemas.openxmlformats.org/officeDocument/2006/relationships/hyperlink" Target="aspi://module='ASPI'&amp;link='300/2005%20Z.z.%2523237'&amp;ucin-k-dni='30.12.9999'" TargetMode="External"/><Relationship Id="rId786" Type="http://schemas.openxmlformats.org/officeDocument/2006/relationships/hyperlink" Target="aspi://module='ASPI'&amp;link='300/2005%20Z.z.%2523322'&amp;ucin-k-dni='30.12.9999'" TargetMode="External"/><Relationship Id="rId993" Type="http://schemas.openxmlformats.org/officeDocument/2006/relationships/hyperlink" Target="aspi://module='ASPI'&amp;link='300/2005%20Z.z.%252311'&amp;ucin-k-dni='30.12.9999'" TargetMode="External"/><Relationship Id="rId341" Type="http://schemas.openxmlformats.org/officeDocument/2006/relationships/hyperlink" Target="aspi://module='ASPI'&amp;link='300/2005%20Z.z.%2523199'&amp;ucin-k-dni='30.12.9999'" TargetMode="External"/><Relationship Id="rId439" Type="http://schemas.openxmlformats.org/officeDocument/2006/relationships/hyperlink" Target="aspi://module='ASPI'&amp;link='300/2005%20Z.z.%2523182'&amp;ucin-k-dni='30.12.9999'" TargetMode="External"/><Relationship Id="rId646" Type="http://schemas.openxmlformats.org/officeDocument/2006/relationships/hyperlink" Target="aspi://module='ASPI'&amp;link='300/2005%20Z.z.%2523261'&amp;ucin-k-dni='30.12.9999'" TargetMode="External"/><Relationship Id="rId1069" Type="http://schemas.openxmlformats.org/officeDocument/2006/relationships/hyperlink" Target="aspi://module='ASPI'&amp;link='257/2009%20Z.z.'&amp;ucin-k-dni='30.12.9999'" TargetMode="External"/><Relationship Id="rId201" Type="http://schemas.openxmlformats.org/officeDocument/2006/relationships/hyperlink" Target="aspi://module='ASPI'&amp;link='300/2005%20Z.z.%2523418'&amp;ucin-k-dni='30.12.9999'" TargetMode="External"/><Relationship Id="rId285" Type="http://schemas.openxmlformats.org/officeDocument/2006/relationships/hyperlink" Target="aspi://module='ASPI'&amp;link='300/2005%20Z.z.%2523318'&amp;ucin-k-dni='30.12.9999'" TargetMode="External"/><Relationship Id="rId506" Type="http://schemas.openxmlformats.org/officeDocument/2006/relationships/hyperlink" Target="aspi://module='ASPI'&amp;link='300/2005%20Z.z.%2523211'&amp;ucin-k-dni='30.12.9999'" TargetMode="External"/><Relationship Id="rId853" Type="http://schemas.openxmlformats.org/officeDocument/2006/relationships/hyperlink" Target="aspi://module='ASPI'&amp;link='300/2005%20Z.z.%2523355'&amp;ucin-k-dni='30.12.9999'" TargetMode="External"/><Relationship Id="rId1136" Type="http://schemas.openxmlformats.org/officeDocument/2006/relationships/theme" Target="theme/theme1.xml"/><Relationship Id="rId492" Type="http://schemas.openxmlformats.org/officeDocument/2006/relationships/hyperlink" Target="aspi://module='ASPI'&amp;link='300/2005%20Z.z.%2523203'&amp;ucin-k-dni='30.12.9999'" TargetMode="External"/><Relationship Id="rId713" Type="http://schemas.openxmlformats.org/officeDocument/2006/relationships/hyperlink" Target="aspi://module='ASPI'&amp;link='300/2005%20Z.z.%2523289'&amp;ucin-k-dni='30.12.9999'" TargetMode="External"/><Relationship Id="rId797" Type="http://schemas.openxmlformats.org/officeDocument/2006/relationships/hyperlink" Target="aspi://module='ASPI'&amp;link='300/2005%20Z.z.%2523328'&amp;ucin-k-dni='30.12.9999'" TargetMode="External"/><Relationship Id="rId920" Type="http://schemas.openxmlformats.org/officeDocument/2006/relationships/hyperlink" Target="aspi://module='ASPI'&amp;link='300/2005%20Z.z.%2523401'&amp;ucin-k-dni='30.12.9999'" TargetMode="External"/><Relationship Id="rId145" Type="http://schemas.openxmlformats.org/officeDocument/2006/relationships/hyperlink" Target="aspi://module='ASPI'&amp;link='300/2005%20Z.z.%252341'&amp;ucin-k-dni='30.12.9999'" TargetMode="External"/><Relationship Id="rId352" Type="http://schemas.openxmlformats.org/officeDocument/2006/relationships/hyperlink" Target="aspi://module='ASPI'&amp;link='300/2005%20Z.z.%2523128'&amp;ucin-k-dni='30.12.9999'" TargetMode="External"/><Relationship Id="rId212" Type="http://schemas.openxmlformats.org/officeDocument/2006/relationships/hyperlink" Target="aspi://module='ASPI'&amp;link='300/2005%20Z.z.%252339'&amp;ucin-k-dni='30.12.9999'" TargetMode="External"/><Relationship Id="rId657" Type="http://schemas.openxmlformats.org/officeDocument/2006/relationships/hyperlink" Target="aspi://module='ASPI'&amp;link='300/2005%20Z.z.%2523264'&amp;ucin-k-dni='30.12.9999'" TargetMode="External"/><Relationship Id="rId864" Type="http://schemas.openxmlformats.org/officeDocument/2006/relationships/hyperlink" Target="aspi://module='ASPI'&amp;link='300/2005%20Z.z.%2523363'&amp;ucin-k-dni='30.12.9999'" TargetMode="External"/><Relationship Id="rId296" Type="http://schemas.openxmlformats.org/officeDocument/2006/relationships/hyperlink" Target="aspi://module='ASPI'&amp;link='300/2005%20Z.z.%2523419d'&amp;ucin-k-dni='30.12.9999'" TargetMode="External"/><Relationship Id="rId517" Type="http://schemas.openxmlformats.org/officeDocument/2006/relationships/hyperlink" Target="aspi://module='ASPI'&amp;link='300/2005%20Z.z.%2523216'&amp;ucin-k-dni='30.12.9999'" TargetMode="External"/><Relationship Id="rId724" Type="http://schemas.openxmlformats.org/officeDocument/2006/relationships/hyperlink" Target="aspi://module='ASPI'&amp;link='300/2005%20Z.z.%2523294'&amp;ucin-k-dni='30.12.9999'" TargetMode="External"/><Relationship Id="rId931" Type="http://schemas.openxmlformats.org/officeDocument/2006/relationships/hyperlink" Target="aspi://module='ASPI'&amp;link='300/2005%20Z.z.%2523408'&amp;ucin-k-dni='30.12.9999'" TargetMode="External"/><Relationship Id="rId60" Type="http://schemas.openxmlformats.org/officeDocument/2006/relationships/hyperlink" Target="aspi://module='ASPI'&amp;link='300/2005%20Z.z.%2523272'&amp;ucin-k-dni='30.12.9999'" TargetMode="External"/><Relationship Id="rId156" Type="http://schemas.openxmlformats.org/officeDocument/2006/relationships/hyperlink" Target="aspi://module='ASPI'&amp;link='300/2005%20Z.z.%252339'&amp;ucin-k-dni='30.12.9999'" TargetMode="External"/><Relationship Id="rId363" Type="http://schemas.openxmlformats.org/officeDocument/2006/relationships/hyperlink" Target="aspi://module='ASPI'&amp;link='300/2005%20Z.z.%2523149'&amp;ucin-k-dni='30.12.9999'" TargetMode="External"/><Relationship Id="rId570" Type="http://schemas.openxmlformats.org/officeDocument/2006/relationships/hyperlink" Target="aspi://module='ASPI'&amp;link='300/2005%20Z.z.%2523230'&amp;ucin-k-dni='30.12.9999'" TargetMode="External"/><Relationship Id="rId1007" Type="http://schemas.openxmlformats.org/officeDocument/2006/relationships/hyperlink" Target="aspi://module='ASPI'&amp;link='300/2005%20Z.z.%252361'&amp;ucin-k-dni='30.12.9999'" TargetMode="External"/><Relationship Id="rId223" Type="http://schemas.openxmlformats.org/officeDocument/2006/relationships/hyperlink" Target="aspi://module='ASPI'&amp;link='300/2005%20Z.z.%252356'&amp;ucin-k-dni='30.12.9999'" TargetMode="External"/><Relationship Id="rId430" Type="http://schemas.openxmlformats.org/officeDocument/2006/relationships/hyperlink" Target="aspi://module='ASPI'&amp;link='300/2005%20Z.z.%2523179'&amp;ucin-k-dni='30.12.9999'" TargetMode="External"/><Relationship Id="rId668" Type="http://schemas.openxmlformats.org/officeDocument/2006/relationships/hyperlink" Target="aspi://module='ASPI'&amp;link='300/2005%20Z.z.%2523269'&amp;ucin-k-dni='30.12.9999'" TargetMode="External"/><Relationship Id="rId875" Type="http://schemas.openxmlformats.org/officeDocument/2006/relationships/hyperlink" Target="aspi://module='ASPI'&amp;link='300/2005%20Z.z.%2523368'&amp;ucin-k-dni='30.12.9999'" TargetMode="External"/><Relationship Id="rId1060" Type="http://schemas.openxmlformats.org/officeDocument/2006/relationships/hyperlink" Target="aspi://module='ASPI'&amp;link='140/1961%20Zb.'&amp;ucin-k-dni='30.12.9999'" TargetMode="External"/><Relationship Id="rId18" Type="http://schemas.openxmlformats.org/officeDocument/2006/relationships/hyperlink" Target="aspi://module='ASPI'&amp;link='262/2011%20Z.z.'&amp;ucin-k-dni='30.12.9999'" TargetMode="External"/><Relationship Id="rId528" Type="http://schemas.openxmlformats.org/officeDocument/2006/relationships/hyperlink" Target="aspi://module='ASPI'&amp;link='300/2005%20Z.z.%2523221'&amp;ucin-k-dni='30.12.9999'" TargetMode="External"/><Relationship Id="rId735" Type="http://schemas.openxmlformats.org/officeDocument/2006/relationships/hyperlink" Target="aspi://module='ASPI'&amp;link='300/2005%20Z.z.%2523298'&amp;ucin-k-dni='30.12.9999'" TargetMode="External"/><Relationship Id="rId942" Type="http://schemas.openxmlformats.org/officeDocument/2006/relationships/hyperlink" Target="aspi://module='ASPI'&amp;link='300/2005%20Z.z.%2523411'&amp;ucin-k-dni='30.12.9999'" TargetMode="External"/><Relationship Id="rId167" Type="http://schemas.openxmlformats.org/officeDocument/2006/relationships/hyperlink" Target="aspi://module='ASPI'&amp;link='300/2005%20Z.z.%252342'&amp;ucin-k-dni='30.12.9999'" TargetMode="External"/><Relationship Id="rId374" Type="http://schemas.openxmlformats.org/officeDocument/2006/relationships/hyperlink" Target="aspi://module='ASPI'&amp;link='300/2005%20Z.z.%2523147'&amp;ucin-k-dni='30.12.9999'" TargetMode="External"/><Relationship Id="rId581" Type="http://schemas.openxmlformats.org/officeDocument/2006/relationships/hyperlink" Target="aspi://module='ASPI'&amp;link='300/2005%20Z.z.%2523239'&amp;ucin-k-dni='30.12.9999'" TargetMode="External"/><Relationship Id="rId1018" Type="http://schemas.openxmlformats.org/officeDocument/2006/relationships/hyperlink" Target="aspi://module='ASPI'&amp;link='140/1961%20Zb.'&amp;ucin-k-dni='30.12.9999'" TargetMode="External"/><Relationship Id="rId71" Type="http://schemas.openxmlformats.org/officeDocument/2006/relationships/hyperlink" Target="aspi://module='ASPI'&amp;link='300/2005%20Z.z.%2523317'&amp;ucin-k-dni='30.12.9999'" TargetMode="External"/><Relationship Id="rId234" Type="http://schemas.openxmlformats.org/officeDocument/2006/relationships/hyperlink" Target="aspi://module='ASPI'&amp;link='300/2005%20Z.z.%252361'&amp;ucin-k-dni='30.12.9999'" TargetMode="External"/><Relationship Id="rId679" Type="http://schemas.openxmlformats.org/officeDocument/2006/relationships/hyperlink" Target="aspi://module='ASPI'&amp;link='300/2005%20Z.z.%2523275'&amp;ucin-k-dni='30.12.9999'" TargetMode="External"/><Relationship Id="rId802" Type="http://schemas.openxmlformats.org/officeDocument/2006/relationships/hyperlink" Target="aspi://module='ASPI'&amp;link='300/2005%20Z.z.%2523330'&amp;ucin-k-dni='30.12.9999'" TargetMode="External"/><Relationship Id="rId886" Type="http://schemas.openxmlformats.org/officeDocument/2006/relationships/hyperlink" Target="aspi://module='ASPI'&amp;link='300/2005%20Z.z.%2523374'&amp;ucin-k-dni='30.12.9999'" TargetMode="External"/><Relationship Id="rId2" Type="http://schemas.openxmlformats.org/officeDocument/2006/relationships/settings" Target="settings.xml"/><Relationship Id="rId29" Type="http://schemas.openxmlformats.org/officeDocument/2006/relationships/hyperlink" Target="aspi://module='ASPI'&amp;link='78/2015%20Z.z.'&amp;ucin-k-dni='30.12.9999'" TargetMode="External"/><Relationship Id="rId441" Type="http://schemas.openxmlformats.org/officeDocument/2006/relationships/hyperlink" Target="aspi://module='ASPI'&amp;link='300/2005%20Z.z.%2523183'&amp;ucin-k-dni='30.12.9999'" TargetMode="External"/><Relationship Id="rId539" Type="http://schemas.openxmlformats.org/officeDocument/2006/relationships/hyperlink" Target="aspi://module='ASPI'&amp;link='300/2005%20Z.z.%2523223'&amp;ucin-k-dni='30.12.9999'" TargetMode="External"/><Relationship Id="rId746" Type="http://schemas.openxmlformats.org/officeDocument/2006/relationships/hyperlink" Target="aspi://module='ASPI'&amp;link='300/2005%20Z.z.%2523302'&amp;ucin-k-dni='30.12.9999'" TargetMode="External"/><Relationship Id="rId1071" Type="http://schemas.openxmlformats.org/officeDocument/2006/relationships/hyperlink" Target="aspi://module='ASPI'&amp;link='492/2009%20Z.z.'&amp;ucin-k-dni='30.12.9999'" TargetMode="External"/><Relationship Id="rId178" Type="http://schemas.openxmlformats.org/officeDocument/2006/relationships/hyperlink" Target="aspi://module='ASPI'&amp;link='300/2005%20Z.z.%2523179'&amp;ucin-k-dni='30.12.9999'" TargetMode="External"/><Relationship Id="rId301" Type="http://schemas.openxmlformats.org/officeDocument/2006/relationships/hyperlink" Target="aspi://module='ASPI'&amp;link='300/2005%20Z.z.%2523250'&amp;ucin-k-dni='30.12.9999'" TargetMode="External"/><Relationship Id="rId953" Type="http://schemas.openxmlformats.org/officeDocument/2006/relationships/hyperlink" Target="aspi://module='ASPI'&amp;link='300/2005%20Z.z.%2523420a'&amp;ucin-k-dni='30.12.9999'" TargetMode="External"/><Relationship Id="rId1029" Type="http://schemas.openxmlformats.org/officeDocument/2006/relationships/hyperlink" Target="aspi://module='ASPI'&amp;link='84/1990%20Zb.'&amp;ucin-k-dni='30.12.9999'" TargetMode="External"/><Relationship Id="rId82" Type="http://schemas.openxmlformats.org/officeDocument/2006/relationships/hyperlink" Target="aspi://module='ASPI'&amp;link='300/2005%20Z.z.%2523419c'&amp;ucin-k-dni='30.12.9999'" TargetMode="External"/><Relationship Id="rId385" Type="http://schemas.openxmlformats.org/officeDocument/2006/relationships/hyperlink" Target="aspi://module='ASPI'&amp;link='300/2005%20Z.z.%2523152'&amp;ucin-k-dni='30.12.9999'" TargetMode="External"/><Relationship Id="rId592" Type="http://schemas.openxmlformats.org/officeDocument/2006/relationships/hyperlink" Target="aspi://module='ASPI'&amp;link='300/2005%20Z.z.%2523241'&amp;ucin-k-dni='30.12.9999'" TargetMode="External"/><Relationship Id="rId606" Type="http://schemas.openxmlformats.org/officeDocument/2006/relationships/hyperlink" Target="aspi://module='ASPI'&amp;link='300/2005%20Z.z.%2523248'&amp;ucin-k-dni='30.12.9999'" TargetMode="External"/><Relationship Id="rId813" Type="http://schemas.openxmlformats.org/officeDocument/2006/relationships/hyperlink" Target="aspi://module='ASPI'&amp;link='300/2005%20Z.z.%2523313'&amp;ucin-k-dni='30.12.9999'" TargetMode="External"/><Relationship Id="rId245" Type="http://schemas.openxmlformats.org/officeDocument/2006/relationships/hyperlink" Target="aspi://module='ASPI'&amp;link='300/2005%20Z.z.%252351'&amp;ucin-k-dni='30.12.9999'" TargetMode="External"/><Relationship Id="rId452" Type="http://schemas.openxmlformats.org/officeDocument/2006/relationships/hyperlink" Target="aspi://module='ASPI'&amp;link='300/2005%20Z.z.%2523187'&amp;ucin-k-dni='30.12.9999'" TargetMode="External"/><Relationship Id="rId897" Type="http://schemas.openxmlformats.org/officeDocument/2006/relationships/hyperlink" Target="aspi://module='ASPI'&amp;link='300/2005%20Z.z.%2523389'&amp;ucin-k-dni='30.12.9999'" TargetMode="External"/><Relationship Id="rId1082" Type="http://schemas.openxmlformats.org/officeDocument/2006/relationships/hyperlink" Target="aspi://module='ASPI'&amp;link='204/2013%20Z.z.'&amp;ucin-k-dni='30.12.9999'" TargetMode="External"/><Relationship Id="rId105" Type="http://schemas.openxmlformats.org/officeDocument/2006/relationships/hyperlink" Target="aspi://module='ASPI'&amp;link='300/2005%20Z.z.%2523433'&amp;ucin-k-dni='30.12.9999'" TargetMode="External"/><Relationship Id="rId312" Type="http://schemas.openxmlformats.org/officeDocument/2006/relationships/hyperlink" Target="aspi://module='ASPI'&amp;link='300/2005%20Z.z.%252392'&amp;ucin-k-dni='30.12.9999'" TargetMode="External"/><Relationship Id="rId757" Type="http://schemas.openxmlformats.org/officeDocument/2006/relationships/hyperlink" Target="aspi://module='ASPI'&amp;link='300/2005%20Z.z.%2523307'&amp;ucin-k-dni='30.12.9999'" TargetMode="External"/><Relationship Id="rId964" Type="http://schemas.openxmlformats.org/officeDocument/2006/relationships/hyperlink" Target="aspi://module='ASPI'&amp;link='300/2005%20Z.z.%2523424'&amp;ucin-k-dni='30.12.9999'" TargetMode="External"/><Relationship Id="rId93" Type="http://schemas.openxmlformats.org/officeDocument/2006/relationships/hyperlink" Target="aspi://module='ASPI'&amp;link='300/2005%20Z.z.%25233-6'&amp;ucin-k-dni='30.12.9999'" TargetMode="External"/><Relationship Id="rId189" Type="http://schemas.openxmlformats.org/officeDocument/2006/relationships/hyperlink" Target="aspi://module='ASPI'&amp;link='300/2005%20Z.z.%2523201'&amp;ucin-k-dni='30.12.9999'" TargetMode="External"/><Relationship Id="rId396" Type="http://schemas.openxmlformats.org/officeDocument/2006/relationships/hyperlink" Target="aspi://module='ASPI'&amp;link='300/2005%20Z.z.%2523159'&amp;ucin-k-dni='30.12.9999'" TargetMode="External"/><Relationship Id="rId617" Type="http://schemas.openxmlformats.org/officeDocument/2006/relationships/hyperlink" Target="aspi://module='ASPI'&amp;link='300/2005%20Z.z.%2523250'&amp;ucin-k-dni='30.12.9999'" TargetMode="External"/><Relationship Id="rId824" Type="http://schemas.openxmlformats.org/officeDocument/2006/relationships/hyperlink" Target="aspi://module='ASPI'&amp;link='300/2005%20Z.z.%2523341'&amp;ucin-k-dni='30.12.9999'" TargetMode="External"/><Relationship Id="rId256" Type="http://schemas.openxmlformats.org/officeDocument/2006/relationships/hyperlink" Target="aspi://module='ASPI'&amp;link='300/2005%20Z.z.%2523369'&amp;ucin-k-dni='30.12.9999'" TargetMode="External"/><Relationship Id="rId463" Type="http://schemas.openxmlformats.org/officeDocument/2006/relationships/hyperlink" Target="aspi://module='ASPI'&amp;link='300/2005%20Z.z.%2523190'&amp;ucin-k-dni='30.12.9999'" TargetMode="External"/><Relationship Id="rId670" Type="http://schemas.openxmlformats.org/officeDocument/2006/relationships/hyperlink" Target="aspi://module='ASPI'&amp;link='300/2005%20Z.z.%2523269a'&amp;ucin-k-dni='30.12.9999'" TargetMode="External"/><Relationship Id="rId1093" Type="http://schemas.openxmlformats.org/officeDocument/2006/relationships/hyperlink" Target="aspi://module='ASPI'&amp;link='91/2016%20Z.z.'&amp;ucin-k-dni='30.12.9999'" TargetMode="External"/><Relationship Id="rId1107" Type="http://schemas.openxmlformats.org/officeDocument/2006/relationships/hyperlink" Target="aspi://module='ASPI'&amp;link='236/2021%20Z.z.'&amp;ucin-k-dni='30.12.9999'" TargetMode="External"/><Relationship Id="rId116" Type="http://schemas.openxmlformats.org/officeDocument/2006/relationships/hyperlink" Target="aspi://module='ASPI'&amp;link='300/2005%20Z.z.%2523293'&amp;ucin-k-dni='30.12.9999'" TargetMode="External"/><Relationship Id="rId323" Type="http://schemas.openxmlformats.org/officeDocument/2006/relationships/hyperlink" Target="aspi://module='ASPI'&amp;link='300/2005%20Z.z.%252361'&amp;ucin-k-dni='30.12.9999'" TargetMode="External"/><Relationship Id="rId530" Type="http://schemas.openxmlformats.org/officeDocument/2006/relationships/hyperlink" Target="aspi://module='ASPI'&amp;link='300/2005%20Z.z.%2523222'&amp;ucin-k-dni='30.12.9999'" TargetMode="External"/><Relationship Id="rId768" Type="http://schemas.openxmlformats.org/officeDocument/2006/relationships/hyperlink" Target="aspi://module='ASPI'&amp;link='300/2005%20Z.z.%2523312'&amp;ucin-k-dni='30.12.9999'" TargetMode="External"/><Relationship Id="rId975" Type="http://schemas.openxmlformats.org/officeDocument/2006/relationships/hyperlink" Target="aspi://module='ASPI'&amp;link='300/2005%20Z.z.%2523428'&amp;ucin-k-dni='30.12.9999'" TargetMode="External"/><Relationship Id="rId20" Type="http://schemas.openxmlformats.org/officeDocument/2006/relationships/hyperlink" Target="aspi://module='ASPI'&amp;link='246/2012%20Z.z.'&amp;ucin-k-dni='30.12.9999'" TargetMode="External"/><Relationship Id="rId628" Type="http://schemas.openxmlformats.org/officeDocument/2006/relationships/hyperlink" Target="aspi://module='ASPI'&amp;link='300/2005%20Z.z.%2523254'&amp;ucin-k-dni='30.12.9999'" TargetMode="External"/><Relationship Id="rId835" Type="http://schemas.openxmlformats.org/officeDocument/2006/relationships/hyperlink" Target="aspi://module='ASPI'&amp;link='300/2005%20Z.z.%2523347'&amp;ucin-k-dni='30.12.9999'" TargetMode="External"/><Relationship Id="rId267" Type="http://schemas.openxmlformats.org/officeDocument/2006/relationships/hyperlink" Target="aspi://module='ASPI'&amp;link='300/2005%20Z.z.%2523255'&amp;ucin-k-dni='30.12.9999'" TargetMode="External"/><Relationship Id="rId474" Type="http://schemas.openxmlformats.org/officeDocument/2006/relationships/hyperlink" Target="aspi://module='ASPI'&amp;link='300/2005%20Z.z.%2523193'&amp;ucin-k-dni='30.12.9999'" TargetMode="External"/><Relationship Id="rId1020" Type="http://schemas.openxmlformats.org/officeDocument/2006/relationships/hyperlink" Target="aspi://module='ASPI'&amp;link='184/1964%20Zb.'&amp;ucin-k-dni='30.12.9999'" TargetMode="External"/><Relationship Id="rId1118" Type="http://schemas.openxmlformats.org/officeDocument/2006/relationships/hyperlink" Target="aspi://module='ASPI'&amp;link='300/2005%20Z.z.%2523437'&amp;ucin-k-dni='30.12.9999'" TargetMode="External"/><Relationship Id="rId127" Type="http://schemas.openxmlformats.org/officeDocument/2006/relationships/hyperlink" Target="aspi://module='ASPI'&amp;link='300/2005%20Z.z.%2523419b'&amp;ucin-k-dni='30.12.9999'" TargetMode="External"/><Relationship Id="rId681" Type="http://schemas.openxmlformats.org/officeDocument/2006/relationships/hyperlink" Target="aspi://module='ASPI'&amp;link='300/2005%20Z.z.%2523276'&amp;ucin-k-dni='30.12.9999'" TargetMode="External"/><Relationship Id="rId779" Type="http://schemas.openxmlformats.org/officeDocument/2006/relationships/hyperlink" Target="aspi://module='ASPI'&amp;link='300/2005%20Z.z.%2523318'&amp;ucin-k-dni='30.12.9999'" TargetMode="External"/><Relationship Id="rId902" Type="http://schemas.openxmlformats.org/officeDocument/2006/relationships/hyperlink" Target="aspi://module='ASPI'&amp;link='300/2005%20Z.z.%2523393'&amp;ucin-k-dni='30.12.9999'" TargetMode="External"/><Relationship Id="rId986" Type="http://schemas.openxmlformats.org/officeDocument/2006/relationships/hyperlink" Target="aspi://module='ASPI'&amp;link='300/2005%20Z.z.%2523432'&amp;ucin-k-dni='30.12.9999'" TargetMode="External"/><Relationship Id="rId31" Type="http://schemas.openxmlformats.org/officeDocument/2006/relationships/hyperlink" Target="aspi://module='ASPI'&amp;link='397/2015%20Z.z.'&amp;ucin-k-dni='30.12.9999'" TargetMode="External"/><Relationship Id="rId73" Type="http://schemas.openxmlformats.org/officeDocument/2006/relationships/hyperlink" Target="aspi://module='ASPI'&amp;link='300/2005%20Z.z.%2523321'&amp;ucin-k-dni='30.12.9999'" TargetMode="External"/><Relationship Id="rId169" Type="http://schemas.openxmlformats.org/officeDocument/2006/relationships/hyperlink" Target="aspi://module='ASPI'&amp;link='300/2005%20Z.z.%252334'&amp;ucin-k-dni='30.12.9999'" TargetMode="External"/><Relationship Id="rId334" Type="http://schemas.openxmlformats.org/officeDocument/2006/relationships/hyperlink" Target="aspi://module='ASPI'&amp;link='300/2005%20Z.z.%2523121'&amp;ucin-k-dni='30.12.9999'" TargetMode="External"/><Relationship Id="rId376" Type="http://schemas.openxmlformats.org/officeDocument/2006/relationships/hyperlink" Target="aspi://module='ASPI'&amp;link='300/2005%20Z.z.%2523148'&amp;ucin-k-dni='30.12.9999'" TargetMode="External"/><Relationship Id="rId541" Type="http://schemas.openxmlformats.org/officeDocument/2006/relationships/hyperlink" Target="aspi://module='ASPI'&amp;link='300/2005%20Z.z.%2523223'&amp;ucin-k-dni='30.12.9999'" TargetMode="External"/><Relationship Id="rId583" Type="http://schemas.openxmlformats.org/officeDocument/2006/relationships/hyperlink" Target="aspi://module='ASPI'&amp;link='300/2005%20Z.z.%2523239'&amp;ucin-k-dni='30.12.9999'" TargetMode="External"/><Relationship Id="rId639" Type="http://schemas.openxmlformats.org/officeDocument/2006/relationships/hyperlink" Target="aspi://module='ASPI'&amp;link='300/2005%20Z.z.%2523259'&amp;ucin-k-dni='30.12.9999'" TargetMode="External"/><Relationship Id="rId790" Type="http://schemas.openxmlformats.org/officeDocument/2006/relationships/hyperlink" Target="aspi://module='ASPI'&amp;link='300/2005%20Z.z.%2523324'&amp;ucin-k-dni='30.12.9999'" TargetMode="External"/><Relationship Id="rId804" Type="http://schemas.openxmlformats.org/officeDocument/2006/relationships/hyperlink" Target="aspi://module='ASPI'&amp;link='300/2005%20Z.z.%2523332'&amp;ucin-k-dni='30.12.9999'" TargetMode="External"/><Relationship Id="rId4" Type="http://schemas.openxmlformats.org/officeDocument/2006/relationships/hyperlink" Target="aspi://module='ASPI'&amp;link='650/2005%20Z.z.'&amp;ucin-k-dni='30.12.9999'" TargetMode="External"/><Relationship Id="rId180" Type="http://schemas.openxmlformats.org/officeDocument/2006/relationships/hyperlink" Target="aspi://module='ASPI'&amp;link='300/2005%20Z.z.%2523181'&amp;ucin-k-dni='30.12.9999'" TargetMode="External"/><Relationship Id="rId236" Type="http://schemas.openxmlformats.org/officeDocument/2006/relationships/hyperlink" Target="aspi://module='ASPI'&amp;link='300/2005%20Z.z.%252347'&amp;ucin-k-dni='30.12.9999'" TargetMode="External"/><Relationship Id="rId278" Type="http://schemas.openxmlformats.org/officeDocument/2006/relationships/hyperlink" Target="aspi://module='ASPI'&amp;link='300/2005%20Z.z.%2523311'&amp;ucin-k-dni='30.12.9999'" TargetMode="External"/><Relationship Id="rId401" Type="http://schemas.openxmlformats.org/officeDocument/2006/relationships/hyperlink" Target="aspi://module='ASPI'&amp;link='300/2005%20Z.z.%2523160'&amp;ucin-k-dni='30.12.9999'" TargetMode="External"/><Relationship Id="rId443" Type="http://schemas.openxmlformats.org/officeDocument/2006/relationships/hyperlink" Target="aspi://module='ASPI'&amp;link='300/2005%20Z.z.%2523183'&amp;ucin-k-dni='30.12.9999'" TargetMode="External"/><Relationship Id="rId650" Type="http://schemas.openxmlformats.org/officeDocument/2006/relationships/hyperlink" Target="aspi://module='ASPI'&amp;link='300/2005%20Z.z.%2523261'&amp;ucin-k-dni='30.12.9999'" TargetMode="External"/><Relationship Id="rId846" Type="http://schemas.openxmlformats.org/officeDocument/2006/relationships/hyperlink" Target="aspi://module='ASPI'&amp;link='300/2005%20Z.z.%2523352'&amp;ucin-k-dni='30.12.9999'" TargetMode="External"/><Relationship Id="rId888" Type="http://schemas.openxmlformats.org/officeDocument/2006/relationships/hyperlink" Target="aspi://module='ASPI'&amp;link='300/2005%20Z.z.%2523375'&amp;ucin-k-dni='30.12.9999'" TargetMode="External"/><Relationship Id="rId1031" Type="http://schemas.openxmlformats.org/officeDocument/2006/relationships/hyperlink" Target="aspi://module='ASPI'&amp;link='457/1990%20Zb.'&amp;ucin-k-dni='30.12.9999'" TargetMode="External"/><Relationship Id="rId1073" Type="http://schemas.openxmlformats.org/officeDocument/2006/relationships/hyperlink" Target="aspi://module='ASPI'&amp;link='224/2010%20Z.z.'&amp;ucin-k-dni='30.12.9999'" TargetMode="External"/><Relationship Id="rId1129" Type="http://schemas.openxmlformats.org/officeDocument/2006/relationships/hyperlink" Target="aspi://module='ASPI'&amp;link='300/2005%20Z.z.%252358'&amp;ucin-k-dni='30.12.9999'" TargetMode="External"/><Relationship Id="rId303" Type="http://schemas.openxmlformats.org/officeDocument/2006/relationships/hyperlink" Target="aspi://module='ASPI'&amp;link='300/2005%20Z.z.%2523277'&amp;ucin-k-dni='30.12.9999'" TargetMode="External"/><Relationship Id="rId485" Type="http://schemas.openxmlformats.org/officeDocument/2006/relationships/hyperlink" Target="aspi://module='ASPI'&amp;link='300/2005%20Z.z.%2523197'&amp;ucin-k-dni='30.12.9999'" TargetMode="External"/><Relationship Id="rId692" Type="http://schemas.openxmlformats.org/officeDocument/2006/relationships/hyperlink" Target="aspi://module='ASPI'&amp;link='300/2005%20Z.z.%2523281'&amp;ucin-k-dni='30.12.9999'" TargetMode="External"/><Relationship Id="rId706" Type="http://schemas.openxmlformats.org/officeDocument/2006/relationships/hyperlink" Target="aspi://module='ASPI'&amp;link='300/2005%20Z.z.%2523285'&amp;ucin-k-dni='30.12.9999'" TargetMode="External"/><Relationship Id="rId748" Type="http://schemas.openxmlformats.org/officeDocument/2006/relationships/hyperlink" Target="aspi://module='ASPI'&amp;link='300/2005%20Z.z.%2523302a'&amp;ucin-k-dni='30.12.9999'" TargetMode="External"/><Relationship Id="rId913" Type="http://schemas.openxmlformats.org/officeDocument/2006/relationships/hyperlink" Target="aspi://module='ASPI'&amp;link='300/2005%20Z.z.%2523399'&amp;ucin-k-dni='30.12.9999'" TargetMode="External"/><Relationship Id="rId955" Type="http://schemas.openxmlformats.org/officeDocument/2006/relationships/hyperlink" Target="aspi://module='ASPI'&amp;link='300/2005%20Z.z.%2523420a'&amp;ucin-k-dni='30.12.9999'" TargetMode="External"/><Relationship Id="rId42" Type="http://schemas.openxmlformats.org/officeDocument/2006/relationships/hyperlink" Target="aspi://module='ASPI'&amp;link='38/2019%20Z.z.'&amp;ucin-k-dni='30.12.9999'" TargetMode="External"/><Relationship Id="rId84" Type="http://schemas.openxmlformats.org/officeDocument/2006/relationships/hyperlink" Target="aspi://module='ASPI'&amp;link='300/2005%20Z.z.%2523425'&amp;ucin-k-dni='30.12.9999'" TargetMode="External"/><Relationship Id="rId138" Type="http://schemas.openxmlformats.org/officeDocument/2006/relationships/hyperlink" Target="aspi://module='ASPI'&amp;link='300/2005%20Z.z.%2523336b'&amp;ucin-k-dni='30.12.9999'" TargetMode="External"/><Relationship Id="rId345" Type="http://schemas.openxmlformats.org/officeDocument/2006/relationships/hyperlink" Target="aspi://module='ASPI'&amp;link='300/2005%20Z.z.%2523360'&amp;ucin-k-dni='30.12.9999'" TargetMode="External"/><Relationship Id="rId387" Type="http://schemas.openxmlformats.org/officeDocument/2006/relationships/hyperlink" Target="aspi://module='ASPI'&amp;link='300/2005%20Z.z.%2523152'&amp;ucin-k-dni='30.12.9999'" TargetMode="External"/><Relationship Id="rId510" Type="http://schemas.openxmlformats.org/officeDocument/2006/relationships/hyperlink" Target="aspi://module='ASPI'&amp;link='300/2005%20Z.z.%2523214'&amp;ucin-k-dni='30.12.9999'" TargetMode="External"/><Relationship Id="rId552" Type="http://schemas.openxmlformats.org/officeDocument/2006/relationships/hyperlink" Target="aspi://module='ASPI'&amp;link='300/2005%20Z.z.%2523225'&amp;ucin-k-dni='30.12.9999'" TargetMode="External"/><Relationship Id="rId594" Type="http://schemas.openxmlformats.org/officeDocument/2006/relationships/hyperlink" Target="aspi://module='ASPI'&amp;link='300/2005%20Z.z.%2523243'&amp;ucin-k-dni='30.12.9999'" TargetMode="External"/><Relationship Id="rId608" Type="http://schemas.openxmlformats.org/officeDocument/2006/relationships/hyperlink" Target="aspi://module='ASPI'&amp;link='300/2005%20Z.z.%2523248'&amp;ucin-k-dni='30.12.9999'" TargetMode="External"/><Relationship Id="rId815" Type="http://schemas.openxmlformats.org/officeDocument/2006/relationships/hyperlink" Target="aspi://module='ASPI'&amp;link='300/2005%20Z.z.%2523315'&amp;ucin-k-dni='30.12.9999'" TargetMode="External"/><Relationship Id="rId997" Type="http://schemas.openxmlformats.org/officeDocument/2006/relationships/hyperlink" Target="aspi://module='ASPI'&amp;link='300/2005%20Z.z.%252347'&amp;ucin-k-dni='30.12.9999'" TargetMode="External"/><Relationship Id="rId191" Type="http://schemas.openxmlformats.org/officeDocument/2006/relationships/hyperlink" Target="aspi://module='ASPI'&amp;link='300/2005%20Z.z.%2523284'&amp;ucin-k-dni='30.12.9999'" TargetMode="External"/><Relationship Id="rId205" Type="http://schemas.openxmlformats.org/officeDocument/2006/relationships/hyperlink" Target="aspi://module='ASPI'&amp;link='300/2005%20Z.z.%2523419d'&amp;ucin-k-dni='30.12.9999'" TargetMode="External"/><Relationship Id="rId247" Type="http://schemas.openxmlformats.org/officeDocument/2006/relationships/hyperlink" Target="aspi://module='ASPI'&amp;link='300/2005%20Z.z.%252383'&amp;ucin-k-dni='30.12.9999'" TargetMode="External"/><Relationship Id="rId412" Type="http://schemas.openxmlformats.org/officeDocument/2006/relationships/hyperlink" Target="aspi://module='ASPI'&amp;link='300/2005%20Z.z.%2523165'&amp;ucin-k-dni='30.12.9999'" TargetMode="External"/><Relationship Id="rId857" Type="http://schemas.openxmlformats.org/officeDocument/2006/relationships/hyperlink" Target="aspi://module='ASPI'&amp;link='300/2005%20Z.z.%2523355'&amp;ucin-k-dni='30.12.9999'" TargetMode="External"/><Relationship Id="rId899" Type="http://schemas.openxmlformats.org/officeDocument/2006/relationships/hyperlink" Target="aspi://module='ASPI'&amp;link='300/2005%20Z.z.%2523393'&amp;ucin-k-dni='30.12.9999'" TargetMode="External"/><Relationship Id="rId1000" Type="http://schemas.openxmlformats.org/officeDocument/2006/relationships/hyperlink" Target="aspi://module='ASPI'&amp;link='300/2005%20Z.z.%252334'&amp;ucin-k-dni='30.12.9999'" TargetMode="External"/><Relationship Id="rId1042" Type="http://schemas.openxmlformats.org/officeDocument/2006/relationships/hyperlink" Target="aspi://module='ASPI'&amp;link='129/1998%20Z.z.'&amp;ucin-k-dni='30.12.9999'" TargetMode="External"/><Relationship Id="rId1084" Type="http://schemas.openxmlformats.org/officeDocument/2006/relationships/hyperlink" Target="aspi://module='ASPI'&amp;link='260/2014%20Z.z.'&amp;ucin-k-dni='30.12.9999'" TargetMode="External"/><Relationship Id="rId107" Type="http://schemas.openxmlformats.org/officeDocument/2006/relationships/hyperlink" Target="aspi://module='ASPI'&amp;link='300/2005%20Z.z.%252329'&amp;ucin-k-dni='30.12.9999'" TargetMode="External"/><Relationship Id="rId289" Type="http://schemas.openxmlformats.org/officeDocument/2006/relationships/hyperlink" Target="aspi://module='ASPI'&amp;link='300/2005%20Z.z.%2523358'&amp;ucin-k-dni='30.12.9999'" TargetMode="External"/><Relationship Id="rId454" Type="http://schemas.openxmlformats.org/officeDocument/2006/relationships/hyperlink" Target="aspi://module='ASPI'&amp;link='300/2005%20Z.z.%2523187'&amp;ucin-k-dni='30.12.9999'" TargetMode="External"/><Relationship Id="rId496" Type="http://schemas.openxmlformats.org/officeDocument/2006/relationships/hyperlink" Target="aspi://module='ASPI'&amp;link='300/2005%20Z.z.%2523206'&amp;ucin-k-dni='30.12.9999'" TargetMode="External"/><Relationship Id="rId661" Type="http://schemas.openxmlformats.org/officeDocument/2006/relationships/hyperlink" Target="aspi://module='ASPI'&amp;link='300/2005%20Z.z.%2523265'&amp;ucin-k-dni='30.12.9999'" TargetMode="External"/><Relationship Id="rId717" Type="http://schemas.openxmlformats.org/officeDocument/2006/relationships/hyperlink" Target="aspi://module='ASPI'&amp;link='300/2005%20Z.z.%2523290b'&amp;ucin-k-dni='30.12.9999'" TargetMode="External"/><Relationship Id="rId759" Type="http://schemas.openxmlformats.org/officeDocument/2006/relationships/hyperlink" Target="aspi://module='ASPI'&amp;link='300/2005%20Z.z.%2523308'&amp;ucin-k-dni='30.12.9999'" TargetMode="External"/><Relationship Id="rId924" Type="http://schemas.openxmlformats.org/officeDocument/2006/relationships/hyperlink" Target="aspi://module='ASPI'&amp;link='300/2005%20Z.z.%2523405'&amp;ucin-k-dni='30.12.9999'" TargetMode="External"/><Relationship Id="rId966" Type="http://schemas.openxmlformats.org/officeDocument/2006/relationships/hyperlink" Target="aspi://module='ASPI'&amp;link='300/2005%20Z.z.%2523424'&amp;ucin-k-dni='30.12.9999'" TargetMode="External"/><Relationship Id="rId11" Type="http://schemas.openxmlformats.org/officeDocument/2006/relationships/hyperlink" Target="aspi://module='ASPI'&amp;link='257/2009%20Z.z.'&amp;ucin-k-dni='30.12.9999'" TargetMode="External"/><Relationship Id="rId53" Type="http://schemas.openxmlformats.org/officeDocument/2006/relationships/hyperlink" Target="aspi://module='ASPI'&amp;link='117/2023%20Z.z.'&amp;ucin-k-dni='30.12.9999'" TargetMode="External"/><Relationship Id="rId149" Type="http://schemas.openxmlformats.org/officeDocument/2006/relationships/hyperlink" Target="aspi://module='ASPI'&amp;link='300/2005%20Z.z.%2523296'&amp;ucin-k-dni='30.12.9999'" TargetMode="External"/><Relationship Id="rId314" Type="http://schemas.openxmlformats.org/officeDocument/2006/relationships/hyperlink" Target="aspi://module='ASPI'&amp;link='300/2005%20Z.z.%252392'&amp;ucin-k-dni='30.12.9999'" TargetMode="External"/><Relationship Id="rId356" Type="http://schemas.openxmlformats.org/officeDocument/2006/relationships/hyperlink" Target="aspi://module='ASPI'&amp;link='300/2005%20Z.z.%2523129'&amp;ucin-k-dni='30.12.9999'" TargetMode="External"/><Relationship Id="rId398" Type="http://schemas.openxmlformats.org/officeDocument/2006/relationships/hyperlink" Target="aspi://module='ASPI'&amp;link='300/2005%20Z.z.%2523159'&amp;ucin-k-dni='30.12.9999'" TargetMode="External"/><Relationship Id="rId521" Type="http://schemas.openxmlformats.org/officeDocument/2006/relationships/hyperlink" Target="aspi://module='ASPI'&amp;link='300/2005%20Z.z.%2523217'&amp;ucin-k-dni='30.12.9999'" TargetMode="External"/><Relationship Id="rId563" Type="http://schemas.openxmlformats.org/officeDocument/2006/relationships/hyperlink" Target="aspi://module='ASPI'&amp;link='300/2005%20Z.z.%2523228'&amp;ucin-k-dni='30.12.9999'" TargetMode="External"/><Relationship Id="rId619" Type="http://schemas.openxmlformats.org/officeDocument/2006/relationships/hyperlink" Target="aspi://module='ASPI'&amp;link='300/2005%20Z.z.%2523251'&amp;ucin-k-dni='30.12.9999'" TargetMode="External"/><Relationship Id="rId770" Type="http://schemas.openxmlformats.org/officeDocument/2006/relationships/hyperlink" Target="aspi://module='ASPI'&amp;link='300/2005%20Z.z.%2523314'&amp;ucin-k-dni='30.12.9999'" TargetMode="External"/><Relationship Id="rId95" Type="http://schemas.openxmlformats.org/officeDocument/2006/relationships/hyperlink" Target="aspi://module='KO'&amp;link='KO300_a2005SK%252312'&amp;ucin-k-dni='30.12.9999'" TargetMode="External"/><Relationship Id="rId160" Type="http://schemas.openxmlformats.org/officeDocument/2006/relationships/hyperlink" Target="aspi://module='ASPI'&amp;link='300/2005%20Z.z.%2523368'&amp;ucin-k-dni='30.12.9999'" TargetMode="External"/><Relationship Id="rId216" Type="http://schemas.openxmlformats.org/officeDocument/2006/relationships/hyperlink" Target="aspi://module='ASPI'&amp;link='300/2005%20Z.z.%252349'&amp;ucin-k-dni='30.12.9999'" TargetMode="External"/><Relationship Id="rId423" Type="http://schemas.openxmlformats.org/officeDocument/2006/relationships/hyperlink" Target="aspi://module='ASPI'&amp;link='300/2005%20Z.z.%2523173'&amp;ucin-k-dni='30.12.9999'" TargetMode="External"/><Relationship Id="rId826" Type="http://schemas.openxmlformats.org/officeDocument/2006/relationships/hyperlink" Target="aspi://module='ASPI'&amp;link='300/2005%20Z.z.%2523342'&amp;ucin-k-dni='30.12.9999'" TargetMode="External"/><Relationship Id="rId868" Type="http://schemas.openxmlformats.org/officeDocument/2006/relationships/hyperlink" Target="aspi://module='ASPI'&amp;link='300/2005%20Z.z.%2523365'&amp;ucin-k-dni='30.12.9999'" TargetMode="External"/><Relationship Id="rId1011" Type="http://schemas.openxmlformats.org/officeDocument/2006/relationships/hyperlink" Target="aspi://module='ASPI'&amp;link='300/2005%20Z.z.%252361'&amp;ucin-k-dni='30.12.9999'" TargetMode="External"/><Relationship Id="rId1053" Type="http://schemas.openxmlformats.org/officeDocument/2006/relationships/hyperlink" Target="aspi://module='ASPI'&amp;link='403/2004%20Z.z.'&amp;ucin-k-dni='30.12.9999'" TargetMode="External"/><Relationship Id="rId1109" Type="http://schemas.openxmlformats.org/officeDocument/2006/relationships/hyperlink" Target="aspi://module='ASPI'&amp;link='105/2022%20Z.z.'&amp;ucin-k-dni='30.12.9999'" TargetMode="External"/><Relationship Id="rId258" Type="http://schemas.openxmlformats.org/officeDocument/2006/relationships/hyperlink" Target="aspi://module='ASPI'&amp;link='300/2005%20Z.z.%252360'&amp;ucin-k-dni='30.12.9999'" TargetMode="External"/><Relationship Id="rId465" Type="http://schemas.openxmlformats.org/officeDocument/2006/relationships/hyperlink" Target="aspi://module='ASPI'&amp;link='300/2005%20Z.z.%2523190'&amp;ucin-k-dni='30.12.9999'" TargetMode="External"/><Relationship Id="rId630" Type="http://schemas.openxmlformats.org/officeDocument/2006/relationships/hyperlink" Target="aspi://module='ASPI'&amp;link='300/2005%20Z.z.%2523256'&amp;ucin-k-dni='30.12.9999'" TargetMode="External"/><Relationship Id="rId672" Type="http://schemas.openxmlformats.org/officeDocument/2006/relationships/hyperlink" Target="aspi://module='ASPI'&amp;link='300/2005%20Z.z.%2523270'&amp;ucin-k-dni='30.12.9999'" TargetMode="External"/><Relationship Id="rId728" Type="http://schemas.openxmlformats.org/officeDocument/2006/relationships/hyperlink" Target="aspi://module='ASPI'&amp;link='300/2005%20Z.z.%2523295'&amp;ucin-k-dni='30.12.9999'" TargetMode="External"/><Relationship Id="rId935" Type="http://schemas.openxmlformats.org/officeDocument/2006/relationships/hyperlink" Target="aspi://module='ASPI'&amp;link='300/2005%20Z.z.%2523409'&amp;ucin-k-dni='30.12.9999'" TargetMode="External"/><Relationship Id="rId1095" Type="http://schemas.openxmlformats.org/officeDocument/2006/relationships/hyperlink" Target="aspi://module='ASPI'&amp;link='316/2016%20Z.z.'&amp;ucin-k-dni='30.12.9999'" TargetMode="External"/><Relationship Id="rId22" Type="http://schemas.openxmlformats.org/officeDocument/2006/relationships/hyperlink" Target="aspi://module='ASPI'&amp;link='334/2012%20Z.z.'&amp;ucin-k-dni='30.12.9999'" TargetMode="External"/><Relationship Id="rId64" Type="http://schemas.openxmlformats.org/officeDocument/2006/relationships/hyperlink" Target="aspi://module='ASPI'&amp;link='300/2005%20Z.z.%2523298'&amp;ucin-k-dni='30.12.9999'" TargetMode="External"/><Relationship Id="rId118" Type="http://schemas.openxmlformats.org/officeDocument/2006/relationships/hyperlink" Target="aspi://module='ASPI'&amp;link='300/2005%20Z.z.%2523312'&amp;ucin-k-dni='30.12.9999'" TargetMode="External"/><Relationship Id="rId325" Type="http://schemas.openxmlformats.org/officeDocument/2006/relationships/hyperlink" Target="aspi://module='ASPI'&amp;link='300/2005%20Z.z.%252361'&amp;ucin-k-dni='30.12.9999'" TargetMode="External"/><Relationship Id="rId367" Type="http://schemas.openxmlformats.org/officeDocument/2006/relationships/hyperlink" Target="aspi://module='ASPI'&amp;link='300/2005%20Z.z.%2523139'&amp;ucin-k-dni='30.12.9999'" TargetMode="External"/><Relationship Id="rId532" Type="http://schemas.openxmlformats.org/officeDocument/2006/relationships/hyperlink" Target="aspi://module='ASPI'&amp;link='300/2005%20Z.z.%2523222'&amp;ucin-k-dni='30.12.9999'" TargetMode="External"/><Relationship Id="rId574" Type="http://schemas.openxmlformats.org/officeDocument/2006/relationships/hyperlink" Target="aspi://module='ASPI'&amp;link='300/2005%20Z.z.%2523233a'&amp;ucin-k-dni='30.12.9999'" TargetMode="External"/><Relationship Id="rId977" Type="http://schemas.openxmlformats.org/officeDocument/2006/relationships/hyperlink" Target="aspi://module='ASPI'&amp;link='300/2005%20Z.z.%2523429'&amp;ucin-k-dni='30.12.9999'" TargetMode="External"/><Relationship Id="rId1120" Type="http://schemas.openxmlformats.org/officeDocument/2006/relationships/hyperlink" Target="aspi://module='ASPI'&amp;link='460/1992%20Zb.%2523%25C8l.2'&amp;ucin-k-dni='30.12.9999'" TargetMode="External"/><Relationship Id="rId171" Type="http://schemas.openxmlformats.org/officeDocument/2006/relationships/hyperlink" Target="aspi://module='ASPI'&amp;link='300/2005%20Z.z.%252343'&amp;ucin-k-dni='30.12.9999'" TargetMode="External"/><Relationship Id="rId227" Type="http://schemas.openxmlformats.org/officeDocument/2006/relationships/hyperlink" Target="aspi://module='ASPI'&amp;link='300/2005%20Z.z.%2523289'&amp;ucin-k-dni='30.12.9999'" TargetMode="External"/><Relationship Id="rId781" Type="http://schemas.openxmlformats.org/officeDocument/2006/relationships/hyperlink" Target="aspi://module='ASPI'&amp;link='300/2005%20Z.z.%2523319'&amp;ucin-k-dni='30.12.9999'" TargetMode="External"/><Relationship Id="rId837" Type="http://schemas.openxmlformats.org/officeDocument/2006/relationships/hyperlink" Target="aspi://module='ASPI'&amp;link='300/2005%20Z.z.%2523351'&amp;ucin-k-dni='30.12.9999'" TargetMode="External"/><Relationship Id="rId879" Type="http://schemas.openxmlformats.org/officeDocument/2006/relationships/hyperlink" Target="aspi://module='ASPI'&amp;link='300/2005%20Z.z.%2523370'&amp;ucin-k-dni='30.12.9999'" TargetMode="External"/><Relationship Id="rId1022" Type="http://schemas.openxmlformats.org/officeDocument/2006/relationships/hyperlink" Target="aspi://module='ASPI'&amp;link='81/1966%20Zb.'&amp;ucin-k-dni='30.12.9999'" TargetMode="External"/><Relationship Id="rId269" Type="http://schemas.openxmlformats.org/officeDocument/2006/relationships/hyperlink" Target="aspi://module='ASPI'&amp;link='300/2005%20Z.z.%2523257'&amp;ucin-k-dni='30.12.9999'" TargetMode="External"/><Relationship Id="rId434" Type="http://schemas.openxmlformats.org/officeDocument/2006/relationships/hyperlink" Target="aspi://module='ASPI'&amp;link='300/2005%20Z.z.%2523180'&amp;ucin-k-dni='30.12.9999'" TargetMode="External"/><Relationship Id="rId476" Type="http://schemas.openxmlformats.org/officeDocument/2006/relationships/hyperlink" Target="aspi://module='ASPI'&amp;link='300/2005%20Z.z.%2523194'&amp;ucin-k-dni='30.12.9999'" TargetMode="External"/><Relationship Id="rId641" Type="http://schemas.openxmlformats.org/officeDocument/2006/relationships/hyperlink" Target="aspi://module='ASPI'&amp;link='300/2005%20Z.z.%2523259'&amp;ucin-k-dni='30.12.9999'" TargetMode="External"/><Relationship Id="rId683" Type="http://schemas.openxmlformats.org/officeDocument/2006/relationships/hyperlink" Target="aspi://module='ASPI'&amp;link='300/2005%20Z.z.%2523276'&amp;ucin-k-dni='30.12.9999'" TargetMode="External"/><Relationship Id="rId739" Type="http://schemas.openxmlformats.org/officeDocument/2006/relationships/hyperlink" Target="aspi://module='ASPI'&amp;link='300/2005%20Z.z.%2523299'&amp;ucin-k-dni='30.12.9999'" TargetMode="External"/><Relationship Id="rId890" Type="http://schemas.openxmlformats.org/officeDocument/2006/relationships/hyperlink" Target="aspi://module='ASPI'&amp;link='300/2005%20Z.z.%2523377'&amp;ucin-k-dni='30.12.9999'" TargetMode="External"/><Relationship Id="rId904" Type="http://schemas.openxmlformats.org/officeDocument/2006/relationships/hyperlink" Target="aspi://module='ASPI'&amp;link='300/2005%20Z.z.%2523394'&amp;ucin-k-dni='30.12.9999'" TargetMode="External"/><Relationship Id="rId1064" Type="http://schemas.openxmlformats.org/officeDocument/2006/relationships/hyperlink" Target="aspi://module='ASPI'&amp;link='218/2007%20Z.z.'&amp;ucin-k-dni='30.12.9999'" TargetMode="External"/><Relationship Id="rId33" Type="http://schemas.openxmlformats.org/officeDocument/2006/relationships/hyperlink" Target="aspi://module='ASPI'&amp;link='440/2015%20Z.z.'&amp;ucin-k-dni='30.12.9999'" TargetMode="External"/><Relationship Id="rId129" Type="http://schemas.openxmlformats.org/officeDocument/2006/relationships/hyperlink" Target="aspi://module='ASPI'&amp;link='300/2005%20Z.z.%2523419d'&amp;ucin-k-dni='30.12.9999'" TargetMode="External"/><Relationship Id="rId280" Type="http://schemas.openxmlformats.org/officeDocument/2006/relationships/hyperlink" Target="aspi://module='ASPI'&amp;link='300/2005%20Z.z.%2523313'&amp;ucin-k-dni='30.12.9999'" TargetMode="External"/><Relationship Id="rId336" Type="http://schemas.openxmlformats.org/officeDocument/2006/relationships/hyperlink" Target="aspi://module='ASPI'&amp;link='300/2005%20Z.z.%2523124'&amp;ucin-k-dni='30.12.9999'" TargetMode="External"/><Relationship Id="rId501" Type="http://schemas.openxmlformats.org/officeDocument/2006/relationships/hyperlink" Target="aspi://module='ASPI'&amp;link='300/2005%20Z.z.%2523209'&amp;ucin-k-dni='30.12.9999'" TargetMode="External"/><Relationship Id="rId543" Type="http://schemas.openxmlformats.org/officeDocument/2006/relationships/hyperlink" Target="aspi://module='ASPI'&amp;link='300/2005%20Z.z.%2523224'&amp;ucin-k-dni='30.12.9999'" TargetMode="External"/><Relationship Id="rId946" Type="http://schemas.openxmlformats.org/officeDocument/2006/relationships/hyperlink" Target="aspi://module='ASPI'&amp;link='300/2005%20Z.z.%2523418'&amp;ucin-k-dni='30.12.9999'" TargetMode="External"/><Relationship Id="rId988" Type="http://schemas.openxmlformats.org/officeDocument/2006/relationships/hyperlink" Target="aspi://module='ASPI'&amp;link='300/2005%20Z.z.%2523433'&amp;ucin-k-dni='30.12.9999'" TargetMode="External"/><Relationship Id="rId1131" Type="http://schemas.openxmlformats.org/officeDocument/2006/relationships/hyperlink" Target="aspi://module='ASPI'&amp;link='460/1992%20Zb.%2523%25C8l.13'&amp;ucin-k-dni='30.12.9999'" TargetMode="External"/><Relationship Id="rId75" Type="http://schemas.openxmlformats.org/officeDocument/2006/relationships/hyperlink" Target="aspi://module='ASPI'&amp;link='300/2005%20Z.z.%2523352'&amp;ucin-k-dni='30.12.9999'" TargetMode="External"/><Relationship Id="rId140" Type="http://schemas.openxmlformats.org/officeDocument/2006/relationships/hyperlink" Target="aspi://module='ASPI'&amp;link='300/2005%20Z.z.%252332'&amp;ucin-k-dni='30.12.9999'" TargetMode="External"/><Relationship Id="rId182" Type="http://schemas.openxmlformats.org/officeDocument/2006/relationships/hyperlink" Target="aspi://module='ASPI'&amp;link='300/2005%20Z.z.%2523187'&amp;ucin-k-dni='30.12.9999'" TargetMode="External"/><Relationship Id="rId378" Type="http://schemas.openxmlformats.org/officeDocument/2006/relationships/hyperlink" Target="aspi://module='ASPI'&amp;link='300/2005%20Z.z.%2523149'&amp;ucin-k-dni='30.12.9999'" TargetMode="External"/><Relationship Id="rId403" Type="http://schemas.openxmlformats.org/officeDocument/2006/relationships/hyperlink" Target="aspi://module='ASPI'&amp;link='300/2005%20Z.z.%2523161'&amp;ucin-k-dni='30.12.9999'" TargetMode="External"/><Relationship Id="rId585" Type="http://schemas.openxmlformats.org/officeDocument/2006/relationships/hyperlink" Target="aspi://module='ASPI'&amp;link='300/2005%20Z.z.%2523239'&amp;ucin-k-dni='30.12.9999'" TargetMode="External"/><Relationship Id="rId750" Type="http://schemas.openxmlformats.org/officeDocument/2006/relationships/hyperlink" Target="aspi://module='ASPI'&amp;link='300/2005%20Z.z.%2523305'&amp;ucin-k-dni='30.12.9999'" TargetMode="External"/><Relationship Id="rId792" Type="http://schemas.openxmlformats.org/officeDocument/2006/relationships/hyperlink" Target="aspi://module='ASPI'&amp;link='300/2005%20Z.z.%2523326'&amp;ucin-k-dni='30.12.9999'" TargetMode="External"/><Relationship Id="rId806" Type="http://schemas.openxmlformats.org/officeDocument/2006/relationships/hyperlink" Target="aspi://module='ASPI'&amp;link='300/2005%20Z.z.%2523333'&amp;ucin-k-dni='30.12.9999'" TargetMode="External"/><Relationship Id="rId848" Type="http://schemas.openxmlformats.org/officeDocument/2006/relationships/hyperlink" Target="aspi://module='ASPI'&amp;link='300/2005%20Z.z.%2523353'&amp;ucin-k-dni='30.12.9999'" TargetMode="External"/><Relationship Id="rId1033" Type="http://schemas.openxmlformats.org/officeDocument/2006/relationships/hyperlink" Target="aspi://module='ASPI'&amp;link='490/1991%20Zb.'&amp;ucin-k-dni='30.12.9999'" TargetMode="External"/><Relationship Id="rId6" Type="http://schemas.openxmlformats.org/officeDocument/2006/relationships/hyperlink" Target="aspi://module='ASPI'&amp;link='218/2007%20Z.z.'&amp;ucin-k-dni='30.12.9999'" TargetMode="External"/><Relationship Id="rId238" Type="http://schemas.openxmlformats.org/officeDocument/2006/relationships/hyperlink" Target="aspi://module='ASPI'&amp;link='300/2005%20Z.z.%252369'&amp;ucin-k-dni='30.12.9999'" TargetMode="External"/><Relationship Id="rId445" Type="http://schemas.openxmlformats.org/officeDocument/2006/relationships/hyperlink" Target="aspi://module='ASPI'&amp;link='300/2005%20Z.z.%2523184'&amp;ucin-k-dni='30.12.9999'" TargetMode="External"/><Relationship Id="rId487" Type="http://schemas.openxmlformats.org/officeDocument/2006/relationships/hyperlink" Target="aspi://module='ASPI'&amp;link='300/2005%20Z.z.%2523199'&amp;ucin-k-dni='30.12.9999'" TargetMode="External"/><Relationship Id="rId610" Type="http://schemas.openxmlformats.org/officeDocument/2006/relationships/hyperlink" Target="aspi://module='ASPI'&amp;link='300/2005%20Z.z.%2523248a'&amp;ucin-k-dni='30.12.9999'" TargetMode="External"/><Relationship Id="rId652" Type="http://schemas.openxmlformats.org/officeDocument/2006/relationships/hyperlink" Target="aspi://module='ASPI'&amp;link='300/2005%20Z.z.%2523261'&amp;ucin-k-dni='30.12.9999'" TargetMode="External"/><Relationship Id="rId694" Type="http://schemas.openxmlformats.org/officeDocument/2006/relationships/hyperlink" Target="aspi://module='ASPI'&amp;link='300/2005%20Z.z.%2523281'&amp;ucin-k-dni='30.12.9999'" TargetMode="External"/><Relationship Id="rId708" Type="http://schemas.openxmlformats.org/officeDocument/2006/relationships/hyperlink" Target="aspi://module='ASPI'&amp;link='300/2005%20Z.z.%2523286'&amp;ucin-k-dni='30.12.9999'" TargetMode="External"/><Relationship Id="rId915" Type="http://schemas.openxmlformats.org/officeDocument/2006/relationships/hyperlink" Target="aspi://module='ASPI'&amp;link='300/2005%20Z.z.%2523400'&amp;ucin-k-dni='30.12.9999'" TargetMode="External"/><Relationship Id="rId1075" Type="http://schemas.openxmlformats.org/officeDocument/2006/relationships/hyperlink" Target="aspi://module='ASPI'&amp;link='33/2011%20Z.z.'&amp;ucin-k-dni='30.12.9999'" TargetMode="External"/><Relationship Id="rId291" Type="http://schemas.openxmlformats.org/officeDocument/2006/relationships/hyperlink" Target="aspi://module='ASPI'&amp;link='300/2005%20Z.z.%2523362'&amp;ucin-k-dni='30.12.9999'" TargetMode="External"/><Relationship Id="rId305" Type="http://schemas.openxmlformats.org/officeDocument/2006/relationships/hyperlink" Target="aspi://module='ASPI'&amp;link='300/2005%20Z.z.%2523296'&amp;ucin-k-dni='30.12.9999'" TargetMode="External"/><Relationship Id="rId347" Type="http://schemas.openxmlformats.org/officeDocument/2006/relationships/hyperlink" Target="aspi://module='ASPI'&amp;link='300/2005%20Z.z.%2523360b'&amp;ucin-k-dni='30.12.9999'" TargetMode="External"/><Relationship Id="rId512" Type="http://schemas.openxmlformats.org/officeDocument/2006/relationships/hyperlink" Target="aspi://module='ASPI'&amp;link='300/2005%20Z.z.%2523214'&amp;ucin-k-dni='30.12.9999'" TargetMode="External"/><Relationship Id="rId957" Type="http://schemas.openxmlformats.org/officeDocument/2006/relationships/hyperlink" Target="aspi://module='ASPI'&amp;link='300/2005%20Z.z.%2523420a'&amp;ucin-k-dni='30.12.9999'" TargetMode="External"/><Relationship Id="rId999" Type="http://schemas.openxmlformats.org/officeDocument/2006/relationships/hyperlink" Target="aspi://module='ASPI'&amp;link='300/2005%20Z.z.%252347'&amp;ucin-k-dni='30.12.9999'" TargetMode="External"/><Relationship Id="rId1100" Type="http://schemas.openxmlformats.org/officeDocument/2006/relationships/hyperlink" Target="aspi://module='ASPI'&amp;link='38/2019%20Z.z.'&amp;ucin-k-dni='30.12.9999'" TargetMode="External"/><Relationship Id="rId44" Type="http://schemas.openxmlformats.org/officeDocument/2006/relationships/hyperlink" Target="aspi://module='ASPI'&amp;link='214/2019%20Z.z.'&amp;ucin-k-dni='30.12.9999'" TargetMode="External"/><Relationship Id="rId86" Type="http://schemas.openxmlformats.org/officeDocument/2006/relationships/hyperlink" Target="aspi://module='ASPI'&amp;link='300/2005%20Z.z.%2523427'&amp;ucin-k-dni='30.12.9999'" TargetMode="External"/><Relationship Id="rId151" Type="http://schemas.openxmlformats.org/officeDocument/2006/relationships/hyperlink" Target="aspi://module='ASPI'&amp;link='300/2005%20Z.z.%2523144'&amp;ucin-k-dni='30.12.9999'" TargetMode="External"/><Relationship Id="rId389" Type="http://schemas.openxmlformats.org/officeDocument/2006/relationships/hyperlink" Target="aspi://module='ASPI'&amp;link='300/2005%20Z.z.%2523154'&amp;ucin-k-dni='30.12.9999'" TargetMode="External"/><Relationship Id="rId554" Type="http://schemas.openxmlformats.org/officeDocument/2006/relationships/hyperlink" Target="aspi://module='ASPI'&amp;link='300/2005%20Z.z.%2523225'&amp;ucin-k-dni='30.12.9999'" TargetMode="External"/><Relationship Id="rId596" Type="http://schemas.openxmlformats.org/officeDocument/2006/relationships/hyperlink" Target="aspi://module='ASPI'&amp;link='300/2005%20Z.z.%2523243'&amp;ucin-k-dni='30.12.9999'" TargetMode="External"/><Relationship Id="rId761" Type="http://schemas.openxmlformats.org/officeDocument/2006/relationships/hyperlink" Target="aspi://module='ASPI'&amp;link='300/2005%20Z.z.%2523309'&amp;ucin-k-dni='30.12.9999'" TargetMode="External"/><Relationship Id="rId817" Type="http://schemas.openxmlformats.org/officeDocument/2006/relationships/hyperlink" Target="aspi://module='ASPI'&amp;link='300/2005%20Z.z.%2523317'&amp;ucin-k-dni='30.12.9999'" TargetMode="External"/><Relationship Id="rId859" Type="http://schemas.openxmlformats.org/officeDocument/2006/relationships/hyperlink" Target="aspi://module='ASPI'&amp;link='300/2005%20Z.z.%2523359'&amp;ucin-k-dni='30.12.9999'" TargetMode="External"/><Relationship Id="rId1002" Type="http://schemas.openxmlformats.org/officeDocument/2006/relationships/hyperlink" Target="aspi://module='ASPI'&amp;link='300/2005%20Z.z.%2523269a'&amp;ucin-k-dni='30.12.9999'" TargetMode="External"/><Relationship Id="rId193" Type="http://schemas.openxmlformats.org/officeDocument/2006/relationships/hyperlink" Target="aspi://module='ASPI'&amp;link='300/2005%20Z.z.%2523293'&amp;ucin-k-dni='30.12.9999'" TargetMode="External"/><Relationship Id="rId207" Type="http://schemas.openxmlformats.org/officeDocument/2006/relationships/hyperlink" Target="aspi://module='ASPI'&amp;link='300/2005%20Z.z.%252347'&amp;ucin-k-dni='30.12.9999'" TargetMode="External"/><Relationship Id="rId249" Type="http://schemas.openxmlformats.org/officeDocument/2006/relationships/hyperlink" Target="aspi://module='ASPI'&amp;link='300/2005%20Z.z.%2523247'&amp;ucin-k-dni='30.12.9999'" TargetMode="External"/><Relationship Id="rId414" Type="http://schemas.openxmlformats.org/officeDocument/2006/relationships/hyperlink" Target="aspi://module='ASPI'&amp;link='300/2005%20Z.z.%2523166'&amp;ucin-k-dni='30.12.9999'" TargetMode="External"/><Relationship Id="rId456" Type="http://schemas.openxmlformats.org/officeDocument/2006/relationships/hyperlink" Target="aspi://module='ASPI'&amp;link='300/2005%20Z.z.%2523188'&amp;ucin-k-dni='30.12.9999'" TargetMode="External"/><Relationship Id="rId498" Type="http://schemas.openxmlformats.org/officeDocument/2006/relationships/hyperlink" Target="aspi://module='ASPI'&amp;link='300/2005%20Z.z.%2523207'&amp;ucin-k-dni='30.12.9999'" TargetMode="External"/><Relationship Id="rId621" Type="http://schemas.openxmlformats.org/officeDocument/2006/relationships/hyperlink" Target="aspi://module='ASPI'&amp;link='300/2005%20Z.z.%2523251a'&amp;ucin-k-dni='30.12.9999'" TargetMode="External"/><Relationship Id="rId663" Type="http://schemas.openxmlformats.org/officeDocument/2006/relationships/hyperlink" Target="aspi://module='ASPI'&amp;link='300/2005%20Z.z.%2523265'&amp;ucin-k-dni='30.12.9999'" TargetMode="External"/><Relationship Id="rId870" Type="http://schemas.openxmlformats.org/officeDocument/2006/relationships/hyperlink" Target="aspi://module='ASPI'&amp;link='300/2005%20Z.z.%2523367'&amp;ucin-k-dni='30.12.9999'" TargetMode="External"/><Relationship Id="rId1044" Type="http://schemas.openxmlformats.org/officeDocument/2006/relationships/hyperlink" Target="aspi://module='ASPI'&amp;link='183/1999%20Z.z.'&amp;ucin-k-dni='30.12.9999'" TargetMode="External"/><Relationship Id="rId1086" Type="http://schemas.openxmlformats.org/officeDocument/2006/relationships/hyperlink" Target="aspi://module='ASPI'&amp;link='174/2015%20Z.z.'&amp;ucin-k-dni='30.12.9999'" TargetMode="External"/><Relationship Id="rId13" Type="http://schemas.openxmlformats.org/officeDocument/2006/relationships/hyperlink" Target="aspi://module='ASPI'&amp;link='492/2009%20Z.z.'&amp;ucin-k-dni='30.12.9999'" TargetMode="External"/><Relationship Id="rId109" Type="http://schemas.openxmlformats.org/officeDocument/2006/relationships/hyperlink" Target="aspi://module='ASPI'&amp;link='300/2005%20Z.z.%2523144'&amp;ucin-k-dni='30.12.9999'" TargetMode="External"/><Relationship Id="rId260" Type="http://schemas.openxmlformats.org/officeDocument/2006/relationships/hyperlink" Target="aspi://module='ASPI'&amp;link='300/2005%20Z.z.%2523163'&amp;ucin-k-dni='30.12.9999'" TargetMode="External"/><Relationship Id="rId316" Type="http://schemas.openxmlformats.org/officeDocument/2006/relationships/hyperlink" Target="aspi://module='ASPI'&amp;link='300/2005%20Z.z.%252351'&amp;ucin-k-dni='30.12.9999'" TargetMode="External"/><Relationship Id="rId523" Type="http://schemas.openxmlformats.org/officeDocument/2006/relationships/hyperlink" Target="aspi://module='ASPI'&amp;link='300/2005%20Z.z.%2523218'&amp;ucin-k-dni='30.12.9999'" TargetMode="External"/><Relationship Id="rId719" Type="http://schemas.openxmlformats.org/officeDocument/2006/relationships/hyperlink" Target="aspi://module='ASPI'&amp;link='300/2005%20Z.z.%2523291'&amp;ucin-k-dni='30.12.9999'" TargetMode="External"/><Relationship Id="rId926" Type="http://schemas.openxmlformats.org/officeDocument/2006/relationships/hyperlink" Target="aspi://module='ASPI'&amp;link='300/2005%20Z.z.%2523407'&amp;ucin-k-dni='30.12.9999'" TargetMode="External"/><Relationship Id="rId968" Type="http://schemas.openxmlformats.org/officeDocument/2006/relationships/hyperlink" Target="aspi://module='ASPI'&amp;link='300/2005%20Z.z.%2523426'&amp;ucin-k-dni='30.12.9999'" TargetMode="External"/><Relationship Id="rId1111" Type="http://schemas.openxmlformats.org/officeDocument/2006/relationships/hyperlink" Target="aspi://module='ASPI'&amp;link='117/2023%20Z.z.'&amp;ucin-k-dni='30.12.9999'" TargetMode="External"/><Relationship Id="rId55" Type="http://schemas.openxmlformats.org/officeDocument/2006/relationships/hyperlink" Target="aspi://module='ASPI'&amp;link='300/2005%20Z.z.%2523171'&amp;ucin-k-dni='30.12.9999'" TargetMode="External"/><Relationship Id="rId97" Type="http://schemas.openxmlformats.org/officeDocument/2006/relationships/hyperlink" Target="aspi://module='ASPI'&amp;link='300/2005%20Z.z.%252314'&amp;ucin-k-dni='30.12.9999'" TargetMode="External"/><Relationship Id="rId120" Type="http://schemas.openxmlformats.org/officeDocument/2006/relationships/hyperlink" Target="aspi://module='ASPI'&amp;link='300/2005%20Z.z.%2523314'&amp;ucin-k-dni='30.12.9999'" TargetMode="External"/><Relationship Id="rId358" Type="http://schemas.openxmlformats.org/officeDocument/2006/relationships/hyperlink" Target="aspi://module='ASPI'&amp;link='300/2005%20Z.z.%2523137'&amp;ucin-k-dni='30.12.9999'" TargetMode="External"/><Relationship Id="rId565" Type="http://schemas.openxmlformats.org/officeDocument/2006/relationships/hyperlink" Target="aspi://module='ASPI'&amp;link='300/2005%20Z.z.%2523228'&amp;ucin-k-dni='30.12.9999'" TargetMode="External"/><Relationship Id="rId730" Type="http://schemas.openxmlformats.org/officeDocument/2006/relationships/hyperlink" Target="aspi://module='ASPI'&amp;link='300/2005%20Z.z.%2523295'&amp;ucin-k-dni='30.12.9999'" TargetMode="External"/><Relationship Id="rId772" Type="http://schemas.openxmlformats.org/officeDocument/2006/relationships/hyperlink" Target="aspi://module='ASPI'&amp;link='300/2005%20Z.z.%2523315'&amp;ucin-k-dni='30.12.9999'" TargetMode="External"/><Relationship Id="rId828" Type="http://schemas.openxmlformats.org/officeDocument/2006/relationships/hyperlink" Target="aspi://module='ASPI'&amp;link='300/2005%20Z.z.%2523345'&amp;ucin-k-dni='30.12.9999'" TargetMode="External"/><Relationship Id="rId1013" Type="http://schemas.openxmlformats.org/officeDocument/2006/relationships/hyperlink" Target="aspi://module='ASPI'&amp;link='300/2005%20Z.z.%252361'&amp;ucin-k-dni='30.12.9999'" TargetMode="External"/><Relationship Id="rId162" Type="http://schemas.openxmlformats.org/officeDocument/2006/relationships/hyperlink" Target="aspi://module='ASPI'&amp;link='300/2005%20Z.z.%252340'&amp;ucin-k-dni='30.12.9999'" TargetMode="External"/><Relationship Id="rId218" Type="http://schemas.openxmlformats.org/officeDocument/2006/relationships/hyperlink" Target="aspi://module='ASPI'&amp;link='300/2005%20Z.z.%252351'&amp;ucin-k-dni='30.12.9999'" TargetMode="External"/><Relationship Id="rId425" Type="http://schemas.openxmlformats.org/officeDocument/2006/relationships/hyperlink" Target="aspi://module='ASPI'&amp;link='300/2005%20Z.z.%2523174'&amp;ucin-k-dni='30.12.9999'" TargetMode="External"/><Relationship Id="rId467" Type="http://schemas.openxmlformats.org/officeDocument/2006/relationships/hyperlink" Target="aspi://module='ASPI'&amp;link='300/2005%20Z.z.%2523190'&amp;ucin-k-dni='30.12.9999'" TargetMode="External"/><Relationship Id="rId632" Type="http://schemas.openxmlformats.org/officeDocument/2006/relationships/hyperlink" Target="aspi://module='ASPI'&amp;link='300/2005%20Z.z.%2523257'&amp;ucin-k-dni='30.12.9999'" TargetMode="External"/><Relationship Id="rId1055" Type="http://schemas.openxmlformats.org/officeDocument/2006/relationships/hyperlink" Target="aspi://module='ASPI'&amp;link='613/2004%20Z.z.'&amp;ucin-k-dni='30.12.9999'" TargetMode="External"/><Relationship Id="rId1097" Type="http://schemas.openxmlformats.org/officeDocument/2006/relationships/hyperlink" Target="aspi://module='ASPI'&amp;link='274/2017%20Z.z.'&amp;ucin-k-dni='30.12.9999'" TargetMode="External"/><Relationship Id="rId271" Type="http://schemas.openxmlformats.org/officeDocument/2006/relationships/hyperlink" Target="aspi://module='ASPI'&amp;link='300/2005%20Z.z.%2523260'&amp;ucin-k-dni='30.12.9999'" TargetMode="External"/><Relationship Id="rId674" Type="http://schemas.openxmlformats.org/officeDocument/2006/relationships/hyperlink" Target="aspi://module='ASPI'&amp;link='300/2005%20Z.z.%2523270'&amp;ucin-k-dni='30.12.9999'" TargetMode="External"/><Relationship Id="rId881" Type="http://schemas.openxmlformats.org/officeDocument/2006/relationships/hyperlink" Target="aspi://module='ASPI'&amp;link='300/2005%20Z.z.%2523371'&amp;ucin-k-dni='30.12.9999'" TargetMode="External"/><Relationship Id="rId937" Type="http://schemas.openxmlformats.org/officeDocument/2006/relationships/hyperlink" Target="aspi://module='ASPI'&amp;link='300/2005%20Z.z.%2523410'&amp;ucin-k-dni='30.12.9999'" TargetMode="External"/><Relationship Id="rId979" Type="http://schemas.openxmlformats.org/officeDocument/2006/relationships/hyperlink" Target="aspi://module='ASPI'&amp;link='300/2005%20Z.z.%2523430'&amp;ucin-k-dni='30.12.9999'" TargetMode="External"/><Relationship Id="rId1122" Type="http://schemas.openxmlformats.org/officeDocument/2006/relationships/hyperlink" Target="aspi://module='ASPI'&amp;link='38/2019%20Z.z.'&amp;ucin-k-dni='30.12.9999'" TargetMode="External"/><Relationship Id="rId24" Type="http://schemas.openxmlformats.org/officeDocument/2006/relationships/hyperlink" Target="aspi://module='ASPI'&amp;link='204/2013%20Z.z.'&amp;ucin-k-dni='30.12.9999'" TargetMode="External"/><Relationship Id="rId66" Type="http://schemas.openxmlformats.org/officeDocument/2006/relationships/hyperlink" Target="aspi://module='ASPI'&amp;link='300/2005%20Z.z.%2523312'&amp;ucin-k-dni='30.12.9999'" TargetMode="External"/><Relationship Id="rId131" Type="http://schemas.openxmlformats.org/officeDocument/2006/relationships/hyperlink" Target="aspi://module='ASPI'&amp;link='300/2005%20Z.z.%252330'&amp;ucin-k-dni='30.12.9999'" TargetMode="External"/><Relationship Id="rId327" Type="http://schemas.openxmlformats.org/officeDocument/2006/relationships/hyperlink" Target="aspi://module='ASPI'&amp;link='300/2005%20Z.z.%252351'&amp;ucin-k-dni='30.12.9999'" TargetMode="External"/><Relationship Id="rId369" Type="http://schemas.openxmlformats.org/officeDocument/2006/relationships/hyperlink" Target="aspi://module='ASPI'&amp;link='300/2005%20Z.z.%2523144'&amp;ucin-k-dni='30.12.9999'" TargetMode="External"/><Relationship Id="rId534" Type="http://schemas.openxmlformats.org/officeDocument/2006/relationships/hyperlink" Target="aspi://module='ASPI'&amp;link='300/2005%20Z.z.%2523222'&amp;ucin-k-dni='30.12.9999'" TargetMode="External"/><Relationship Id="rId576" Type="http://schemas.openxmlformats.org/officeDocument/2006/relationships/hyperlink" Target="aspi://module='ASPI'&amp;link='300/2005%20Z.z.%2523234'&amp;ucin-k-dni='30.12.9999'" TargetMode="External"/><Relationship Id="rId741" Type="http://schemas.openxmlformats.org/officeDocument/2006/relationships/hyperlink" Target="aspi://module='ASPI'&amp;link='300/2005%20Z.z.%2523299a'&amp;ucin-k-dni='30.12.9999'" TargetMode="External"/><Relationship Id="rId783" Type="http://schemas.openxmlformats.org/officeDocument/2006/relationships/hyperlink" Target="aspi://module='ASPI'&amp;link='300/2005%20Z.z.%2523321'&amp;ucin-k-dni='30.12.9999'" TargetMode="External"/><Relationship Id="rId839" Type="http://schemas.openxmlformats.org/officeDocument/2006/relationships/hyperlink" Target="aspi://module='ASPI'&amp;link='300/2005%20Z.z.%2523351'&amp;ucin-k-dni='30.12.9999'" TargetMode="External"/><Relationship Id="rId990" Type="http://schemas.openxmlformats.org/officeDocument/2006/relationships/hyperlink" Target="aspi://module='ASPI'&amp;link='300/2005%20Z.z.'&amp;ucin-k-dni='30.12.9999'" TargetMode="External"/><Relationship Id="rId173" Type="http://schemas.openxmlformats.org/officeDocument/2006/relationships/hyperlink" Target="aspi://module='ASPI'&amp;link='300/2005%20Z.z.%2523144'&amp;ucin-k-dni='30.12.9999'" TargetMode="External"/><Relationship Id="rId229" Type="http://schemas.openxmlformats.org/officeDocument/2006/relationships/hyperlink" Target="aspi://module='ASPI'&amp;link='300/2005%20Z.z.%2523149'&amp;ucin-k-dni='30.12.9999'" TargetMode="External"/><Relationship Id="rId380" Type="http://schemas.openxmlformats.org/officeDocument/2006/relationships/hyperlink" Target="aspi://module='ASPI'&amp;link='300/2005%20Z.z.%2523149'&amp;ucin-k-dni='30.12.9999'" TargetMode="External"/><Relationship Id="rId436" Type="http://schemas.openxmlformats.org/officeDocument/2006/relationships/hyperlink" Target="aspi://module='ASPI'&amp;link='300/2005%20Z.z.%2523181'&amp;ucin-k-dni='30.12.9999'" TargetMode="External"/><Relationship Id="rId601" Type="http://schemas.openxmlformats.org/officeDocument/2006/relationships/hyperlink" Target="aspi://module='ASPI'&amp;link='300/2005%20Z.z.%2523245'&amp;ucin-k-dni='30.12.9999'" TargetMode="External"/><Relationship Id="rId643" Type="http://schemas.openxmlformats.org/officeDocument/2006/relationships/hyperlink" Target="aspi://module='ASPI'&amp;link='300/2005%20Z.z.%2523261'&amp;ucin-k-dni='30.12.9999'" TargetMode="External"/><Relationship Id="rId1024" Type="http://schemas.openxmlformats.org/officeDocument/2006/relationships/hyperlink" Target="aspi://module='ASPI'&amp;link='45/1973%20Zb.'&amp;ucin-k-dni='30.12.9999'" TargetMode="External"/><Relationship Id="rId1066" Type="http://schemas.openxmlformats.org/officeDocument/2006/relationships/hyperlink" Target="aspi://module='ASPI'&amp;link='497/2008%20Z.z.'&amp;ucin-k-dni='30.12.9999'" TargetMode="External"/><Relationship Id="rId240" Type="http://schemas.openxmlformats.org/officeDocument/2006/relationships/hyperlink" Target="aspi://module='ASPI'&amp;link='300/2005%20Z.z.%252361'&amp;ucin-k-dni='30.12.9999'" TargetMode="External"/><Relationship Id="rId478" Type="http://schemas.openxmlformats.org/officeDocument/2006/relationships/hyperlink" Target="aspi://module='ASPI'&amp;link='300/2005%20Z.z.%2523194a'&amp;ucin-k-dni='30.12.9999'" TargetMode="External"/><Relationship Id="rId685" Type="http://schemas.openxmlformats.org/officeDocument/2006/relationships/hyperlink" Target="aspi://module='ASPI'&amp;link='300/2005%20Z.z.%2523277'&amp;ucin-k-dni='30.12.9999'" TargetMode="External"/><Relationship Id="rId850" Type="http://schemas.openxmlformats.org/officeDocument/2006/relationships/hyperlink" Target="aspi://module='ASPI'&amp;link='300/2005%20Z.z.%2523354'&amp;ucin-k-dni='30.12.9999'" TargetMode="External"/><Relationship Id="rId892" Type="http://schemas.openxmlformats.org/officeDocument/2006/relationships/hyperlink" Target="aspi://module='ASPI'&amp;link='300/2005%20Z.z.%2523380'&amp;ucin-k-dni='30.12.9999'" TargetMode="External"/><Relationship Id="rId906" Type="http://schemas.openxmlformats.org/officeDocument/2006/relationships/hyperlink" Target="aspi://module='ASPI'&amp;link='300/2005%20Z.z.%2523395'&amp;ucin-k-dni='30.12.9999'" TargetMode="External"/><Relationship Id="rId948" Type="http://schemas.openxmlformats.org/officeDocument/2006/relationships/hyperlink" Target="aspi://module='ASPI'&amp;link='300/2005%20Z.z.%2523420'&amp;ucin-k-dni='30.12.9999'" TargetMode="External"/><Relationship Id="rId1133" Type="http://schemas.openxmlformats.org/officeDocument/2006/relationships/hyperlink" Target="aspi://module='ASPI'&amp;link='460/1992%20Zb.%2523%25C8l.20'&amp;ucin-k-dni='30.12.9999'" TargetMode="External"/><Relationship Id="rId35" Type="http://schemas.openxmlformats.org/officeDocument/2006/relationships/hyperlink" Target="aspi://module='ASPI'&amp;link='91/2016%20Z.z.'&amp;ucin-k-dni='30.12.9999'" TargetMode="External"/><Relationship Id="rId77" Type="http://schemas.openxmlformats.org/officeDocument/2006/relationships/hyperlink" Target="aspi://module='ASPI'&amp;link='300/2005%20Z.z.%2523355'&amp;ucin-k-dni='30.12.9999'" TargetMode="External"/><Relationship Id="rId100" Type="http://schemas.openxmlformats.org/officeDocument/2006/relationships/hyperlink" Target="aspi://module='ASPI'&amp;link='300/2005%20Z.z.%252328'&amp;ucin-k-dni='30.12.9999'" TargetMode="External"/><Relationship Id="rId282" Type="http://schemas.openxmlformats.org/officeDocument/2006/relationships/hyperlink" Target="aspi://module='ASPI'&amp;link='300/2005%20Z.z.%2523315'&amp;ucin-k-dni='30.12.9999'" TargetMode="External"/><Relationship Id="rId338" Type="http://schemas.openxmlformats.org/officeDocument/2006/relationships/hyperlink" Target="aspi://module='ASPI'&amp;link='300/2005%20Z.z.%2523126'&amp;ucin-k-dni='30.12.9999'" TargetMode="External"/><Relationship Id="rId503" Type="http://schemas.openxmlformats.org/officeDocument/2006/relationships/hyperlink" Target="aspi://module='ASPI'&amp;link='300/2005%20Z.z.%2523209'&amp;ucin-k-dni='30.12.9999'" TargetMode="External"/><Relationship Id="rId545" Type="http://schemas.openxmlformats.org/officeDocument/2006/relationships/hyperlink" Target="aspi://module='ASPI'&amp;link='300/2005%20Z.z.%2523225'&amp;ucin-k-dni='30.12.9999'" TargetMode="External"/><Relationship Id="rId587" Type="http://schemas.openxmlformats.org/officeDocument/2006/relationships/hyperlink" Target="aspi://module='ASPI'&amp;link='300/2005%20Z.z.%2523239'&amp;ucin-k-dni='30.12.9999'" TargetMode="External"/><Relationship Id="rId710" Type="http://schemas.openxmlformats.org/officeDocument/2006/relationships/hyperlink" Target="aspi://module='ASPI'&amp;link='300/2005%20Z.z.%2523289'&amp;ucin-k-dni='30.12.9999'" TargetMode="External"/><Relationship Id="rId752" Type="http://schemas.openxmlformats.org/officeDocument/2006/relationships/hyperlink" Target="aspi://module='ASPI'&amp;link='300/2005%20Z.z.%2523305'&amp;ucin-k-dni='30.12.9999'" TargetMode="External"/><Relationship Id="rId808" Type="http://schemas.openxmlformats.org/officeDocument/2006/relationships/hyperlink" Target="aspi://module='ASPI'&amp;link='300/2005%20Z.z.%2523336a'&amp;ucin-k-dni='30.12.9999'" TargetMode="External"/><Relationship Id="rId8" Type="http://schemas.openxmlformats.org/officeDocument/2006/relationships/hyperlink" Target="aspi://module='ASPI'&amp;link='497/2008%20Z.z.'&amp;ucin-k-dni='30.12.9999'" TargetMode="External"/><Relationship Id="rId142" Type="http://schemas.openxmlformats.org/officeDocument/2006/relationships/hyperlink" Target="aspi://module='ASPI'&amp;link='300/2005%20Z.z.%252338'&amp;ucin-k-dni='30.12.9999'" TargetMode="External"/><Relationship Id="rId184" Type="http://schemas.openxmlformats.org/officeDocument/2006/relationships/hyperlink" Target="aspi://module='ASPI'&amp;link='300/2005%20Z.z.%2523189'&amp;ucin-k-dni='30.12.9999'" TargetMode="External"/><Relationship Id="rId391" Type="http://schemas.openxmlformats.org/officeDocument/2006/relationships/hyperlink" Target="aspi://module='ASPI'&amp;link='300/2005%20Z.z.%2523155'&amp;ucin-k-dni='30.12.9999'" TargetMode="External"/><Relationship Id="rId405" Type="http://schemas.openxmlformats.org/officeDocument/2006/relationships/hyperlink" Target="aspi://module='ASPI'&amp;link='300/2005%20Z.z.%2523161'&amp;ucin-k-dni='30.12.9999'" TargetMode="External"/><Relationship Id="rId447" Type="http://schemas.openxmlformats.org/officeDocument/2006/relationships/hyperlink" Target="aspi://module='ASPI'&amp;link='300/2005%20Z.z.%2523185'&amp;ucin-k-dni='30.12.9999'" TargetMode="External"/><Relationship Id="rId612" Type="http://schemas.openxmlformats.org/officeDocument/2006/relationships/hyperlink" Target="aspi://module='ASPI'&amp;link='300/2005%20Z.z.%2523249'&amp;ucin-k-dni='30.12.9999'" TargetMode="External"/><Relationship Id="rId794" Type="http://schemas.openxmlformats.org/officeDocument/2006/relationships/hyperlink" Target="aspi://module='ASPI'&amp;link='300/2005%20Z.z.%2523326'&amp;ucin-k-dni='30.12.9999'" TargetMode="External"/><Relationship Id="rId1035" Type="http://schemas.openxmlformats.org/officeDocument/2006/relationships/hyperlink" Target="aspi://module='ASPI'&amp;link='93/1992%20Zb.'&amp;ucin-k-dni='30.12.9999'" TargetMode="External"/><Relationship Id="rId1077" Type="http://schemas.openxmlformats.org/officeDocument/2006/relationships/hyperlink" Target="aspi://module='ASPI'&amp;link='313/2011%20Z.z.'&amp;ucin-k-dni='30.12.9999'" TargetMode="External"/><Relationship Id="rId251" Type="http://schemas.openxmlformats.org/officeDocument/2006/relationships/hyperlink" Target="aspi://module='ASPI'&amp;link='300/2005%20Z.z.%2523247b'&amp;ucin-k-dni='30.12.9999'" TargetMode="External"/><Relationship Id="rId489" Type="http://schemas.openxmlformats.org/officeDocument/2006/relationships/hyperlink" Target="aspi://module='ASPI'&amp;link='300/2005%20Z.z.%2523200'&amp;ucin-k-dni='30.12.9999'" TargetMode="External"/><Relationship Id="rId654" Type="http://schemas.openxmlformats.org/officeDocument/2006/relationships/hyperlink" Target="aspi://module='ASPI'&amp;link='300/2005%20Z.z.%2523262'&amp;ucin-k-dni='30.12.9999'" TargetMode="External"/><Relationship Id="rId696" Type="http://schemas.openxmlformats.org/officeDocument/2006/relationships/hyperlink" Target="aspi://module='ASPI'&amp;link='300/2005%20Z.z.%2523282'&amp;ucin-k-dni='30.12.9999'" TargetMode="External"/><Relationship Id="rId861" Type="http://schemas.openxmlformats.org/officeDocument/2006/relationships/hyperlink" Target="aspi://module='ASPI'&amp;link='300/2005%20Z.z.%2523360a'&amp;ucin-k-dni='30.12.9999'" TargetMode="External"/><Relationship Id="rId917" Type="http://schemas.openxmlformats.org/officeDocument/2006/relationships/hyperlink" Target="aspi://module='ASPI'&amp;link='300/2005%20Z.z.%2523400'&amp;ucin-k-dni='30.12.9999'" TargetMode="External"/><Relationship Id="rId959" Type="http://schemas.openxmlformats.org/officeDocument/2006/relationships/hyperlink" Target="aspi://module='ASPI'&amp;link='300/2005%20Z.z.%2523420a'&amp;ucin-k-dni='30.12.9999'" TargetMode="External"/><Relationship Id="rId1102" Type="http://schemas.openxmlformats.org/officeDocument/2006/relationships/hyperlink" Target="aspi://module='ASPI'&amp;link='214/2019%20Z.z.'&amp;ucin-k-dni='30.12.9999'" TargetMode="External"/><Relationship Id="rId46" Type="http://schemas.openxmlformats.org/officeDocument/2006/relationships/hyperlink" Target="aspi://module='ASPI'&amp;link='474/2019%20Z.z.'&amp;ucin-k-dni='30.12.9999'" TargetMode="External"/><Relationship Id="rId293" Type="http://schemas.openxmlformats.org/officeDocument/2006/relationships/hyperlink" Target="aspi://module='ASPI'&amp;link='300/2005%20Z.z.%2523419'&amp;ucin-k-dni='30.12.9999'" TargetMode="External"/><Relationship Id="rId307" Type="http://schemas.openxmlformats.org/officeDocument/2006/relationships/hyperlink" Target="aspi://module='ASPI'&amp;link='300/2005%20Z.z.%2523332'&amp;ucin-k-dni='30.12.9999'" TargetMode="External"/><Relationship Id="rId349" Type="http://schemas.openxmlformats.org/officeDocument/2006/relationships/hyperlink" Target="aspi://module='ASPI'&amp;link='300/2005%20Z.z.%2523127'&amp;ucin-k-dni='30.12.9999'" TargetMode="External"/><Relationship Id="rId514" Type="http://schemas.openxmlformats.org/officeDocument/2006/relationships/hyperlink" Target="aspi://module='ASPI'&amp;link='300/2005%20Z.z.%2523215'&amp;ucin-k-dni='30.12.9999'" TargetMode="External"/><Relationship Id="rId556" Type="http://schemas.openxmlformats.org/officeDocument/2006/relationships/hyperlink" Target="aspi://module='ASPI'&amp;link='300/2005%20Z.z.%2523226'&amp;ucin-k-dni='30.12.9999'" TargetMode="External"/><Relationship Id="rId721" Type="http://schemas.openxmlformats.org/officeDocument/2006/relationships/hyperlink" Target="aspi://module='ASPI'&amp;link='300/2005%20Z.z.%2523294'&amp;ucin-k-dni='30.12.9999'" TargetMode="External"/><Relationship Id="rId763" Type="http://schemas.openxmlformats.org/officeDocument/2006/relationships/hyperlink" Target="aspi://module='ASPI'&amp;link='300/2005%20Z.z.%2523309'&amp;ucin-k-dni='30.12.9999'" TargetMode="External"/><Relationship Id="rId88" Type="http://schemas.openxmlformats.org/officeDocument/2006/relationships/hyperlink" Target="aspi://module='ASPI'&amp;link='300/2005%20Z.z.%2523431'&amp;ucin-k-dni='30.12.9999'" TargetMode="External"/><Relationship Id="rId111" Type="http://schemas.openxmlformats.org/officeDocument/2006/relationships/hyperlink" Target="aspi://module='ASPI'&amp;link='300/2005%20Z.z.%2523199'&amp;ucin-k-dni='30.12.9999'" TargetMode="External"/><Relationship Id="rId153" Type="http://schemas.openxmlformats.org/officeDocument/2006/relationships/hyperlink" Target="aspi://module='ASPI'&amp;link='300/2005%20Z.z.%2523419'&amp;ucin-k-dni='30.12.9999'" TargetMode="External"/><Relationship Id="rId195" Type="http://schemas.openxmlformats.org/officeDocument/2006/relationships/hyperlink" Target="aspi://module='ASPI'&amp;link='300/2005%20Z.z.%2523297'&amp;ucin-k-dni='30.12.9999'" TargetMode="External"/><Relationship Id="rId209" Type="http://schemas.openxmlformats.org/officeDocument/2006/relationships/hyperlink" Target="aspi://module='ASPI'&amp;link='300/2005%20Z.z.%252348'&amp;ucin-k-dni='30.12.9999'" TargetMode="External"/><Relationship Id="rId360" Type="http://schemas.openxmlformats.org/officeDocument/2006/relationships/hyperlink" Target="aspi://module='ASPI'&amp;link='300/2005%20Z.z.%2523145'&amp;ucin-k-dni='30.12.9999'" TargetMode="External"/><Relationship Id="rId416" Type="http://schemas.openxmlformats.org/officeDocument/2006/relationships/hyperlink" Target="aspi://module='ASPI'&amp;link='300/2005%20Z.z.%2523167'&amp;ucin-k-dni='30.12.9999'" TargetMode="External"/><Relationship Id="rId598" Type="http://schemas.openxmlformats.org/officeDocument/2006/relationships/hyperlink" Target="aspi://module='ASPI'&amp;link='300/2005%20Z.z.%2523243a'&amp;ucin-k-dni='30.12.9999'" TargetMode="External"/><Relationship Id="rId819" Type="http://schemas.openxmlformats.org/officeDocument/2006/relationships/hyperlink" Target="aspi://module='ASPI'&amp;link='300/2005%20Z.z.%2523418'&amp;ucin-k-dni='30.12.9999'" TargetMode="External"/><Relationship Id="rId970" Type="http://schemas.openxmlformats.org/officeDocument/2006/relationships/hyperlink" Target="aspi://module='ASPI'&amp;link='300/2005%20Z.z.%2523427'&amp;ucin-k-dni='30.12.9999'" TargetMode="External"/><Relationship Id="rId1004" Type="http://schemas.openxmlformats.org/officeDocument/2006/relationships/hyperlink" Target="aspi://module='ASPI'&amp;link='300/2005%20Z.z.%252383b'&amp;ucin-k-dni='30.12.9999'" TargetMode="External"/><Relationship Id="rId1046" Type="http://schemas.openxmlformats.org/officeDocument/2006/relationships/hyperlink" Target="aspi://module='ASPI'&amp;link='253/2001%20Z.z.'&amp;ucin-k-dni='30.12.9999'" TargetMode="External"/><Relationship Id="rId220" Type="http://schemas.openxmlformats.org/officeDocument/2006/relationships/hyperlink" Target="aspi://module='ASPI'&amp;link='300/2005%20Z.z.%252352'&amp;ucin-k-dni='30.12.9999'" TargetMode="External"/><Relationship Id="rId458" Type="http://schemas.openxmlformats.org/officeDocument/2006/relationships/hyperlink" Target="aspi://module='ASPI'&amp;link='300/2005%20Z.z.%2523189'&amp;ucin-k-dni='30.12.9999'" TargetMode="External"/><Relationship Id="rId623" Type="http://schemas.openxmlformats.org/officeDocument/2006/relationships/hyperlink" Target="aspi://module='ASPI'&amp;link='300/2005%20Z.z.%2523252'&amp;ucin-k-dni='30.12.9999'" TargetMode="External"/><Relationship Id="rId665" Type="http://schemas.openxmlformats.org/officeDocument/2006/relationships/hyperlink" Target="aspi://module='ASPI'&amp;link='300/2005%20Z.z.%2523266'&amp;ucin-k-dni='30.12.9999'" TargetMode="External"/><Relationship Id="rId830" Type="http://schemas.openxmlformats.org/officeDocument/2006/relationships/hyperlink" Target="aspi://module='ASPI'&amp;link='300/2005%20Z.z.%2523346'&amp;ucin-k-dni='30.12.9999'" TargetMode="External"/><Relationship Id="rId872" Type="http://schemas.openxmlformats.org/officeDocument/2006/relationships/hyperlink" Target="aspi://module='ASPI'&amp;link='300/2005%20Z.z.%2523367'&amp;ucin-k-dni='30.12.9999'" TargetMode="External"/><Relationship Id="rId928" Type="http://schemas.openxmlformats.org/officeDocument/2006/relationships/hyperlink" Target="aspi://module='ASPI'&amp;link='300/2005%20Z.z.%2523407'&amp;ucin-k-dni='30.12.9999'" TargetMode="External"/><Relationship Id="rId1088" Type="http://schemas.openxmlformats.org/officeDocument/2006/relationships/hyperlink" Target="aspi://module='ASPI'&amp;link='87/2015%20Z.z.'&amp;ucin-k-dni='30.12.9999'" TargetMode="External"/><Relationship Id="rId15" Type="http://schemas.openxmlformats.org/officeDocument/2006/relationships/hyperlink" Target="aspi://module='ASPI'&amp;link='224/2010%20Z.z.'&amp;ucin-k-dni='30.12.9999'" TargetMode="External"/><Relationship Id="rId57" Type="http://schemas.openxmlformats.org/officeDocument/2006/relationships/hyperlink" Target="aspi://module='ASPI'&amp;link='300/2005%20Z.z.%2523233-234'&amp;ucin-k-dni='30.12.9999'" TargetMode="External"/><Relationship Id="rId262" Type="http://schemas.openxmlformats.org/officeDocument/2006/relationships/hyperlink" Target="aspi://module='ASPI'&amp;link='300/2005%20Z.z.%2523185'&amp;ucin-k-dni='30.12.9999'" TargetMode="External"/><Relationship Id="rId318" Type="http://schemas.openxmlformats.org/officeDocument/2006/relationships/hyperlink" Target="aspi://module='ASPI'&amp;link='300/2005%20Z.z.%2523201'&amp;ucin-k-dni='30.12.9999'" TargetMode="External"/><Relationship Id="rId525" Type="http://schemas.openxmlformats.org/officeDocument/2006/relationships/hyperlink" Target="aspi://module='ASPI'&amp;link='300/2005%20Z.z.%2523220'&amp;ucin-k-dni='30.12.9999'" TargetMode="External"/><Relationship Id="rId567" Type="http://schemas.openxmlformats.org/officeDocument/2006/relationships/hyperlink" Target="aspi://module='ASPI'&amp;link='300/2005%20Z.z.%2523229'&amp;ucin-k-dni='30.12.9999'" TargetMode="External"/><Relationship Id="rId732" Type="http://schemas.openxmlformats.org/officeDocument/2006/relationships/hyperlink" Target="aspi://module='ASPI'&amp;link='300/2005%20Z.z.%2523295'&amp;ucin-k-dni='30.12.9999'" TargetMode="External"/><Relationship Id="rId1113" Type="http://schemas.openxmlformats.org/officeDocument/2006/relationships/hyperlink" Target="aspi://module='EU'&amp;link='32005L0035'&amp;ucin-k-dni='30.12.9999'" TargetMode="External"/><Relationship Id="rId99" Type="http://schemas.openxmlformats.org/officeDocument/2006/relationships/hyperlink" Target="aspi://module='ASPI'&amp;link='300/2005%20Z.z.%252325'&amp;ucin-k-dni='30.12.9999'" TargetMode="External"/><Relationship Id="rId122" Type="http://schemas.openxmlformats.org/officeDocument/2006/relationships/hyperlink" Target="aspi://module='ASPI'&amp;link='300/2005%20Z.z.%2523316'&amp;ucin-k-dni='30.12.9999'" TargetMode="External"/><Relationship Id="rId164" Type="http://schemas.openxmlformats.org/officeDocument/2006/relationships/hyperlink" Target="aspi://module='ASPI'&amp;link='300/2005%20Z.z.%2523117'&amp;ucin-k-dni='30.12.9999'" TargetMode="External"/><Relationship Id="rId371" Type="http://schemas.openxmlformats.org/officeDocument/2006/relationships/hyperlink" Target="aspi://module='ASPI'&amp;link='300/2005%20Z.z.%2523145'&amp;ucin-k-dni='30.12.9999'" TargetMode="External"/><Relationship Id="rId774" Type="http://schemas.openxmlformats.org/officeDocument/2006/relationships/hyperlink" Target="aspi://module='ASPI'&amp;link='300/2005%20Z.z.%2523315'&amp;ucin-k-dni='30.12.9999'" TargetMode="External"/><Relationship Id="rId981" Type="http://schemas.openxmlformats.org/officeDocument/2006/relationships/hyperlink" Target="aspi://module='ASPI'&amp;link='300/2005%20Z.z.%2523431'&amp;ucin-k-dni='30.12.9999'" TargetMode="External"/><Relationship Id="rId1015" Type="http://schemas.openxmlformats.org/officeDocument/2006/relationships/hyperlink" Target="aspi://module='ASPI'&amp;link='140/1961%20Zb.'&amp;ucin-k-dni='30.12.9999'" TargetMode="External"/><Relationship Id="rId1057" Type="http://schemas.openxmlformats.org/officeDocument/2006/relationships/hyperlink" Target="aspi://module='ASPI'&amp;link='227/2005%20Z.z.'&amp;ucin-k-dni='30.12.9999'" TargetMode="External"/><Relationship Id="rId427" Type="http://schemas.openxmlformats.org/officeDocument/2006/relationships/hyperlink" Target="aspi://module='ASPI'&amp;link='300/2005%20Z.z.%2523179'&amp;ucin-k-dni='30.12.9999'" TargetMode="External"/><Relationship Id="rId469" Type="http://schemas.openxmlformats.org/officeDocument/2006/relationships/hyperlink" Target="aspi://module='ASPI'&amp;link='300/2005%20Z.z.%2523191'&amp;ucin-k-dni='30.12.9999'" TargetMode="External"/><Relationship Id="rId634" Type="http://schemas.openxmlformats.org/officeDocument/2006/relationships/hyperlink" Target="aspi://module='ASPI'&amp;link='300/2005%20Z.z.%2523258'&amp;ucin-k-dni='30.12.9999'" TargetMode="External"/><Relationship Id="rId676" Type="http://schemas.openxmlformats.org/officeDocument/2006/relationships/hyperlink" Target="aspi://module='ASPI'&amp;link='300/2005%20Z.z.%2523271'&amp;ucin-k-dni='30.12.9999'" TargetMode="External"/><Relationship Id="rId841" Type="http://schemas.openxmlformats.org/officeDocument/2006/relationships/hyperlink" Target="aspi://module='ASPI'&amp;link='300/2005%20Z.z.%2523352'&amp;ucin-k-dni='30.12.9999'" TargetMode="External"/><Relationship Id="rId883" Type="http://schemas.openxmlformats.org/officeDocument/2006/relationships/hyperlink" Target="aspi://module='ASPI'&amp;link='300/2005%20Z.z.%2523372'&amp;ucin-k-dni='30.12.9999'" TargetMode="External"/><Relationship Id="rId1099" Type="http://schemas.openxmlformats.org/officeDocument/2006/relationships/hyperlink" Target="aspi://module='ASPI'&amp;link='321/2018%20Z.z.'&amp;ucin-k-dni='30.12.9999'" TargetMode="External"/><Relationship Id="rId26" Type="http://schemas.openxmlformats.org/officeDocument/2006/relationships/hyperlink" Target="aspi://module='ASPI'&amp;link='260/2014%20Z.z.'&amp;ucin-k-dni='30.12.9999'" TargetMode="External"/><Relationship Id="rId231" Type="http://schemas.openxmlformats.org/officeDocument/2006/relationships/hyperlink" Target="aspi://module='ASPI'&amp;link='300/2005%20Z.z.%2523289'&amp;ucin-k-dni='30.12.9999'" TargetMode="External"/><Relationship Id="rId273" Type="http://schemas.openxmlformats.org/officeDocument/2006/relationships/hyperlink" Target="aspi://module='ASPI'&amp;link='300/2005%20Z.z.%2523264'&amp;ucin-k-dni='30.12.9999'" TargetMode="External"/><Relationship Id="rId329" Type="http://schemas.openxmlformats.org/officeDocument/2006/relationships/hyperlink" Target="aspi://module='ASPI'&amp;link='300/2005%20Z.z.%252339'&amp;ucin-k-dni='30.12.9999'" TargetMode="External"/><Relationship Id="rId480" Type="http://schemas.openxmlformats.org/officeDocument/2006/relationships/hyperlink" Target="aspi://module='ASPI'&amp;link='300/2005%20Z.z.%2523196'&amp;ucin-k-dni='30.12.9999'" TargetMode="External"/><Relationship Id="rId536" Type="http://schemas.openxmlformats.org/officeDocument/2006/relationships/hyperlink" Target="aspi://module='ASPI'&amp;link='300/2005%20Z.z.%2523223'&amp;ucin-k-dni='30.12.9999'" TargetMode="External"/><Relationship Id="rId701" Type="http://schemas.openxmlformats.org/officeDocument/2006/relationships/hyperlink" Target="aspi://module='ASPI'&amp;link='300/2005%20Z.z.%2523284'&amp;ucin-k-dni='30.12.9999'" TargetMode="External"/><Relationship Id="rId939" Type="http://schemas.openxmlformats.org/officeDocument/2006/relationships/hyperlink" Target="aspi://module='ASPI'&amp;link='300/2005%20Z.z.%2523411'&amp;ucin-k-dni='30.12.9999'" TargetMode="External"/><Relationship Id="rId1124" Type="http://schemas.openxmlformats.org/officeDocument/2006/relationships/hyperlink" Target="aspi://module='ASPI'&amp;link='460/1992%20Zb.%2523%25C8l.26'&amp;ucin-k-dni='30.12.9999'" TargetMode="External"/><Relationship Id="rId68" Type="http://schemas.openxmlformats.org/officeDocument/2006/relationships/hyperlink" Target="aspi://module='ASPI'&amp;link='300/2005%20Z.z.%2523314'&amp;ucin-k-dni='30.12.9999'" TargetMode="External"/><Relationship Id="rId133" Type="http://schemas.openxmlformats.org/officeDocument/2006/relationships/hyperlink" Target="aspi://module='ASPI'&amp;link='300/2005%20Z.z.%2523336'&amp;ucin-k-dni='30.12.9999'" TargetMode="External"/><Relationship Id="rId175" Type="http://schemas.openxmlformats.org/officeDocument/2006/relationships/hyperlink" Target="aspi://module='ASPI'&amp;link='300/2005%20Z.z.%2523155'&amp;ucin-k-dni='30.12.9999'" TargetMode="External"/><Relationship Id="rId340" Type="http://schemas.openxmlformats.org/officeDocument/2006/relationships/hyperlink" Target="aspi://module='ASPI'&amp;link='300/2005%20Z.z.%2523189'&amp;ucin-k-dni='30.12.9999'" TargetMode="External"/><Relationship Id="rId578" Type="http://schemas.openxmlformats.org/officeDocument/2006/relationships/hyperlink" Target="aspi://module='ASPI'&amp;link='300/2005%20Z.z.%2523237'&amp;ucin-k-dni='30.12.9999'" TargetMode="External"/><Relationship Id="rId743" Type="http://schemas.openxmlformats.org/officeDocument/2006/relationships/hyperlink" Target="aspi://module='ASPI'&amp;link='300/2005%20Z.z.%2523300'&amp;ucin-k-dni='30.12.9999'" TargetMode="External"/><Relationship Id="rId785" Type="http://schemas.openxmlformats.org/officeDocument/2006/relationships/hyperlink" Target="aspi://module='ASPI'&amp;link='300/2005%20Z.z.%2523321'&amp;ucin-k-dni='30.12.9999'" TargetMode="External"/><Relationship Id="rId950" Type="http://schemas.openxmlformats.org/officeDocument/2006/relationships/hyperlink" Target="aspi://module='ASPI'&amp;link='300/2005%20Z.z.%2523420'&amp;ucin-k-dni='30.12.9999'" TargetMode="External"/><Relationship Id="rId992" Type="http://schemas.openxmlformats.org/officeDocument/2006/relationships/hyperlink" Target="aspi://module='ASPI'&amp;link='300/2005%20Z.z.%252310'&amp;ucin-k-dni='30.12.9999'" TargetMode="External"/><Relationship Id="rId1026" Type="http://schemas.openxmlformats.org/officeDocument/2006/relationships/hyperlink" Target="aspi://module='ASPI'&amp;link='10/1989%20Zb.'&amp;ucin-k-dni='30.12.9999'" TargetMode="External"/><Relationship Id="rId200" Type="http://schemas.openxmlformats.org/officeDocument/2006/relationships/hyperlink" Target="aspi://module='ASPI'&amp;link='300/2005%20Z.z.%2523368'&amp;ucin-k-dni='30.12.9999'" TargetMode="External"/><Relationship Id="rId382" Type="http://schemas.openxmlformats.org/officeDocument/2006/relationships/hyperlink" Target="aspi://module='ASPI'&amp;link='300/2005%20Z.z.%2523150'&amp;ucin-k-dni='30.12.9999'" TargetMode="External"/><Relationship Id="rId438" Type="http://schemas.openxmlformats.org/officeDocument/2006/relationships/hyperlink" Target="aspi://module='ASPI'&amp;link='300/2005%20Z.z.%2523182'&amp;ucin-k-dni='30.12.9999'" TargetMode="External"/><Relationship Id="rId603" Type="http://schemas.openxmlformats.org/officeDocument/2006/relationships/hyperlink" Target="aspi://module='ASPI'&amp;link='300/2005%20Z.z.%2523246'&amp;ucin-k-dni='30.12.9999'" TargetMode="External"/><Relationship Id="rId645" Type="http://schemas.openxmlformats.org/officeDocument/2006/relationships/hyperlink" Target="aspi://module='ASPI'&amp;link='300/2005%20Z.z.%2523261'&amp;ucin-k-dni='30.12.9999'" TargetMode="External"/><Relationship Id="rId687" Type="http://schemas.openxmlformats.org/officeDocument/2006/relationships/hyperlink" Target="aspi://module='ASPI'&amp;link='300/2005%20Z.z.%2523278'&amp;ucin-k-dni='30.12.9999'" TargetMode="External"/><Relationship Id="rId810" Type="http://schemas.openxmlformats.org/officeDocument/2006/relationships/hyperlink" Target="aspi://module='ASPI'&amp;link='300/2005%20Z.z.%2523339'&amp;ucin-k-dni='30.12.9999'" TargetMode="External"/><Relationship Id="rId852" Type="http://schemas.openxmlformats.org/officeDocument/2006/relationships/hyperlink" Target="aspi://module='ASPI'&amp;link='300/2005%20Z.z.%2523355'&amp;ucin-k-dni='30.12.9999'" TargetMode="External"/><Relationship Id="rId908" Type="http://schemas.openxmlformats.org/officeDocument/2006/relationships/hyperlink" Target="aspi://module='ASPI'&amp;link='300/2005%20Z.z.%2523397'&amp;ucin-k-dni='30.12.9999'" TargetMode="External"/><Relationship Id="rId1068" Type="http://schemas.openxmlformats.org/officeDocument/2006/relationships/hyperlink" Target="aspi://module='ASPI'&amp;link='59/2009%20Z.z.'&amp;ucin-k-dni='30.12.9999'" TargetMode="External"/><Relationship Id="rId242" Type="http://schemas.openxmlformats.org/officeDocument/2006/relationships/hyperlink" Target="aspi://module='ASPI'&amp;link='300/2005%20Z.z.%252339'&amp;ucin-k-dni='30.12.9999'" TargetMode="External"/><Relationship Id="rId284" Type="http://schemas.openxmlformats.org/officeDocument/2006/relationships/hyperlink" Target="aspi://module='ASPI'&amp;link='300/2005%20Z.z.%2523317'&amp;ucin-k-dni='30.12.9999'" TargetMode="External"/><Relationship Id="rId491" Type="http://schemas.openxmlformats.org/officeDocument/2006/relationships/hyperlink" Target="aspi://module='ASPI'&amp;link='300/2005%20Z.z.%2523201'&amp;ucin-k-dni='30.12.9999'" TargetMode="External"/><Relationship Id="rId505" Type="http://schemas.openxmlformats.org/officeDocument/2006/relationships/hyperlink" Target="aspi://module='ASPI'&amp;link='300/2005%20Z.z.%2523211'&amp;ucin-k-dni='30.12.9999'" TargetMode="External"/><Relationship Id="rId712" Type="http://schemas.openxmlformats.org/officeDocument/2006/relationships/hyperlink" Target="aspi://module='ASPI'&amp;link='300/2005%20Z.z.%2523289'&amp;ucin-k-dni='30.12.9999'" TargetMode="External"/><Relationship Id="rId894" Type="http://schemas.openxmlformats.org/officeDocument/2006/relationships/hyperlink" Target="aspi://module='ASPI'&amp;link='300/2005%20Z.z.%2523381'&amp;ucin-k-dni='30.12.9999'" TargetMode="External"/><Relationship Id="rId1135" Type="http://schemas.microsoft.com/office/2011/relationships/people" Target="people.xml"/><Relationship Id="rId37" Type="http://schemas.openxmlformats.org/officeDocument/2006/relationships/hyperlink" Target="aspi://module='ASPI'&amp;link='316/2016%20Z.z.'&amp;ucin-k-dni='30.12.9999'" TargetMode="External"/><Relationship Id="rId79" Type="http://schemas.openxmlformats.org/officeDocument/2006/relationships/hyperlink" Target="aspi://module='ASPI'&amp;link='300/2005%20Z.z.%2523418'&amp;ucin-k-dni='30.12.9999'" TargetMode="External"/><Relationship Id="rId102" Type="http://schemas.openxmlformats.org/officeDocument/2006/relationships/hyperlink" Target="aspi://module='ASPI'&amp;link='300/2005%20Z.z.%2523420a'&amp;ucin-k-dni='30.12.9999'" TargetMode="External"/><Relationship Id="rId144" Type="http://schemas.openxmlformats.org/officeDocument/2006/relationships/hyperlink" Target="aspi://module='ASPI'&amp;link='300/2005%20Z.z.%252338'&amp;ucin-k-dni='30.12.9999'" TargetMode="External"/><Relationship Id="rId547" Type="http://schemas.openxmlformats.org/officeDocument/2006/relationships/hyperlink" Target="aspi://module='ASPI'&amp;link='300/2005%20Z.z.%2523225'&amp;ucin-k-dni='30.12.9999'" TargetMode="External"/><Relationship Id="rId589" Type="http://schemas.openxmlformats.org/officeDocument/2006/relationships/hyperlink" Target="aspi://module='ASPI'&amp;link='300/2005%20Z.z.%2523240'&amp;ucin-k-dni='30.12.9999'" TargetMode="External"/><Relationship Id="rId754" Type="http://schemas.openxmlformats.org/officeDocument/2006/relationships/hyperlink" Target="aspi://module='ASPI'&amp;link='300/2005%20Z.z.%2523305'&amp;ucin-k-dni='30.12.9999'" TargetMode="External"/><Relationship Id="rId796" Type="http://schemas.openxmlformats.org/officeDocument/2006/relationships/hyperlink" Target="aspi://module='KO'&amp;link='KO300_a2005SK%2523327a'&amp;ucin-k-dni='30.12.9999'" TargetMode="External"/><Relationship Id="rId961" Type="http://schemas.openxmlformats.org/officeDocument/2006/relationships/hyperlink" Target="aspi://module='ASPI'&amp;link='300/2005%20Z.z.%2523422a'&amp;ucin-k-dni='30.12.9999'" TargetMode="External"/><Relationship Id="rId90" Type="http://schemas.openxmlformats.org/officeDocument/2006/relationships/hyperlink" Target="aspi://module='ASPI'&amp;link='300/2005%20Z.z.%2523433'&amp;ucin-k-dni='30.12.9999'" TargetMode="External"/><Relationship Id="rId186" Type="http://schemas.openxmlformats.org/officeDocument/2006/relationships/hyperlink" Target="aspi://module='ASPI'&amp;link='300/2005%20Z.z.%2523191'&amp;ucin-k-dni='30.12.9999'" TargetMode="External"/><Relationship Id="rId351" Type="http://schemas.openxmlformats.org/officeDocument/2006/relationships/hyperlink" Target="aspi://module='ASPI'&amp;link='300/2005%20Z.z.%2523336d'&amp;ucin-k-dni='30.12.9999'" TargetMode="External"/><Relationship Id="rId393" Type="http://schemas.openxmlformats.org/officeDocument/2006/relationships/hyperlink" Target="aspi://module='ASPI'&amp;link='300/2005%20Z.z.%2523156'&amp;ucin-k-dni='30.12.9999'" TargetMode="External"/><Relationship Id="rId407" Type="http://schemas.openxmlformats.org/officeDocument/2006/relationships/hyperlink" Target="aspi://module='ASPI'&amp;link='300/2005%20Z.z.%2523162'&amp;ucin-k-dni='30.12.9999'" TargetMode="External"/><Relationship Id="rId449" Type="http://schemas.openxmlformats.org/officeDocument/2006/relationships/hyperlink" Target="aspi://module='ASPI'&amp;link='300/2005%20Z.z.%2523186'&amp;ucin-k-dni='30.12.9999'" TargetMode="External"/><Relationship Id="rId614" Type="http://schemas.openxmlformats.org/officeDocument/2006/relationships/hyperlink" Target="aspi://module='ASPI'&amp;link='300/2005%20Z.z.%2523249a'&amp;ucin-k-dni='30.12.9999'" TargetMode="External"/><Relationship Id="rId656" Type="http://schemas.openxmlformats.org/officeDocument/2006/relationships/hyperlink" Target="aspi://module='ASPI'&amp;link='300/2005%20Z.z.%2523263'&amp;ucin-k-dni='30.12.9999'" TargetMode="External"/><Relationship Id="rId821" Type="http://schemas.openxmlformats.org/officeDocument/2006/relationships/hyperlink" Target="aspi://module='ASPI'&amp;link='300/2005%20Z.z.%2523340'&amp;ucin-k-dni='30.12.9999'" TargetMode="External"/><Relationship Id="rId863" Type="http://schemas.openxmlformats.org/officeDocument/2006/relationships/hyperlink" Target="aspi://module='ASPI'&amp;link='300/2005%20Z.z.%2523361'&amp;ucin-k-dni='30.12.9999'" TargetMode="External"/><Relationship Id="rId1037" Type="http://schemas.openxmlformats.org/officeDocument/2006/relationships/hyperlink" Target="aspi://module='ASPI'&amp;link='248/1994%20Z.z.'&amp;ucin-k-dni='30.12.9999'" TargetMode="External"/><Relationship Id="rId1079" Type="http://schemas.openxmlformats.org/officeDocument/2006/relationships/hyperlink" Target="aspi://module='ASPI'&amp;link='428/2012%20Z.z.'&amp;ucin-k-dni='30.12.9999'" TargetMode="External"/><Relationship Id="rId211" Type="http://schemas.openxmlformats.org/officeDocument/2006/relationships/hyperlink" Target="aspi://module='ASPI'&amp;link='300/2005%20Z.z.%252348'&amp;ucin-k-dni='30.12.9999'" TargetMode="External"/><Relationship Id="rId253" Type="http://schemas.openxmlformats.org/officeDocument/2006/relationships/hyperlink" Target="aspi://module='ASPI'&amp;link='300/2005%20Z.z.%2523328-330'&amp;ucin-k-dni='30.12.9999'" TargetMode="External"/><Relationship Id="rId295" Type="http://schemas.openxmlformats.org/officeDocument/2006/relationships/hyperlink" Target="aspi://module='ASPI'&amp;link='300/2005%20Z.z.%2523419c'&amp;ucin-k-dni='30.12.9999'" TargetMode="External"/><Relationship Id="rId309" Type="http://schemas.openxmlformats.org/officeDocument/2006/relationships/hyperlink" Target="aspi://module='ASPI'&amp;link='300/2005%20Z.z.%2523336'&amp;ucin-k-dni='30.12.9999'" TargetMode="External"/><Relationship Id="rId460" Type="http://schemas.openxmlformats.org/officeDocument/2006/relationships/hyperlink" Target="aspi://module='ASPI'&amp;link='300/2005%20Z.z.%2523189'&amp;ucin-k-dni='30.12.9999'" TargetMode="External"/><Relationship Id="rId516" Type="http://schemas.openxmlformats.org/officeDocument/2006/relationships/hyperlink" Target="aspi://module='ASPI'&amp;link='300/2005%20Z.z.%2523216'&amp;ucin-k-dni='30.12.9999'" TargetMode="External"/><Relationship Id="rId698" Type="http://schemas.openxmlformats.org/officeDocument/2006/relationships/hyperlink" Target="aspi://module='ASPI'&amp;link='300/2005%20Z.z.%2523283'&amp;ucin-k-dni='30.12.9999'" TargetMode="External"/><Relationship Id="rId919" Type="http://schemas.openxmlformats.org/officeDocument/2006/relationships/hyperlink" Target="aspi://module='ASPI'&amp;link='300/2005%20Z.z.%2523401'&amp;ucin-k-dni='30.12.9999'" TargetMode="External"/><Relationship Id="rId1090" Type="http://schemas.openxmlformats.org/officeDocument/2006/relationships/hyperlink" Target="aspi://module='ASPI'&amp;link='398/2015%20Z.z.'&amp;ucin-k-dni='30.12.9999'" TargetMode="External"/><Relationship Id="rId1104" Type="http://schemas.openxmlformats.org/officeDocument/2006/relationships/hyperlink" Target="aspi://module='ASPI'&amp;link='474/2019%20Z.z.'&amp;ucin-k-dni='30.12.9999'" TargetMode="External"/><Relationship Id="rId48" Type="http://schemas.openxmlformats.org/officeDocument/2006/relationships/hyperlink" Target="aspi://module='ASPI'&amp;link='312/2020%20Z.z.'&amp;ucin-k-dni='30.12.9999'" TargetMode="External"/><Relationship Id="rId113" Type="http://schemas.openxmlformats.org/officeDocument/2006/relationships/hyperlink" Target="aspi://module='ASPI'&amp;link='300/2005%20Z.z.%2523201'&amp;ucin-k-dni='30.12.9999'" TargetMode="External"/><Relationship Id="rId320" Type="http://schemas.openxmlformats.org/officeDocument/2006/relationships/hyperlink" Target="aspi://module='ASPI'&amp;link='300/2005%20Z.z.%252341'&amp;ucin-k-dni='30.12.9999'" TargetMode="External"/><Relationship Id="rId558" Type="http://schemas.openxmlformats.org/officeDocument/2006/relationships/hyperlink" Target="aspi://module='ASPI'&amp;link='300/2005%20Z.z.%2523227'&amp;ucin-k-dni='30.12.9999'" TargetMode="External"/><Relationship Id="rId723" Type="http://schemas.openxmlformats.org/officeDocument/2006/relationships/hyperlink" Target="aspi://module='ASPI'&amp;link='300/2005%20Z.z.%2523294'&amp;ucin-k-dni='30.12.9999'" TargetMode="External"/><Relationship Id="rId765" Type="http://schemas.openxmlformats.org/officeDocument/2006/relationships/hyperlink" Target="aspi://module='ASPI'&amp;link='300/2005%20Z.z.%2523310'&amp;ucin-k-dni='30.12.9999'" TargetMode="External"/><Relationship Id="rId930" Type="http://schemas.openxmlformats.org/officeDocument/2006/relationships/hyperlink" Target="aspi://module='ASPI'&amp;link='300/2005%20Z.z.%2523408'&amp;ucin-k-dni='30.12.9999'" TargetMode="External"/><Relationship Id="rId972" Type="http://schemas.openxmlformats.org/officeDocument/2006/relationships/hyperlink" Target="aspi://module='ASPI'&amp;link='300/2005%20Z.z.%2523427'&amp;ucin-k-dni='30.12.9999'" TargetMode="External"/><Relationship Id="rId1006" Type="http://schemas.openxmlformats.org/officeDocument/2006/relationships/hyperlink" Target="aspi://module='ASPI'&amp;link='300/2005%20Z.z.%252383b'&amp;ucin-k-dni='30.12.9999'" TargetMode="External"/><Relationship Id="rId155" Type="http://schemas.openxmlformats.org/officeDocument/2006/relationships/hyperlink" Target="aspi://module='ASPI'&amp;link='300/2005%20Z.z.%2523433'&amp;ucin-k-dni='30.12.9999'" TargetMode="External"/><Relationship Id="rId197" Type="http://schemas.openxmlformats.org/officeDocument/2006/relationships/hyperlink" Target="aspi://module='ASPI'&amp;link='300/2005%20Z.z.%2523314'&amp;ucin-k-dni='30.12.9999'" TargetMode="External"/><Relationship Id="rId362" Type="http://schemas.openxmlformats.org/officeDocument/2006/relationships/hyperlink" Target="aspi://module='ASPI'&amp;link='300/2005%20Z.z.%2523148'&amp;ucin-k-dni='30.12.9999'" TargetMode="External"/><Relationship Id="rId418" Type="http://schemas.openxmlformats.org/officeDocument/2006/relationships/hyperlink" Target="aspi://module='ASPI'&amp;link='300/2005%20Z.z.%2523168'&amp;ucin-k-dni='30.12.9999'" TargetMode="External"/><Relationship Id="rId625" Type="http://schemas.openxmlformats.org/officeDocument/2006/relationships/hyperlink" Target="aspi://module='ASPI'&amp;link='300/2005%20Z.z.%2523254'&amp;ucin-k-dni='30.12.9999'" TargetMode="External"/><Relationship Id="rId832" Type="http://schemas.openxmlformats.org/officeDocument/2006/relationships/hyperlink" Target="aspi://module='ASPI'&amp;link='300/2005%20Z.z.%2523346'&amp;ucin-k-dni='30.12.9999'" TargetMode="External"/><Relationship Id="rId1048" Type="http://schemas.openxmlformats.org/officeDocument/2006/relationships/hyperlink" Target="aspi://module='ASPI'&amp;link='237/2002%20Z.z.'&amp;ucin-k-dni='30.12.9999'" TargetMode="External"/><Relationship Id="rId222" Type="http://schemas.openxmlformats.org/officeDocument/2006/relationships/hyperlink" Target="aspi://module='ASPI'&amp;link='300/2005%20Z.z.%252351'&amp;ucin-k-dni='30.12.9999'" TargetMode="External"/><Relationship Id="rId264" Type="http://schemas.openxmlformats.org/officeDocument/2006/relationships/hyperlink" Target="aspi://module='ASPI'&amp;link='300/2005%20Z.z.%2523234'&amp;ucin-k-dni='30.12.9999'" TargetMode="External"/><Relationship Id="rId471" Type="http://schemas.openxmlformats.org/officeDocument/2006/relationships/hyperlink" Target="aspi://module='ASPI'&amp;link='300/2005%20Z.z.%2523192'&amp;ucin-k-dni='30.12.9999'" TargetMode="External"/><Relationship Id="rId667" Type="http://schemas.openxmlformats.org/officeDocument/2006/relationships/hyperlink" Target="aspi://module='ASPI'&amp;link='300/2005%20Z.z.%2523269'&amp;ucin-k-dni='30.12.9999'" TargetMode="External"/><Relationship Id="rId874" Type="http://schemas.openxmlformats.org/officeDocument/2006/relationships/hyperlink" Target="aspi://module='ASPI'&amp;link='300/2005%20Z.z.%2523368'&amp;ucin-k-dni='30.12.9999'" TargetMode="External"/><Relationship Id="rId1115" Type="http://schemas.openxmlformats.org/officeDocument/2006/relationships/hyperlink" Target="aspi://module='ASPI'&amp;link='300/2005%20Z.z.%252341'&amp;ucin-k-dni='30.12.9999'" TargetMode="External"/><Relationship Id="rId17" Type="http://schemas.openxmlformats.org/officeDocument/2006/relationships/hyperlink" Target="aspi://module='ASPI'&amp;link='33/2011%20Z.z.'&amp;ucin-k-dni='30.12.9999'" TargetMode="External"/><Relationship Id="rId59" Type="http://schemas.openxmlformats.org/officeDocument/2006/relationships/hyperlink" Target="aspi://module='ASPI'&amp;link='300/2005%20Z.z.%2523271'&amp;ucin-k-dni='30.12.9999'" TargetMode="External"/><Relationship Id="rId124" Type="http://schemas.openxmlformats.org/officeDocument/2006/relationships/hyperlink" Target="aspi://module='ASPI'&amp;link='300/2005%20Z.z.%2523318'&amp;ucin-k-dni='30.12.9999'" TargetMode="External"/><Relationship Id="rId527" Type="http://schemas.openxmlformats.org/officeDocument/2006/relationships/hyperlink" Target="aspi://module='ASPI'&amp;link='300/2005%20Z.z.%2523221'&amp;ucin-k-dni='30.12.9999'" TargetMode="External"/><Relationship Id="rId569" Type="http://schemas.openxmlformats.org/officeDocument/2006/relationships/hyperlink" Target="aspi://module='ASPI'&amp;link='300/2005%20Z.z.%2523229'&amp;ucin-k-dni='30.12.9999'" TargetMode="External"/><Relationship Id="rId734" Type="http://schemas.openxmlformats.org/officeDocument/2006/relationships/hyperlink" Target="aspi://module='ASPI'&amp;link='300/2005%20Z.z.%2523295'&amp;ucin-k-dni='30.12.9999'" TargetMode="External"/><Relationship Id="rId776" Type="http://schemas.openxmlformats.org/officeDocument/2006/relationships/hyperlink" Target="aspi://module='ASPI'&amp;link='300/2005%20Z.z.%2523317'&amp;ucin-k-dni='30.12.9999'" TargetMode="External"/><Relationship Id="rId941" Type="http://schemas.openxmlformats.org/officeDocument/2006/relationships/hyperlink" Target="aspi://module='ASPI'&amp;link='300/2005%20Z.z.%2523411'&amp;ucin-k-dni='30.12.9999'" TargetMode="External"/><Relationship Id="rId983" Type="http://schemas.openxmlformats.org/officeDocument/2006/relationships/hyperlink" Target="aspi://module='ASPI'&amp;link='300/2005%20Z.z.%2523431'&amp;ucin-k-dni='30.12.9999'" TargetMode="External"/><Relationship Id="rId70" Type="http://schemas.openxmlformats.org/officeDocument/2006/relationships/hyperlink" Target="aspi://module='ASPI'&amp;link='300/2005%20Z.z.%2523316'&amp;ucin-k-dni='30.12.9999'" TargetMode="External"/><Relationship Id="rId166" Type="http://schemas.openxmlformats.org/officeDocument/2006/relationships/hyperlink" Target="aspi://module='ASPI'&amp;link='300/2005%20Z.z.%252341'&amp;ucin-k-dni='30.12.9999'" TargetMode="External"/><Relationship Id="rId331" Type="http://schemas.openxmlformats.org/officeDocument/2006/relationships/hyperlink" Target="aspi://module='ASPI'&amp;link='300/2005%20Z.z.%2523118'&amp;ucin-k-dni='30.12.9999'" TargetMode="External"/><Relationship Id="rId373" Type="http://schemas.openxmlformats.org/officeDocument/2006/relationships/hyperlink" Target="aspi://module='ASPI'&amp;link='300/2005%20Z.z.%2523147'&amp;ucin-k-dni='30.12.9999'" TargetMode="External"/><Relationship Id="rId429" Type="http://schemas.openxmlformats.org/officeDocument/2006/relationships/hyperlink" Target="aspi://module='ASPI'&amp;link='300/2005%20Z.z.%2523179'&amp;ucin-k-dni='30.12.9999'" TargetMode="External"/><Relationship Id="rId580" Type="http://schemas.openxmlformats.org/officeDocument/2006/relationships/hyperlink" Target="aspi://module='ASPI'&amp;link='300/2005%20Z.z.%2523237'&amp;ucin-k-dni='30.12.9999'" TargetMode="External"/><Relationship Id="rId636" Type="http://schemas.openxmlformats.org/officeDocument/2006/relationships/hyperlink" Target="aspi://module='ASPI'&amp;link='300/2005%20Z.z.%2523259'&amp;ucin-k-dni='30.12.9999'" TargetMode="External"/><Relationship Id="rId801" Type="http://schemas.openxmlformats.org/officeDocument/2006/relationships/hyperlink" Target="aspi://module='ASPI'&amp;link='300/2005%20Z.z.%2523329'&amp;ucin-k-dni='30.12.9999'" TargetMode="External"/><Relationship Id="rId1017" Type="http://schemas.openxmlformats.org/officeDocument/2006/relationships/hyperlink" Target="aspi://module='ASPI'&amp;link='165/1950%20Sb.'&amp;ucin-k-dni='30.12.9999'" TargetMode="External"/><Relationship Id="rId1059" Type="http://schemas.openxmlformats.org/officeDocument/2006/relationships/hyperlink" Target="aspi://module='ASPI'&amp;link='448/2002%20Z.z.'&amp;ucin-k-dni='30.12.9999'" TargetMode="External"/><Relationship Id="rId1" Type="http://schemas.openxmlformats.org/officeDocument/2006/relationships/styles" Target="styles.xml"/><Relationship Id="rId233" Type="http://schemas.openxmlformats.org/officeDocument/2006/relationships/hyperlink" Target="aspi://module='ASPI'&amp;link='300/2005%20Z.z.%2523149'&amp;ucin-k-dni='30.12.9999'" TargetMode="External"/><Relationship Id="rId440" Type="http://schemas.openxmlformats.org/officeDocument/2006/relationships/hyperlink" Target="aspi://module='ASPI'&amp;link='300/2005%20Z.z.%2523182'&amp;ucin-k-dni='30.12.9999'" TargetMode="External"/><Relationship Id="rId678" Type="http://schemas.openxmlformats.org/officeDocument/2006/relationships/hyperlink" Target="aspi://module='ASPI'&amp;link='300/2005%20Z.z.%2523274'&amp;ucin-k-dni='30.12.9999'" TargetMode="External"/><Relationship Id="rId843" Type="http://schemas.openxmlformats.org/officeDocument/2006/relationships/hyperlink" Target="aspi://module='ASPI'&amp;link='300/2005%20Z.z.%2523352'&amp;ucin-k-dni='30.12.9999'" TargetMode="External"/><Relationship Id="rId885" Type="http://schemas.openxmlformats.org/officeDocument/2006/relationships/hyperlink" Target="aspi://module='ASPI'&amp;link='300/2005%20Z.z.%2523373'&amp;ucin-k-dni='30.12.9999'" TargetMode="External"/><Relationship Id="rId1070" Type="http://schemas.openxmlformats.org/officeDocument/2006/relationships/hyperlink" Target="aspi://module='ASPI'&amp;link='317/2009%20Z.z.'&amp;ucin-k-dni='30.12.9999'" TargetMode="External"/><Relationship Id="rId1126" Type="http://schemas.openxmlformats.org/officeDocument/2006/relationships/hyperlink" Target="aspi://module='ASPI'&amp;link='460/1992%20Zb.%2523%25C8l.26'&amp;ucin-k-dni='30.12.9999'" TargetMode="External"/><Relationship Id="rId28" Type="http://schemas.openxmlformats.org/officeDocument/2006/relationships/hyperlink" Target="aspi://module='ASPI'&amp;link='174/2015%20Z.z.'&amp;ucin-k-dni='30.12.9999'" TargetMode="External"/><Relationship Id="rId275" Type="http://schemas.openxmlformats.org/officeDocument/2006/relationships/hyperlink" Target="aspi://module='ASPI'&amp;link='300/2005%20Z.z.%2523286'&amp;ucin-k-dni='30.12.9999'" TargetMode="External"/><Relationship Id="rId300" Type="http://schemas.openxmlformats.org/officeDocument/2006/relationships/hyperlink" Target="aspi://module='ASPI'&amp;link='300/2005%20Z.z.%2523214'&amp;ucin-k-dni='30.12.9999'" TargetMode="External"/><Relationship Id="rId482" Type="http://schemas.openxmlformats.org/officeDocument/2006/relationships/hyperlink" Target="aspi://module='ASPI'&amp;link='300/2005%20Z.z.%2523196'&amp;ucin-k-dni='30.12.9999'" TargetMode="External"/><Relationship Id="rId538" Type="http://schemas.openxmlformats.org/officeDocument/2006/relationships/hyperlink" Target="aspi://module='ASPI'&amp;link='300/2005%20Z.z.%2523223'&amp;ucin-k-dni='30.12.9999'" TargetMode="External"/><Relationship Id="rId703" Type="http://schemas.openxmlformats.org/officeDocument/2006/relationships/hyperlink" Target="aspi://module='ASPI'&amp;link='300/2005%20Z.z.%2523284'&amp;ucin-k-dni='30.12.9999'" TargetMode="External"/><Relationship Id="rId745" Type="http://schemas.openxmlformats.org/officeDocument/2006/relationships/hyperlink" Target="aspi://module='ASPI'&amp;link='300/2005%20Z.z.%2523300'&amp;ucin-k-dni='30.12.9999'" TargetMode="External"/><Relationship Id="rId910" Type="http://schemas.openxmlformats.org/officeDocument/2006/relationships/hyperlink" Target="aspi://module='ASPI'&amp;link='300/2005%20Z.z.%2523398'&amp;ucin-k-dni='30.12.9999'" TargetMode="External"/><Relationship Id="rId952" Type="http://schemas.openxmlformats.org/officeDocument/2006/relationships/hyperlink" Target="aspi://module='ASPI'&amp;link='300/2005%20Z.z.%2523420a'&amp;ucin-k-dni='30.12.9999'" TargetMode="External"/><Relationship Id="rId81" Type="http://schemas.openxmlformats.org/officeDocument/2006/relationships/hyperlink" Target="aspi://module='ASPI'&amp;link='300/2005%20Z.z.%2523419b'&amp;ucin-k-dni='30.12.9999'" TargetMode="External"/><Relationship Id="rId135" Type="http://schemas.openxmlformats.org/officeDocument/2006/relationships/hyperlink" Target="aspi://module='ASPI'&amp;link='300/2005%20Z.z.%2523328-330'&amp;ucin-k-dni='30.12.9999'" TargetMode="External"/><Relationship Id="rId177" Type="http://schemas.openxmlformats.org/officeDocument/2006/relationships/hyperlink" Target="aspi://module='ASPI'&amp;link='300/2005%20Z.z.%2523172'&amp;ucin-k-dni='30.12.9999'" TargetMode="External"/><Relationship Id="rId342" Type="http://schemas.openxmlformats.org/officeDocument/2006/relationships/hyperlink" Target="aspi://module='ASPI'&amp;link='300/2005%20Z.z.%2523200'&amp;ucin-k-dni='30.12.9999'" TargetMode="External"/><Relationship Id="rId384" Type="http://schemas.openxmlformats.org/officeDocument/2006/relationships/hyperlink" Target="aspi://module='ASPI'&amp;link='300/2005%20Z.z.%2523152'&amp;ucin-k-dni='30.12.9999'" TargetMode="External"/><Relationship Id="rId591" Type="http://schemas.openxmlformats.org/officeDocument/2006/relationships/hyperlink" Target="aspi://module='ASPI'&amp;link='300/2005%20Z.z.%2523241'&amp;ucin-k-dni='30.12.9999'" TargetMode="External"/><Relationship Id="rId605" Type="http://schemas.openxmlformats.org/officeDocument/2006/relationships/hyperlink" Target="aspi://module='ASPI'&amp;link='300/2005%20Z.z.%2523246'&amp;ucin-k-dni='30.12.9999'" TargetMode="External"/><Relationship Id="rId787" Type="http://schemas.openxmlformats.org/officeDocument/2006/relationships/hyperlink" Target="aspi://module='ASPI'&amp;link='300/2005%20Z.z.%2523323'&amp;ucin-k-dni='30.12.9999'" TargetMode="External"/><Relationship Id="rId812" Type="http://schemas.openxmlformats.org/officeDocument/2006/relationships/hyperlink" Target="aspi://module='ASPI'&amp;link='300/2005%20Z.z.%2523312'&amp;ucin-k-dni='30.12.9999'" TargetMode="External"/><Relationship Id="rId994" Type="http://schemas.openxmlformats.org/officeDocument/2006/relationships/hyperlink" Target="aspi://module='ASPI'&amp;link='140/1961%20Zb.'&amp;ucin-k-dni='30.12.9999'" TargetMode="External"/><Relationship Id="rId1028" Type="http://schemas.openxmlformats.org/officeDocument/2006/relationships/hyperlink" Target="aspi://module='ASPI'&amp;link='47/1990%20Zb.'&amp;ucin-k-dni='30.12.9999'" TargetMode="External"/><Relationship Id="rId202" Type="http://schemas.openxmlformats.org/officeDocument/2006/relationships/hyperlink" Target="aspi://module='ASPI'&amp;link='300/2005%20Z.z.%2523419'&amp;ucin-k-dni='30.12.9999'" TargetMode="External"/><Relationship Id="rId244" Type="http://schemas.openxmlformats.org/officeDocument/2006/relationships/hyperlink" Target="aspi://module='ASPI'&amp;link='300/2005%20Z.z.%252376'&amp;ucin-k-dni='30.12.9999'" TargetMode="External"/><Relationship Id="rId647" Type="http://schemas.openxmlformats.org/officeDocument/2006/relationships/hyperlink" Target="aspi://module='ASPI'&amp;link='300/2005%20Z.z.%2523261'&amp;ucin-k-dni='30.12.9999'" TargetMode="External"/><Relationship Id="rId689" Type="http://schemas.openxmlformats.org/officeDocument/2006/relationships/hyperlink" Target="aspi://module='ASPI'&amp;link='300/2005%20Z.z.%2523279'&amp;ucin-k-dni='30.12.9999'" TargetMode="External"/><Relationship Id="rId854" Type="http://schemas.openxmlformats.org/officeDocument/2006/relationships/hyperlink" Target="aspi://module='ASPI'&amp;link='300/2005%20Z.z.%2523355'&amp;ucin-k-dni='30.12.9999'" TargetMode="External"/><Relationship Id="rId896" Type="http://schemas.openxmlformats.org/officeDocument/2006/relationships/hyperlink" Target="aspi://module='ASPI'&amp;link='300/2005%20Z.z.%2523387'&amp;ucin-k-dni='30.12.9999'" TargetMode="External"/><Relationship Id="rId1081" Type="http://schemas.openxmlformats.org/officeDocument/2006/relationships/hyperlink" Target="aspi://module='ASPI'&amp;link='189/2013%20Z.z.'&amp;ucin-k-dni='30.12.9999'" TargetMode="External"/><Relationship Id="rId39" Type="http://schemas.openxmlformats.org/officeDocument/2006/relationships/hyperlink" Target="aspi://module='ASPI'&amp;link='274/2017%20Z.z.'&amp;ucin-k-dni='30.12.9999'" TargetMode="External"/><Relationship Id="rId286" Type="http://schemas.openxmlformats.org/officeDocument/2006/relationships/hyperlink" Target="aspi://module='ASPI'&amp;link='300/2005%20Z.z.%2523319'&amp;ucin-k-dni='30.12.9999'" TargetMode="External"/><Relationship Id="rId451" Type="http://schemas.openxmlformats.org/officeDocument/2006/relationships/hyperlink" Target="aspi://module='ASPI'&amp;link='300/2005%20Z.z.%2523186'&amp;ucin-k-dni='30.12.9999'" TargetMode="External"/><Relationship Id="rId493" Type="http://schemas.openxmlformats.org/officeDocument/2006/relationships/hyperlink" Target="aspi://module='ASPI'&amp;link='300/2005%20Z.z.%2523204'&amp;ucin-k-dni='30.12.9999'" TargetMode="External"/><Relationship Id="rId507" Type="http://schemas.openxmlformats.org/officeDocument/2006/relationships/hyperlink" Target="aspi://module='ASPI'&amp;link='300/2005%20Z.z.%2523211'&amp;ucin-k-dni='30.12.9999'" TargetMode="External"/><Relationship Id="rId549" Type="http://schemas.openxmlformats.org/officeDocument/2006/relationships/hyperlink" Target="aspi://module='ASPI'&amp;link='300/2005%20Z.z.%2523225'&amp;ucin-k-dni='30.12.9999'" TargetMode="External"/><Relationship Id="rId714" Type="http://schemas.openxmlformats.org/officeDocument/2006/relationships/hyperlink" Target="aspi://module='ASPI'&amp;link='300/2005%20Z.z.%2523290'&amp;ucin-k-dni='30.12.9999'" TargetMode="External"/><Relationship Id="rId756" Type="http://schemas.openxmlformats.org/officeDocument/2006/relationships/hyperlink" Target="aspi://module='ASPI'&amp;link='300/2005%20Z.z.%2523306'&amp;ucin-k-dni='30.12.9999'" TargetMode="External"/><Relationship Id="rId921" Type="http://schemas.openxmlformats.org/officeDocument/2006/relationships/hyperlink" Target="aspi://module='ASPI'&amp;link='300/2005%20Z.z.%2523402'&amp;ucin-k-dni='30.12.9999'" TargetMode="External"/><Relationship Id="rId50" Type="http://schemas.openxmlformats.org/officeDocument/2006/relationships/hyperlink" Target="aspi://module='ASPI'&amp;link='357/2021%20Z.z.'&amp;ucin-k-dni='30.12.9999'" TargetMode="External"/><Relationship Id="rId104" Type="http://schemas.openxmlformats.org/officeDocument/2006/relationships/hyperlink" Target="aspi://module='ASPI'&amp;link='300/2005%20Z.z.%252328'&amp;ucin-k-dni='30.12.9999'" TargetMode="External"/><Relationship Id="rId146" Type="http://schemas.openxmlformats.org/officeDocument/2006/relationships/hyperlink" Target="aspi://module='ASPI'&amp;link='300/2005%20Z.z.%252342'&amp;ucin-k-dni='30.12.9999'" TargetMode="External"/><Relationship Id="rId188" Type="http://schemas.openxmlformats.org/officeDocument/2006/relationships/hyperlink" Target="aspi://module='ASPI'&amp;link='300/2005%20Z.z.%2523200'&amp;ucin-k-dni='30.12.9999'" TargetMode="External"/><Relationship Id="rId311" Type="http://schemas.openxmlformats.org/officeDocument/2006/relationships/hyperlink" Target="aspi://module='ASPI'&amp;link='300/2005%20Z.z.%252332'&amp;ucin-k-dni='30.12.9999'" TargetMode="External"/><Relationship Id="rId353" Type="http://schemas.openxmlformats.org/officeDocument/2006/relationships/hyperlink" Target="aspi://module='ASPI'&amp;link='300/2005%20Z.z.%2523233'&amp;ucin-k-dni='30.12.9999'" TargetMode="External"/><Relationship Id="rId395" Type="http://schemas.openxmlformats.org/officeDocument/2006/relationships/hyperlink" Target="aspi://module='ASPI'&amp;link='300/2005%20Z.z.%2523159'&amp;ucin-k-dni='30.12.9999'" TargetMode="External"/><Relationship Id="rId409" Type="http://schemas.openxmlformats.org/officeDocument/2006/relationships/hyperlink" Target="aspi://module='ASPI'&amp;link='300/2005%20Z.z.%2523163'&amp;ucin-k-dni='30.12.9999'" TargetMode="External"/><Relationship Id="rId560" Type="http://schemas.openxmlformats.org/officeDocument/2006/relationships/hyperlink" Target="aspi://module='ASPI'&amp;link='300/2005%20Z.z.%2523227'&amp;ucin-k-dni='30.12.9999'" TargetMode="External"/><Relationship Id="rId798" Type="http://schemas.openxmlformats.org/officeDocument/2006/relationships/hyperlink" Target="aspi://module='ASPI'&amp;link='300/2005%20Z.z.%2523328'&amp;ucin-k-dni='30.12.9999'" TargetMode="External"/><Relationship Id="rId963" Type="http://schemas.openxmlformats.org/officeDocument/2006/relationships/hyperlink" Target="aspi://module='ASPI'&amp;link='300/2005%20Z.z.%2523424'&amp;ucin-k-dni='30.12.9999'" TargetMode="External"/><Relationship Id="rId1039" Type="http://schemas.openxmlformats.org/officeDocument/2006/relationships/hyperlink" Target="aspi://module='ASPI'&amp;link='233/1995%20Z.z.'&amp;ucin-k-dni='30.12.9999'" TargetMode="External"/><Relationship Id="rId92" Type="http://schemas.openxmlformats.org/officeDocument/2006/relationships/hyperlink" Target="aspi://module='ASPI'&amp;link='300/2005%20Z.z.%25236'&amp;ucin-k-dni='30.12.9999'" TargetMode="External"/><Relationship Id="rId213" Type="http://schemas.openxmlformats.org/officeDocument/2006/relationships/hyperlink" Target="aspi://module='ASPI'&amp;link='300/2005%20Z.z.%252349'&amp;ucin-k-dni='30.12.9999'" TargetMode="External"/><Relationship Id="rId420" Type="http://schemas.openxmlformats.org/officeDocument/2006/relationships/hyperlink" Target="aspi://module='ASPI'&amp;link='300/2005%20Z.z.%2523169'&amp;ucin-k-dni='30.12.9999'" TargetMode="External"/><Relationship Id="rId616" Type="http://schemas.openxmlformats.org/officeDocument/2006/relationships/hyperlink" Target="aspi://module='ASPI'&amp;link='300/2005%20Z.z.%2523249a'&amp;ucin-k-dni='30.12.9999'" TargetMode="External"/><Relationship Id="rId658" Type="http://schemas.openxmlformats.org/officeDocument/2006/relationships/hyperlink" Target="aspi://module='ASPI'&amp;link='300/2005%20Z.z.%2523264'&amp;ucin-k-dni='30.12.9999'" TargetMode="External"/><Relationship Id="rId823" Type="http://schemas.openxmlformats.org/officeDocument/2006/relationships/hyperlink" Target="aspi://module='ASPI'&amp;link='300/2005%20Z.z.%2523341'&amp;ucin-k-dni='30.12.9999'" TargetMode="External"/><Relationship Id="rId865" Type="http://schemas.openxmlformats.org/officeDocument/2006/relationships/hyperlink" Target="aspi://module='ASPI'&amp;link='300/2005%20Z.z.%252323'&amp;ucin-k-dni='30.12.9999'" TargetMode="External"/><Relationship Id="rId1050" Type="http://schemas.openxmlformats.org/officeDocument/2006/relationships/hyperlink" Target="aspi://module='ASPI'&amp;link='448/2002%20Z.z.'&amp;ucin-k-dni='30.12.9999'" TargetMode="External"/><Relationship Id="rId255" Type="http://schemas.openxmlformats.org/officeDocument/2006/relationships/hyperlink" Target="aspi://module='ASPI'&amp;link='300/2005%20Z.z.%2523336'&amp;ucin-k-dni='30.12.9999'" TargetMode="External"/><Relationship Id="rId297" Type="http://schemas.openxmlformats.org/officeDocument/2006/relationships/hyperlink" Target="aspi://module='ASPI'&amp;link='300/2005%20Z.z.%2523425'&amp;ucin-k-dni='30.12.9999'" TargetMode="External"/><Relationship Id="rId462" Type="http://schemas.openxmlformats.org/officeDocument/2006/relationships/hyperlink" Target="aspi://module='ASPI'&amp;link='300/2005%20Z.z.%2523190'&amp;ucin-k-dni='30.12.9999'" TargetMode="External"/><Relationship Id="rId518" Type="http://schemas.openxmlformats.org/officeDocument/2006/relationships/hyperlink" Target="aspi://module='ASPI'&amp;link='300/2005%20Z.z.%2523216'&amp;ucin-k-dni='30.12.9999'" TargetMode="External"/><Relationship Id="rId725" Type="http://schemas.openxmlformats.org/officeDocument/2006/relationships/hyperlink" Target="aspi://module='ASPI'&amp;link='300/2005%20Z.z.%2523294'&amp;ucin-k-dni='30.12.9999'" TargetMode="External"/><Relationship Id="rId932" Type="http://schemas.openxmlformats.org/officeDocument/2006/relationships/hyperlink" Target="aspi://module='ASPI'&amp;link='300/2005%20Z.z.%2523408'&amp;ucin-k-dni='30.12.9999'" TargetMode="External"/><Relationship Id="rId1092" Type="http://schemas.openxmlformats.org/officeDocument/2006/relationships/hyperlink" Target="aspi://module='ASPI'&amp;link='444/2015%20Z.z.'&amp;ucin-k-dni='30.12.9999'" TargetMode="External"/><Relationship Id="rId1106" Type="http://schemas.openxmlformats.org/officeDocument/2006/relationships/hyperlink" Target="aspi://module='ASPI'&amp;link='312/2020%20Z.z.'&amp;ucin-k-dni='30.12.9999'" TargetMode="External"/><Relationship Id="rId115" Type="http://schemas.openxmlformats.org/officeDocument/2006/relationships/hyperlink" Target="aspi://module='ASPI'&amp;link='300/2005%20Z.z.%2523291'&amp;ucin-k-dni='30.12.9999'" TargetMode="External"/><Relationship Id="rId157" Type="http://schemas.openxmlformats.org/officeDocument/2006/relationships/hyperlink" Target="aspi://module='ASPI'&amp;link='300/2005%20Z.z.%2523179'&amp;ucin-k-dni='30.12.9999'" TargetMode="External"/><Relationship Id="rId322" Type="http://schemas.openxmlformats.org/officeDocument/2006/relationships/hyperlink" Target="aspi://module='ASPI'&amp;link='300/2005%20Z.z.%2523117'&amp;ucin-k-dni='30.12.9999'" TargetMode="External"/><Relationship Id="rId364" Type="http://schemas.openxmlformats.org/officeDocument/2006/relationships/hyperlink" Target="aspi://module='ASPI'&amp;link='300/2005%20Z.z.%2523155'&amp;ucin-k-dni='30.12.9999'" TargetMode="External"/><Relationship Id="rId767" Type="http://schemas.openxmlformats.org/officeDocument/2006/relationships/hyperlink" Target="aspi://module='ASPI'&amp;link='300/2005%20Z.z.%2523310'&amp;ucin-k-dni='30.12.9999'" TargetMode="External"/><Relationship Id="rId974" Type="http://schemas.openxmlformats.org/officeDocument/2006/relationships/hyperlink" Target="aspi://module='ASPI'&amp;link='300/2005%20Z.z.%2523428'&amp;ucin-k-dni='30.12.9999'" TargetMode="External"/><Relationship Id="rId1008" Type="http://schemas.openxmlformats.org/officeDocument/2006/relationships/hyperlink" Target="aspi://module='ASPI'&amp;link='300/2005%20Z.z.%252361'&amp;ucin-k-dni='30.12.9999'" TargetMode="External"/><Relationship Id="rId61" Type="http://schemas.openxmlformats.org/officeDocument/2006/relationships/hyperlink" Target="aspi://module='ASPI'&amp;link='300/2005%20Z.z.%2523274'&amp;ucin-k-dni='30.12.9999'" TargetMode="External"/><Relationship Id="rId199" Type="http://schemas.openxmlformats.org/officeDocument/2006/relationships/hyperlink" Target="aspi://module='ASPI'&amp;link='300/2005%20Z.z.%2523355'&amp;ucin-k-dni='30.12.9999'" TargetMode="External"/><Relationship Id="rId571" Type="http://schemas.openxmlformats.org/officeDocument/2006/relationships/hyperlink" Target="aspi://module='ASPI'&amp;link='300/2005%20Z.z.%2523230'&amp;ucin-k-dni='30.12.9999'" TargetMode="External"/><Relationship Id="rId627" Type="http://schemas.openxmlformats.org/officeDocument/2006/relationships/hyperlink" Target="aspi://module='ASPI'&amp;link='300/2005%20Z.z.%2523254'&amp;ucin-k-dni='30.12.9999'" TargetMode="External"/><Relationship Id="rId669" Type="http://schemas.openxmlformats.org/officeDocument/2006/relationships/hyperlink" Target="aspi://module='ASPI'&amp;link='300/2005%20Z.z.%2523269'&amp;ucin-k-dni='30.12.9999'" TargetMode="External"/><Relationship Id="rId834" Type="http://schemas.openxmlformats.org/officeDocument/2006/relationships/hyperlink" Target="aspi://module='ASPI'&amp;link='300/2005%20Z.z.%2523347'&amp;ucin-k-dni='30.12.9999'" TargetMode="External"/><Relationship Id="rId876" Type="http://schemas.openxmlformats.org/officeDocument/2006/relationships/hyperlink" Target="aspi://module='ASPI'&amp;link='300/2005%20Z.z.%2523369'&amp;ucin-k-dni='30.12.9999'" TargetMode="External"/><Relationship Id="rId19" Type="http://schemas.openxmlformats.org/officeDocument/2006/relationships/hyperlink" Target="aspi://module='ASPI'&amp;link='313/2011%20Z.z.'&amp;ucin-k-dni='30.12.9999'" TargetMode="External"/><Relationship Id="rId224" Type="http://schemas.openxmlformats.org/officeDocument/2006/relationships/hyperlink" Target="aspi://module='ASPI'&amp;link='300/2005%20Z.z.%252357'&amp;ucin-k-dni='30.12.9999'" TargetMode="External"/><Relationship Id="rId266" Type="http://schemas.openxmlformats.org/officeDocument/2006/relationships/hyperlink" Target="aspi://module='ASPI'&amp;link='300/2005%20Z.z.%2523254'&amp;ucin-k-dni='30.12.9999'" TargetMode="External"/><Relationship Id="rId431" Type="http://schemas.openxmlformats.org/officeDocument/2006/relationships/hyperlink" Target="aspi://module='ASPI'&amp;link='300/2005%20Z.z.%2523179'&amp;ucin-k-dni='30.12.9999'" TargetMode="External"/><Relationship Id="rId473" Type="http://schemas.openxmlformats.org/officeDocument/2006/relationships/hyperlink" Target="aspi://module='ASPI'&amp;link='300/2005%20Z.z.%2523192'&amp;ucin-k-dni='30.12.9999'" TargetMode="External"/><Relationship Id="rId529" Type="http://schemas.openxmlformats.org/officeDocument/2006/relationships/hyperlink" Target="aspi://module='ASPI'&amp;link='300/2005%20Z.z.%2523221'&amp;ucin-k-dni='30.12.9999'" TargetMode="External"/><Relationship Id="rId680" Type="http://schemas.openxmlformats.org/officeDocument/2006/relationships/hyperlink" Target="aspi://module='ASPI'&amp;link='300/2005%20Z.z.%2523275'&amp;ucin-k-dni='30.12.9999'" TargetMode="External"/><Relationship Id="rId736" Type="http://schemas.openxmlformats.org/officeDocument/2006/relationships/hyperlink" Target="aspi://module='ASPI'&amp;link='300/2005%20Z.z.%2523298'&amp;ucin-k-dni='30.12.9999'" TargetMode="External"/><Relationship Id="rId901" Type="http://schemas.openxmlformats.org/officeDocument/2006/relationships/hyperlink" Target="aspi://module='ASPI'&amp;link='300/2005%20Z.z.%2523393'&amp;ucin-k-dni='30.12.9999'" TargetMode="External"/><Relationship Id="rId1061" Type="http://schemas.openxmlformats.org/officeDocument/2006/relationships/hyperlink" Target="aspi://module='ASPI'&amp;link='550/2003%20Z.z.'&amp;ucin-k-dni='30.12.9999'" TargetMode="External"/><Relationship Id="rId1117" Type="http://schemas.openxmlformats.org/officeDocument/2006/relationships/hyperlink" Target="aspi://module='ASPI'&amp;link='260/2014%20Z.z.'&amp;ucin-k-dni='30.12.9999'" TargetMode="External"/><Relationship Id="rId30" Type="http://schemas.openxmlformats.org/officeDocument/2006/relationships/hyperlink" Target="aspi://module='ASPI'&amp;link='87/2015%20Z.z.'&amp;ucin-k-dni='30.12.9999'" TargetMode="External"/><Relationship Id="rId126" Type="http://schemas.openxmlformats.org/officeDocument/2006/relationships/hyperlink" Target="aspi://module='ASPI'&amp;link='300/2005%20Z.z.%2523419'&amp;ucin-k-dni='30.12.9999'" TargetMode="External"/><Relationship Id="rId168" Type="http://schemas.openxmlformats.org/officeDocument/2006/relationships/hyperlink" Target="aspi://module='ASPI'&amp;link='300/2005%20Z.z.%252343'&amp;ucin-k-dni='30.12.9999'" TargetMode="External"/><Relationship Id="rId333" Type="http://schemas.openxmlformats.org/officeDocument/2006/relationships/hyperlink" Target="aspi://module='ASPI'&amp;link='300/2005%20Z.z.%2523117'&amp;ucin-k-dni='30.12.9999'" TargetMode="External"/><Relationship Id="rId540" Type="http://schemas.openxmlformats.org/officeDocument/2006/relationships/hyperlink" Target="aspi://module='ASPI'&amp;link='300/2005%20Z.z.%2523223'&amp;ucin-k-dni='30.12.9999'" TargetMode="External"/><Relationship Id="rId778" Type="http://schemas.openxmlformats.org/officeDocument/2006/relationships/hyperlink" Target="aspi://module='ASPI'&amp;link='300/2005%20Z.z.%2523318'&amp;ucin-k-dni='30.12.9999'" TargetMode="External"/><Relationship Id="rId943" Type="http://schemas.openxmlformats.org/officeDocument/2006/relationships/hyperlink" Target="aspi://module='ASPI'&amp;link='300/2005%20Z.z.%2523411'&amp;ucin-k-dni='30.12.9999'" TargetMode="External"/><Relationship Id="rId985" Type="http://schemas.openxmlformats.org/officeDocument/2006/relationships/hyperlink" Target="aspi://module='ASPI'&amp;link='300/2005%20Z.z.%2523432'&amp;ucin-k-dni='30.12.9999'" TargetMode="External"/><Relationship Id="rId1019" Type="http://schemas.openxmlformats.org/officeDocument/2006/relationships/hyperlink" Target="aspi://module='ASPI'&amp;link='53/1963%20Zb.'&amp;ucin-k-dni='30.12.9999'" TargetMode="External"/><Relationship Id="rId72" Type="http://schemas.openxmlformats.org/officeDocument/2006/relationships/hyperlink" Target="aspi://module='ASPI'&amp;link='300/2005%20Z.z.%2523318'&amp;ucin-k-dni='30.12.9999'" TargetMode="External"/><Relationship Id="rId375" Type="http://schemas.openxmlformats.org/officeDocument/2006/relationships/hyperlink" Target="aspi://module='ASPI'&amp;link='300/2005%20Z.z.%2523148'&amp;ucin-k-dni='30.12.9999'" TargetMode="External"/><Relationship Id="rId582" Type="http://schemas.openxmlformats.org/officeDocument/2006/relationships/hyperlink" Target="aspi://module='ASPI'&amp;link='300/2005%20Z.z.%2523239'&amp;ucin-k-dni='30.12.9999'" TargetMode="External"/><Relationship Id="rId638" Type="http://schemas.openxmlformats.org/officeDocument/2006/relationships/hyperlink" Target="aspi://module='ASPI'&amp;link='300/2005%20Z.z.%2523259'&amp;ucin-k-dni='30.12.9999'" TargetMode="External"/><Relationship Id="rId803" Type="http://schemas.openxmlformats.org/officeDocument/2006/relationships/hyperlink" Target="aspi://module='ASPI'&amp;link='300/2005%20Z.z.%2523332'&amp;ucin-k-dni='30.12.9999'" TargetMode="External"/><Relationship Id="rId845" Type="http://schemas.openxmlformats.org/officeDocument/2006/relationships/hyperlink" Target="aspi://module='ASPI'&amp;link='300/2005%20Z.z.%2523352'&amp;ucin-k-dni='30.12.9999'" TargetMode="External"/><Relationship Id="rId1030" Type="http://schemas.openxmlformats.org/officeDocument/2006/relationships/hyperlink" Target="aspi://module='ASPI'&amp;link='175/1990%20Zb.'&amp;ucin-k-dni='30.12.9999'" TargetMode="External"/><Relationship Id="rId3" Type="http://schemas.openxmlformats.org/officeDocument/2006/relationships/webSettings" Target="webSettings.xml"/><Relationship Id="rId235" Type="http://schemas.openxmlformats.org/officeDocument/2006/relationships/hyperlink" Target="aspi://module='ASPI'&amp;link='300/2005%20Z.z.%252351'&amp;ucin-k-dni='30.12.9999'" TargetMode="External"/><Relationship Id="rId277" Type="http://schemas.openxmlformats.org/officeDocument/2006/relationships/hyperlink" Target="aspi://module='ASPI'&amp;link='300/2005%20Z.z.%2523301'&amp;ucin-k-dni='30.12.9999'" TargetMode="External"/><Relationship Id="rId400" Type="http://schemas.openxmlformats.org/officeDocument/2006/relationships/hyperlink" Target="aspi://module='ASPI'&amp;link='300/2005%20Z.z.%2523160'&amp;ucin-k-dni='30.12.9999'" TargetMode="External"/><Relationship Id="rId442" Type="http://schemas.openxmlformats.org/officeDocument/2006/relationships/hyperlink" Target="aspi://module='ASPI'&amp;link='300/2005%20Z.z.%2523183'&amp;ucin-k-dni='30.12.9999'" TargetMode="External"/><Relationship Id="rId484" Type="http://schemas.openxmlformats.org/officeDocument/2006/relationships/hyperlink" Target="aspi://module='ASPI'&amp;link='300/2005%20Z.z.%2523197'&amp;ucin-k-dni='30.12.9999'" TargetMode="External"/><Relationship Id="rId705" Type="http://schemas.openxmlformats.org/officeDocument/2006/relationships/hyperlink" Target="aspi://module='ASPI'&amp;link='300/2005%20Z.z.%2523285'&amp;ucin-k-dni='30.12.9999'" TargetMode="External"/><Relationship Id="rId887" Type="http://schemas.openxmlformats.org/officeDocument/2006/relationships/hyperlink" Target="aspi://module='ASPI'&amp;link='300/2005%20Z.z.%2523375'&amp;ucin-k-dni='30.12.9999'" TargetMode="External"/><Relationship Id="rId1072" Type="http://schemas.openxmlformats.org/officeDocument/2006/relationships/hyperlink" Target="aspi://module='ASPI'&amp;link='576/2009%20Z.z.'&amp;ucin-k-dni='30.12.9999'" TargetMode="External"/><Relationship Id="rId1128" Type="http://schemas.openxmlformats.org/officeDocument/2006/relationships/hyperlink" Target="aspi://module='ASPI'&amp;link='300/2005%20Z.z.%252358'&amp;ucin-k-dni='30.12.9999'" TargetMode="External"/><Relationship Id="rId137" Type="http://schemas.openxmlformats.org/officeDocument/2006/relationships/hyperlink" Target="aspi://module='ASPI'&amp;link='300/2005%20Z.z.%2523336a'&amp;ucin-k-dni='30.12.9999'" TargetMode="External"/><Relationship Id="rId302" Type="http://schemas.openxmlformats.org/officeDocument/2006/relationships/hyperlink" Target="aspi://module='ASPI'&amp;link='300/2005%20Z.z.%2523276'&amp;ucin-k-dni='30.12.9999'" TargetMode="External"/><Relationship Id="rId344" Type="http://schemas.openxmlformats.org/officeDocument/2006/relationships/hyperlink" Target="aspi://module='ASPI'&amp;link='300/2005%20Z.z.%2523208'&amp;ucin-k-dni='30.12.9999'" TargetMode="External"/><Relationship Id="rId691" Type="http://schemas.openxmlformats.org/officeDocument/2006/relationships/hyperlink" Target="aspi://module='ASPI'&amp;link='300/2005%20Z.z.%2523281'&amp;ucin-k-dni='30.12.9999'" TargetMode="External"/><Relationship Id="rId747" Type="http://schemas.openxmlformats.org/officeDocument/2006/relationships/hyperlink" Target="aspi://module='ASPI'&amp;link='300/2005%20Z.z.%2523302a'&amp;ucin-k-dni='30.12.9999'" TargetMode="External"/><Relationship Id="rId789" Type="http://schemas.openxmlformats.org/officeDocument/2006/relationships/hyperlink" Target="aspi://module='ASPI'&amp;link='300/2005%20Z.z.%2523323'&amp;ucin-k-dni='30.12.9999'" TargetMode="External"/><Relationship Id="rId912" Type="http://schemas.openxmlformats.org/officeDocument/2006/relationships/hyperlink" Target="aspi://module='ASPI'&amp;link='300/2005%20Z.z.%2523399'&amp;ucin-k-dni='30.12.9999'" TargetMode="External"/><Relationship Id="rId954" Type="http://schemas.openxmlformats.org/officeDocument/2006/relationships/hyperlink" Target="aspi://module='ASPI'&amp;link='300/2005%20Z.z.%2523420a'&amp;ucin-k-dni='30.12.9999'" TargetMode="External"/><Relationship Id="rId996" Type="http://schemas.openxmlformats.org/officeDocument/2006/relationships/hyperlink" Target="aspi://module='ASPI'&amp;link='140/1961%20Zb.%252343'&amp;ucin-k-dni='30.12.9999'" TargetMode="External"/><Relationship Id="rId41" Type="http://schemas.openxmlformats.org/officeDocument/2006/relationships/hyperlink" Target="aspi://module='ASPI'&amp;link='321/2018%20Z.z.'&amp;ucin-k-dni='30.12.9999'" TargetMode="External"/><Relationship Id="rId83" Type="http://schemas.openxmlformats.org/officeDocument/2006/relationships/hyperlink" Target="aspi://module='ASPI'&amp;link='300/2005%20Z.z.%2523419d'&amp;ucin-k-dni='30.12.9999'" TargetMode="External"/><Relationship Id="rId179" Type="http://schemas.openxmlformats.org/officeDocument/2006/relationships/hyperlink" Target="aspi://module='ASPI'&amp;link='300/2005%20Z.z.%2523180'&amp;ucin-k-dni='30.12.9999'" TargetMode="External"/><Relationship Id="rId386" Type="http://schemas.openxmlformats.org/officeDocument/2006/relationships/hyperlink" Target="aspi://module='ASPI'&amp;link='300/2005%20Z.z.%2523152'&amp;ucin-k-dni='30.12.9999'" TargetMode="External"/><Relationship Id="rId551" Type="http://schemas.openxmlformats.org/officeDocument/2006/relationships/hyperlink" Target="aspi://module='ASPI'&amp;link='300/2005%20Z.z.%2523225'&amp;ucin-k-dni='30.12.9999'" TargetMode="External"/><Relationship Id="rId593" Type="http://schemas.openxmlformats.org/officeDocument/2006/relationships/hyperlink" Target="aspi://module='ASPI'&amp;link='300/2005%20Z.z.%2523242'&amp;ucin-k-dni='30.12.9999'" TargetMode="External"/><Relationship Id="rId607" Type="http://schemas.openxmlformats.org/officeDocument/2006/relationships/hyperlink" Target="aspi://module='ASPI'&amp;link='300/2005%20Z.z.%2523248'&amp;ucin-k-dni='30.12.9999'" TargetMode="External"/><Relationship Id="rId649" Type="http://schemas.openxmlformats.org/officeDocument/2006/relationships/hyperlink" Target="aspi://module='ASPI'&amp;link='300/2005%20Z.z.%2523261'&amp;ucin-k-dni='30.12.9999'" TargetMode="External"/><Relationship Id="rId814" Type="http://schemas.openxmlformats.org/officeDocument/2006/relationships/hyperlink" Target="aspi://module='ASPI'&amp;link='300/2005%20Z.z.%2523314'&amp;ucin-k-dni='30.12.9999'" TargetMode="External"/><Relationship Id="rId856" Type="http://schemas.openxmlformats.org/officeDocument/2006/relationships/hyperlink" Target="aspi://module='ASPI'&amp;link='300/2005%20Z.z.%2523355'&amp;ucin-k-dni='30.12.9999'" TargetMode="External"/><Relationship Id="rId190" Type="http://schemas.openxmlformats.org/officeDocument/2006/relationships/hyperlink" Target="aspi://module='ASPI'&amp;link='300/2005%20Z.z.%2523208'&amp;ucin-k-dni='30.12.9999'" TargetMode="External"/><Relationship Id="rId204" Type="http://schemas.openxmlformats.org/officeDocument/2006/relationships/hyperlink" Target="aspi://module='ASPI'&amp;link='300/2005%20Z.z.%2523419c'&amp;ucin-k-dni='30.12.9999'" TargetMode="External"/><Relationship Id="rId246" Type="http://schemas.openxmlformats.org/officeDocument/2006/relationships/hyperlink" Target="aspi://module='ASPI'&amp;link='300/2005%20Z.z.%252360'&amp;ucin-k-dni='30.12.9999'" TargetMode="External"/><Relationship Id="rId288" Type="http://schemas.openxmlformats.org/officeDocument/2006/relationships/hyperlink" Target="aspi://module='ASPI'&amp;link='300/2005%20Z.z.%2523353'&amp;ucin-k-dni='30.12.9999'" TargetMode="External"/><Relationship Id="rId411" Type="http://schemas.openxmlformats.org/officeDocument/2006/relationships/hyperlink" Target="aspi://module='ASPI'&amp;link='300/2005%20Z.z.%2523164'&amp;ucin-k-dni='30.12.9999'" TargetMode="External"/><Relationship Id="rId453" Type="http://schemas.openxmlformats.org/officeDocument/2006/relationships/hyperlink" Target="aspi://module='ASPI'&amp;link='300/2005%20Z.z.%2523187'&amp;ucin-k-dni='30.12.9999'" TargetMode="External"/><Relationship Id="rId509" Type="http://schemas.openxmlformats.org/officeDocument/2006/relationships/hyperlink" Target="aspi://module='ASPI'&amp;link='300/2005%20Z.z.%2523213'&amp;ucin-k-dni='30.12.9999'" TargetMode="External"/><Relationship Id="rId660" Type="http://schemas.openxmlformats.org/officeDocument/2006/relationships/hyperlink" Target="aspi://module='ASPI'&amp;link='300/2005%20Z.z.%2523265'&amp;ucin-k-dni='30.12.9999'" TargetMode="External"/><Relationship Id="rId898" Type="http://schemas.openxmlformats.org/officeDocument/2006/relationships/hyperlink" Target="aspi://module='ASPI'&amp;link='300/2005%20Z.z.%2523392'&amp;ucin-k-dni='30.12.9999'" TargetMode="External"/><Relationship Id="rId1041" Type="http://schemas.openxmlformats.org/officeDocument/2006/relationships/hyperlink" Target="aspi://module='ASPI'&amp;link='13/1998%20Z.z.'&amp;ucin-k-dni='30.12.9999'" TargetMode="External"/><Relationship Id="rId1083" Type="http://schemas.openxmlformats.org/officeDocument/2006/relationships/hyperlink" Target="aspi://module='ASPI'&amp;link='1/2014%20Z.z.'&amp;ucin-k-dni='30.12.9999'" TargetMode="External"/><Relationship Id="rId106" Type="http://schemas.openxmlformats.org/officeDocument/2006/relationships/hyperlink" Target="aspi://module='ASPI'&amp;link='300/2005%20Z.z.%252329'&amp;ucin-k-dni='30.12.9999'" TargetMode="External"/><Relationship Id="rId313" Type="http://schemas.openxmlformats.org/officeDocument/2006/relationships/hyperlink" Target="aspi://module='ASPI'&amp;link='300/2005%20Z.z.%252392'&amp;ucin-k-dni='30.12.9999'" TargetMode="External"/><Relationship Id="rId495" Type="http://schemas.openxmlformats.org/officeDocument/2006/relationships/hyperlink" Target="aspi://module='ASPI'&amp;link='300/2005%20Z.z.%2523206'&amp;ucin-k-dni='30.12.9999'" TargetMode="External"/><Relationship Id="rId716" Type="http://schemas.openxmlformats.org/officeDocument/2006/relationships/hyperlink" Target="aspi://module='ASPI'&amp;link='300/2005%20Z.z.%2523290a'&amp;ucin-k-dni='30.12.9999'" TargetMode="External"/><Relationship Id="rId758" Type="http://schemas.openxmlformats.org/officeDocument/2006/relationships/hyperlink" Target="aspi://module='ASPI'&amp;link='300/2005%20Z.z.%2523307'&amp;ucin-k-dni='30.12.9999'" TargetMode="External"/><Relationship Id="rId923" Type="http://schemas.openxmlformats.org/officeDocument/2006/relationships/hyperlink" Target="aspi://module='ASPI'&amp;link='300/2005%20Z.z.%2523405'&amp;ucin-k-dni='30.12.9999'" TargetMode="External"/><Relationship Id="rId965" Type="http://schemas.openxmlformats.org/officeDocument/2006/relationships/hyperlink" Target="aspi://module='ASPI'&amp;link='300/2005%20Z.z.%2523424'&amp;ucin-k-dni='30.12.9999'" TargetMode="External"/><Relationship Id="rId10" Type="http://schemas.openxmlformats.org/officeDocument/2006/relationships/hyperlink" Target="aspi://module='ASPI'&amp;link='59/2009%20Z.z.'&amp;ucin-k-dni='30.12.9999'" TargetMode="External"/><Relationship Id="rId52" Type="http://schemas.openxmlformats.org/officeDocument/2006/relationships/hyperlink" Target="aspi://module='ASPI'&amp;link='111/2022%20Z.z.'&amp;ucin-k-dni='30.12.9999'" TargetMode="External"/><Relationship Id="rId94" Type="http://schemas.openxmlformats.org/officeDocument/2006/relationships/hyperlink" Target="aspi://module='ASPI'&amp;link='300/2005%20Z.z.%25237a'&amp;ucin-k-dni='30.12.9999'" TargetMode="External"/><Relationship Id="rId148" Type="http://schemas.openxmlformats.org/officeDocument/2006/relationships/hyperlink" Target="aspi://module='ASPI'&amp;link='300/2005%20Z.z.%252339'&amp;ucin-k-dni='30.12.9999'" TargetMode="External"/><Relationship Id="rId355" Type="http://schemas.openxmlformats.org/officeDocument/2006/relationships/hyperlink" Target="aspi://module='ASPI'&amp;link='300/2005%20Z.z.%2523129'&amp;ucin-k-dni='30.12.9999'" TargetMode="External"/><Relationship Id="rId397" Type="http://schemas.openxmlformats.org/officeDocument/2006/relationships/hyperlink" Target="aspi://module='ASPI'&amp;link='300/2005%20Z.z.%2523159'&amp;ucin-k-dni='30.12.9999'" TargetMode="External"/><Relationship Id="rId520" Type="http://schemas.openxmlformats.org/officeDocument/2006/relationships/hyperlink" Target="aspi://module='ASPI'&amp;link='300/2005%20Z.z.%2523217'&amp;ucin-k-dni='30.12.9999'" TargetMode="External"/><Relationship Id="rId562" Type="http://schemas.openxmlformats.org/officeDocument/2006/relationships/hyperlink" Target="aspi://module='ASPI'&amp;link='300/2005%20Z.z.%2523228'&amp;ucin-k-dni='30.12.9999'" TargetMode="External"/><Relationship Id="rId618" Type="http://schemas.openxmlformats.org/officeDocument/2006/relationships/hyperlink" Target="aspi://module='ASPI'&amp;link='300/2005%20Z.z.%2523251'&amp;ucin-k-dni='30.12.9999'" TargetMode="External"/><Relationship Id="rId825" Type="http://schemas.openxmlformats.org/officeDocument/2006/relationships/hyperlink" Target="aspi://module='ASPI'&amp;link='300/2005%20Z.z.%2523342'&amp;ucin-k-dni='30.12.9999'" TargetMode="External"/><Relationship Id="rId215" Type="http://schemas.openxmlformats.org/officeDocument/2006/relationships/hyperlink" Target="aspi://module='ASPI'&amp;link='300/2005%20Z.z.%252350'&amp;ucin-k-dni='30.12.9999'" TargetMode="External"/><Relationship Id="rId257" Type="http://schemas.openxmlformats.org/officeDocument/2006/relationships/hyperlink" Target="aspi://module='ASPI'&amp;link='300/2005%20Z.z.%252358'&amp;ucin-k-dni='30.12.9999'" TargetMode="External"/><Relationship Id="rId422" Type="http://schemas.openxmlformats.org/officeDocument/2006/relationships/hyperlink" Target="aspi://module='ASPI'&amp;link='300/2005%20Z.z.%2523173'&amp;ucin-k-dni='30.12.9999'" TargetMode="External"/><Relationship Id="rId464" Type="http://schemas.openxmlformats.org/officeDocument/2006/relationships/hyperlink" Target="aspi://module='ASPI'&amp;link='300/2005%20Z.z.%2523190'&amp;ucin-k-dni='30.12.9999'" TargetMode="External"/><Relationship Id="rId867" Type="http://schemas.openxmlformats.org/officeDocument/2006/relationships/hyperlink" Target="aspi://module='ASPI'&amp;link='300/2005%20Z.z.%2523365'&amp;ucin-k-dni='30.12.9999'" TargetMode="External"/><Relationship Id="rId1010" Type="http://schemas.openxmlformats.org/officeDocument/2006/relationships/hyperlink" Target="aspi://module='ASPI'&amp;link='300/2005%20Z.z.%252361'&amp;ucin-k-dni='30.12.9999'" TargetMode="External"/><Relationship Id="rId1052" Type="http://schemas.openxmlformats.org/officeDocument/2006/relationships/hyperlink" Target="aspi://module='ASPI'&amp;link='457/2003%20Z.z.'&amp;ucin-k-dni='30.12.9999'" TargetMode="External"/><Relationship Id="rId1094" Type="http://schemas.openxmlformats.org/officeDocument/2006/relationships/hyperlink" Target="aspi://module='ASPI'&amp;link='125/2016%20Z.z.'&amp;ucin-k-dni='30.12.9999'" TargetMode="External"/><Relationship Id="rId1108" Type="http://schemas.openxmlformats.org/officeDocument/2006/relationships/hyperlink" Target="aspi://module='ASPI'&amp;link='357/2021%20Z.z.'&amp;ucin-k-dni='30.12.9999'" TargetMode="External"/><Relationship Id="rId299" Type="http://schemas.openxmlformats.org/officeDocument/2006/relationships/hyperlink" Target="aspi://module='ASPI'&amp;link='300/2005%20Z.z.%2523207'&amp;ucin-k-dni='30.12.9999'" TargetMode="External"/><Relationship Id="rId727" Type="http://schemas.openxmlformats.org/officeDocument/2006/relationships/hyperlink" Target="aspi://module='ASPI'&amp;link='300/2005%20Z.z.%2523294'&amp;ucin-k-dni='30.12.9999'" TargetMode="External"/><Relationship Id="rId934" Type="http://schemas.openxmlformats.org/officeDocument/2006/relationships/hyperlink" Target="aspi://module='ASPI'&amp;link='300/2005%20Z.z.%2523408'&amp;ucin-k-dni='30.12.9999'" TargetMode="External"/><Relationship Id="rId63" Type="http://schemas.openxmlformats.org/officeDocument/2006/relationships/hyperlink" Target="aspi://module='ASPI'&amp;link='300/2005%20Z.z.%2523297'&amp;ucin-k-dni='30.12.9999'" TargetMode="External"/><Relationship Id="rId159" Type="http://schemas.openxmlformats.org/officeDocument/2006/relationships/hyperlink" Target="aspi://module='ASPI'&amp;link='300/2005%20Z.z.%2523208'&amp;ucin-k-dni='30.12.9999'" TargetMode="External"/><Relationship Id="rId366" Type="http://schemas.openxmlformats.org/officeDocument/2006/relationships/hyperlink" Target="aspi://module='ASPI'&amp;link='300/2005%20Z.z.%2523157'&amp;ucin-k-dni='30.12.9999'" TargetMode="External"/><Relationship Id="rId573" Type="http://schemas.openxmlformats.org/officeDocument/2006/relationships/hyperlink" Target="aspi://module='ASPI'&amp;link='300/2005%20Z.z.%2523233'&amp;ucin-k-dni='30.12.9999'" TargetMode="External"/><Relationship Id="rId780" Type="http://schemas.openxmlformats.org/officeDocument/2006/relationships/hyperlink" Target="aspi://module='ASPI'&amp;link='300/2005%20Z.z.%2523319'&amp;ucin-k-dni='30.12.9999'" TargetMode="External"/><Relationship Id="rId226" Type="http://schemas.openxmlformats.org/officeDocument/2006/relationships/hyperlink" Target="aspi://module='ASPI'&amp;link='300/2005%20Z.z.%252360'&amp;ucin-k-dni='30.12.9999'" TargetMode="External"/><Relationship Id="rId433" Type="http://schemas.openxmlformats.org/officeDocument/2006/relationships/hyperlink" Target="aspi://module='ASPI'&amp;link='300/2005%20Z.z.%2523180'&amp;ucin-k-dni='30.12.9999'" TargetMode="External"/><Relationship Id="rId878" Type="http://schemas.openxmlformats.org/officeDocument/2006/relationships/hyperlink" Target="aspi://module='ASPI'&amp;link='300/2005%20Z.z.%2523369'&amp;ucin-k-dni='30.12.9999'" TargetMode="External"/><Relationship Id="rId1063" Type="http://schemas.openxmlformats.org/officeDocument/2006/relationships/hyperlink" Target="aspi://module='ASPI'&amp;link='692/2006%20Z.z.'&amp;ucin-k-dni='30.12.9999'" TargetMode="External"/><Relationship Id="rId640" Type="http://schemas.openxmlformats.org/officeDocument/2006/relationships/hyperlink" Target="aspi://module='ASPI'&amp;link='300/2005%20Z.z.%2523259'&amp;ucin-k-dni='30.12.9999'" TargetMode="External"/><Relationship Id="rId738" Type="http://schemas.openxmlformats.org/officeDocument/2006/relationships/hyperlink" Target="aspi://module='ASPI'&amp;link='300/2005%20Z.z.%2523299'&amp;ucin-k-dni='30.12.9999'" TargetMode="External"/><Relationship Id="rId945" Type="http://schemas.openxmlformats.org/officeDocument/2006/relationships/hyperlink" Target="aspi://module='ASPI'&amp;link='300/2005%20Z.z.%2523417'&amp;ucin-k-dni='30.12.9999'" TargetMode="External"/><Relationship Id="rId74" Type="http://schemas.openxmlformats.org/officeDocument/2006/relationships/hyperlink" Target="aspi://module='ASPI'&amp;link='300/2005%20Z.z.%2523323'&amp;ucin-k-dni='30.12.9999'" TargetMode="External"/><Relationship Id="rId377" Type="http://schemas.openxmlformats.org/officeDocument/2006/relationships/hyperlink" Target="aspi://module='ASPI'&amp;link='300/2005%20Z.z.%2523149'&amp;ucin-k-dni='30.12.9999'" TargetMode="External"/><Relationship Id="rId500" Type="http://schemas.openxmlformats.org/officeDocument/2006/relationships/hyperlink" Target="aspi://module='ASPI'&amp;link='300/2005%20Z.z.%2523208'&amp;ucin-k-dni='30.12.9999'" TargetMode="External"/><Relationship Id="rId584" Type="http://schemas.openxmlformats.org/officeDocument/2006/relationships/hyperlink" Target="aspi://module='ASPI'&amp;link='300/2005%20Z.z.%2523239'&amp;ucin-k-dni='30.12.9999'" TargetMode="External"/><Relationship Id="rId805" Type="http://schemas.openxmlformats.org/officeDocument/2006/relationships/hyperlink" Target="aspi://module='ASPI'&amp;link='300/2005%20Z.z.%2523333'&amp;ucin-k-dni='30.12.9999'" TargetMode="External"/><Relationship Id="rId1130" Type="http://schemas.openxmlformats.org/officeDocument/2006/relationships/hyperlink" Target="aspi://module='ASPI'&amp;link='460/1992%20Zb.%2523%25C8l.1'&amp;ucin-k-dni='30.12.9999'" TargetMode="External"/><Relationship Id="rId5" Type="http://schemas.openxmlformats.org/officeDocument/2006/relationships/hyperlink" Target="aspi://module='ASPI'&amp;link='692/2006%20Z.z.'&amp;ucin-k-dni='30.12.9999'" TargetMode="External"/><Relationship Id="rId237" Type="http://schemas.openxmlformats.org/officeDocument/2006/relationships/hyperlink" Target="aspi://module='ASPI'&amp;link='300/2005%20Z.z.%252351'&amp;ucin-k-dni='30.12.9999'" TargetMode="External"/><Relationship Id="rId791" Type="http://schemas.openxmlformats.org/officeDocument/2006/relationships/hyperlink" Target="aspi://module='ASPI'&amp;link='300/2005%20Z.z.%2523321-324'&amp;ucin-k-dni='30.12.9999'" TargetMode="External"/><Relationship Id="rId889" Type="http://schemas.openxmlformats.org/officeDocument/2006/relationships/hyperlink" Target="aspi://module='ASPI'&amp;link='300/2005%20Z.z.%2523377'&amp;ucin-k-dni='30.12.9999'" TargetMode="External"/><Relationship Id="rId1074" Type="http://schemas.openxmlformats.org/officeDocument/2006/relationships/hyperlink" Target="aspi://module='ASPI'&amp;link='547/2010%20Z.z.'&amp;ucin-k-dni='30.12.9999'" TargetMode="External"/><Relationship Id="rId444" Type="http://schemas.openxmlformats.org/officeDocument/2006/relationships/hyperlink" Target="aspi://module='ASPI'&amp;link='300/2005%20Z.z.%2523184'&amp;ucin-k-dni='30.12.9999'" TargetMode="External"/><Relationship Id="rId651" Type="http://schemas.openxmlformats.org/officeDocument/2006/relationships/hyperlink" Target="aspi://module='ASPI'&amp;link='300/2005%20Z.z.%2523261'&amp;ucin-k-dni='30.12.9999'" TargetMode="External"/><Relationship Id="rId749" Type="http://schemas.openxmlformats.org/officeDocument/2006/relationships/hyperlink" Target="aspi://module='ASPI'&amp;link='300/2005%20Z.z.%2523305'&amp;ucin-k-dni='30.12.9999'" TargetMode="External"/><Relationship Id="rId290" Type="http://schemas.openxmlformats.org/officeDocument/2006/relationships/hyperlink" Target="aspi://module='ASPI'&amp;link='300/2005%20Z.z.%2523361'&amp;ucin-k-dni='30.12.9999'" TargetMode="External"/><Relationship Id="rId304" Type="http://schemas.openxmlformats.org/officeDocument/2006/relationships/hyperlink" Target="aspi://module='ASPI'&amp;link='300/2005%20Z.z.%2523278'&amp;ucin-k-dni='30.12.9999'" TargetMode="External"/><Relationship Id="rId388" Type="http://schemas.openxmlformats.org/officeDocument/2006/relationships/hyperlink" Target="aspi://module='ASPI'&amp;link='300/2005%20Z.z.%2523152'&amp;ucin-k-dni='30.12.9999'" TargetMode="External"/><Relationship Id="rId511" Type="http://schemas.openxmlformats.org/officeDocument/2006/relationships/hyperlink" Target="aspi://module='ASPI'&amp;link='300/2005%20Z.z.%2523214'&amp;ucin-k-dni='30.12.9999'" TargetMode="External"/><Relationship Id="rId609" Type="http://schemas.openxmlformats.org/officeDocument/2006/relationships/hyperlink" Target="aspi://module='ASPI'&amp;link='300/2005%20Z.z.%2523248a'&amp;ucin-k-dni='30.12.9999'" TargetMode="External"/><Relationship Id="rId956" Type="http://schemas.openxmlformats.org/officeDocument/2006/relationships/hyperlink" Target="aspi://module='ASPI'&amp;link='300/2005%20Z.z.%2523420a'&amp;ucin-k-dni='30.12.9999'" TargetMode="External"/><Relationship Id="rId85" Type="http://schemas.openxmlformats.org/officeDocument/2006/relationships/hyperlink" Target="aspi://module='ASPI'&amp;link='300/2005%20Z.z.%2523426'&amp;ucin-k-dni='30.12.9999'" TargetMode="External"/><Relationship Id="rId150" Type="http://schemas.openxmlformats.org/officeDocument/2006/relationships/hyperlink" Target="aspi://module='ASPI'&amp;link='300/2005%20Z.z.%2523297'&amp;ucin-k-dni='30.12.9999'" TargetMode="External"/><Relationship Id="rId595" Type="http://schemas.openxmlformats.org/officeDocument/2006/relationships/hyperlink" Target="aspi://module='ASPI'&amp;link='300/2005%20Z.z.%2523243'&amp;ucin-k-dni='30.12.9999'" TargetMode="External"/><Relationship Id="rId816" Type="http://schemas.openxmlformats.org/officeDocument/2006/relationships/hyperlink" Target="aspi://module='ASPI'&amp;link='300/2005%20Z.z.%2523316'&amp;ucin-k-dni='30.12.9999'" TargetMode="External"/><Relationship Id="rId1001" Type="http://schemas.openxmlformats.org/officeDocument/2006/relationships/hyperlink" Target="aspi://module='ASPI'&amp;link='140/1961%20Zb.%252343'&amp;ucin-k-dni='30.12.9999'" TargetMode="External"/><Relationship Id="rId248" Type="http://schemas.openxmlformats.org/officeDocument/2006/relationships/hyperlink" Target="aspi://module='ASPI'&amp;link='300/2005%20Z.z.%252383'&amp;ucin-k-dni='30.12.9999'" TargetMode="External"/><Relationship Id="rId455" Type="http://schemas.openxmlformats.org/officeDocument/2006/relationships/hyperlink" Target="aspi://module='ASPI'&amp;link='300/2005%20Z.z.%2523188'&amp;ucin-k-dni='30.12.9999'" TargetMode="External"/><Relationship Id="rId662" Type="http://schemas.openxmlformats.org/officeDocument/2006/relationships/hyperlink" Target="aspi://module='ASPI'&amp;link='300/2005%20Z.z.%2523265'&amp;ucin-k-dni='30.12.9999'" TargetMode="External"/><Relationship Id="rId1085" Type="http://schemas.openxmlformats.org/officeDocument/2006/relationships/hyperlink" Target="aspi://module='ASPI'&amp;link='73/2015%20Z.z.'&amp;ucin-k-dni='30.12.9999'" TargetMode="External"/><Relationship Id="rId12" Type="http://schemas.openxmlformats.org/officeDocument/2006/relationships/hyperlink" Target="aspi://module='ASPI'&amp;link='317/2009%20Z.z.'&amp;ucin-k-dni='30.12.9999'" TargetMode="External"/><Relationship Id="rId108" Type="http://schemas.openxmlformats.org/officeDocument/2006/relationships/hyperlink" Target="aspi://module='ASPI'&amp;link='300/2005%20Z.z.%252330'&amp;ucin-k-dni='30.12.9999'" TargetMode="External"/><Relationship Id="rId315" Type="http://schemas.openxmlformats.org/officeDocument/2006/relationships/hyperlink" Target="aspi://module='ASPI'&amp;link='300/2005%20Z.z.%252398'&amp;ucin-k-dni='30.12.9999'" TargetMode="External"/><Relationship Id="rId522" Type="http://schemas.openxmlformats.org/officeDocument/2006/relationships/hyperlink" Target="aspi://module='ASPI'&amp;link='300/2005%20Z.z.%2523218'&amp;ucin-k-dni='30.12.9999'" TargetMode="External"/><Relationship Id="rId967" Type="http://schemas.openxmlformats.org/officeDocument/2006/relationships/hyperlink" Target="aspi://module='ASPI'&amp;link='300/2005%20Z.z.%2523426'&amp;ucin-k-dni='30.12.9999'" TargetMode="External"/><Relationship Id="rId96" Type="http://schemas.openxmlformats.org/officeDocument/2006/relationships/hyperlink" Target="aspi://module='ASPI'&amp;link='300/2005%20Z.z.%252313'&amp;ucin-k-dni='30.12.9999'" TargetMode="External"/><Relationship Id="rId161" Type="http://schemas.openxmlformats.org/officeDocument/2006/relationships/hyperlink" Target="aspi://module='ASPI'&amp;link='300/2005%20Z.z.%252340'&amp;ucin-k-dni='30.12.9999'" TargetMode="External"/><Relationship Id="rId399" Type="http://schemas.openxmlformats.org/officeDocument/2006/relationships/hyperlink" Target="aspi://module='ASPI'&amp;link='300/2005%20Z.z.%2523159'&amp;ucin-k-dni='30.12.9999'" TargetMode="External"/><Relationship Id="rId827" Type="http://schemas.openxmlformats.org/officeDocument/2006/relationships/hyperlink" Target="aspi://module='ASPI'&amp;link='300/2005%20Z.z.%2523344'&amp;ucin-k-dni='30.12.9999'" TargetMode="External"/><Relationship Id="rId1012" Type="http://schemas.openxmlformats.org/officeDocument/2006/relationships/hyperlink" Target="aspi://module='ASPI'&amp;link='300/2005%20Z.z.%252361'&amp;ucin-k-dni='30.12.9999'" TargetMode="External"/><Relationship Id="rId259" Type="http://schemas.openxmlformats.org/officeDocument/2006/relationships/hyperlink" Target="aspi://module='ASPI'&amp;link='300/2005%20Z.z.%252383'&amp;ucin-k-dni='30.12.9999'" TargetMode="External"/><Relationship Id="rId466" Type="http://schemas.openxmlformats.org/officeDocument/2006/relationships/hyperlink" Target="aspi://module='ASPI'&amp;link='300/2005%20Z.z.%2523190'&amp;ucin-k-dni='30.12.9999'" TargetMode="External"/><Relationship Id="rId673" Type="http://schemas.openxmlformats.org/officeDocument/2006/relationships/hyperlink" Target="aspi://module='ASPI'&amp;link='300/2005%20Z.z.%2523270'&amp;ucin-k-dni='30.12.9999'" TargetMode="External"/><Relationship Id="rId880" Type="http://schemas.openxmlformats.org/officeDocument/2006/relationships/hyperlink" Target="aspi://module='ASPI'&amp;link='300/2005%20Z.z.%2523371'&amp;ucin-k-dni='30.12.9999'" TargetMode="External"/><Relationship Id="rId1096" Type="http://schemas.openxmlformats.org/officeDocument/2006/relationships/hyperlink" Target="aspi://module='ASPI'&amp;link='264/2017%20Z.z.'&amp;ucin-k-dni='30.12.9999'" TargetMode="External"/><Relationship Id="rId23" Type="http://schemas.openxmlformats.org/officeDocument/2006/relationships/hyperlink" Target="aspi://module='ASPI'&amp;link='189/2013%20Z.z.'&amp;ucin-k-dni='30.12.9999'" TargetMode="External"/><Relationship Id="rId119" Type="http://schemas.openxmlformats.org/officeDocument/2006/relationships/hyperlink" Target="aspi://module='ASPI'&amp;link='300/2005%20Z.z.%2523313'&amp;ucin-k-dni='30.12.9999'" TargetMode="External"/><Relationship Id="rId326" Type="http://schemas.openxmlformats.org/officeDocument/2006/relationships/hyperlink" Target="aspi://module='ASPI'&amp;link='300/2005%20Z.z.%2523117'&amp;ucin-k-dni='30.12.9999'" TargetMode="External"/><Relationship Id="rId533" Type="http://schemas.openxmlformats.org/officeDocument/2006/relationships/hyperlink" Target="aspi://module='ASPI'&amp;link='300/2005%20Z.z.%2523222'&amp;ucin-k-dni='30.12.9999'" TargetMode="External"/><Relationship Id="rId978" Type="http://schemas.openxmlformats.org/officeDocument/2006/relationships/hyperlink" Target="aspi://module='ASPI'&amp;link='300/2005%20Z.z.%2523429'&amp;ucin-k-dni='30.12.9999'" TargetMode="External"/><Relationship Id="rId740" Type="http://schemas.openxmlformats.org/officeDocument/2006/relationships/hyperlink" Target="aspi://module='ASPI'&amp;link='300/2005%20Z.z.%2523299'&amp;ucin-k-dni='30.12.9999'" TargetMode="External"/><Relationship Id="rId838" Type="http://schemas.openxmlformats.org/officeDocument/2006/relationships/hyperlink" Target="aspi://module='ASPI'&amp;link='300/2005%20Z.z.%2523351'&amp;ucin-k-dni='30.12.9999'" TargetMode="External"/><Relationship Id="rId1023" Type="http://schemas.openxmlformats.org/officeDocument/2006/relationships/hyperlink" Target="aspi://module='ASPI'&amp;link='148/1969%20Zb.'&amp;ucin-k-dni='30.12.9999'" TargetMode="External"/><Relationship Id="rId172" Type="http://schemas.openxmlformats.org/officeDocument/2006/relationships/hyperlink" Target="aspi://module='ASPI'&amp;link='300/2005%20Z.z.%252345'&amp;ucin-k-dni='30.12.9999'" TargetMode="External"/><Relationship Id="rId477" Type="http://schemas.openxmlformats.org/officeDocument/2006/relationships/hyperlink" Target="aspi://module='ASPI'&amp;link='300/2005%20Z.z.%2523194'&amp;ucin-k-dni='30.12.9999'" TargetMode="External"/><Relationship Id="rId600" Type="http://schemas.openxmlformats.org/officeDocument/2006/relationships/hyperlink" Target="aspi://module='ASPI'&amp;link='300/2005%20Z.z.%2523245'&amp;ucin-k-dni='30.12.9999'" TargetMode="External"/><Relationship Id="rId684" Type="http://schemas.openxmlformats.org/officeDocument/2006/relationships/hyperlink" Target="aspi://module='ASPI'&amp;link='300/2005%20Z.z.%2523277'&amp;ucin-k-dni='30.12.9999'" TargetMode="External"/><Relationship Id="rId337" Type="http://schemas.openxmlformats.org/officeDocument/2006/relationships/hyperlink" Target="aspi://module='ASPI'&amp;link='300/2005%20Z.z.%2523302'&amp;ucin-k-dni='30.12.9999'" TargetMode="External"/><Relationship Id="rId891" Type="http://schemas.openxmlformats.org/officeDocument/2006/relationships/hyperlink" Target="aspi://module='ASPI'&amp;link='300/2005%20Z.z.%2523379'&amp;ucin-k-dni='30.12.9999'" TargetMode="External"/><Relationship Id="rId905" Type="http://schemas.openxmlformats.org/officeDocument/2006/relationships/hyperlink" Target="aspi://module='ASPI'&amp;link='300/2005%20Z.z.%2523395'&amp;ucin-k-dni='30.12.9999'" TargetMode="External"/><Relationship Id="rId989" Type="http://schemas.openxmlformats.org/officeDocument/2006/relationships/hyperlink" Target="aspi://module='ASPI'&amp;link='300/2005%20Z.z.%2523435'&amp;ucin-k-dni='30.12.9999'" TargetMode="External"/><Relationship Id="rId34" Type="http://schemas.openxmlformats.org/officeDocument/2006/relationships/hyperlink" Target="aspi://module='ASPI'&amp;link='444/2015%20Z.z.'&amp;ucin-k-dni='30.12.9999'" TargetMode="External"/><Relationship Id="rId544" Type="http://schemas.openxmlformats.org/officeDocument/2006/relationships/hyperlink" Target="aspi://module='ASPI'&amp;link='300/2005%20Z.z.%2523224'&amp;ucin-k-dni='30.12.9999'" TargetMode="External"/><Relationship Id="rId751" Type="http://schemas.openxmlformats.org/officeDocument/2006/relationships/hyperlink" Target="aspi://module='ASPI'&amp;link='300/2005%20Z.z.%2523305'&amp;ucin-k-dni='30.12.9999'" TargetMode="External"/><Relationship Id="rId849" Type="http://schemas.openxmlformats.org/officeDocument/2006/relationships/hyperlink" Target="aspi://module='ASPI'&amp;link='300/2005%20Z.z.%2523354'&amp;ucin-k-dni='30.12.9999'" TargetMode="External"/><Relationship Id="rId183" Type="http://schemas.openxmlformats.org/officeDocument/2006/relationships/hyperlink" Target="aspi://module='ASPI'&amp;link='300/2005%20Z.z.%2523188'&amp;ucin-k-dni='30.12.9999'" TargetMode="External"/><Relationship Id="rId390" Type="http://schemas.openxmlformats.org/officeDocument/2006/relationships/hyperlink" Target="aspi://module='ASPI'&amp;link='300/2005%20Z.z.%2523155'&amp;ucin-k-dni='30.12.9999'" TargetMode="External"/><Relationship Id="rId404" Type="http://schemas.openxmlformats.org/officeDocument/2006/relationships/hyperlink" Target="aspi://module='ASPI'&amp;link='300/2005%20Z.z.%2523161'&amp;ucin-k-dni='30.12.9999'" TargetMode="External"/><Relationship Id="rId611" Type="http://schemas.openxmlformats.org/officeDocument/2006/relationships/hyperlink" Target="aspi://module='ASPI'&amp;link='300/2005%20Z.z.%2523249'&amp;ucin-k-dni='30.12.9999'" TargetMode="External"/><Relationship Id="rId1034" Type="http://schemas.openxmlformats.org/officeDocument/2006/relationships/hyperlink" Target="aspi://module='ASPI'&amp;link='557/1991%20Zb.'&amp;ucin-k-dni='30.12.9999'" TargetMode="External"/><Relationship Id="rId250" Type="http://schemas.openxmlformats.org/officeDocument/2006/relationships/hyperlink" Target="aspi://module='ASPI'&amp;link='300/2005%20Z.z.%2523247a'&amp;ucin-k-dni='30.12.9999'" TargetMode="External"/><Relationship Id="rId488" Type="http://schemas.openxmlformats.org/officeDocument/2006/relationships/hyperlink" Target="aspi://module='ASPI'&amp;link='300/2005%20Z.z.%2523200'&amp;ucin-k-dni='30.12.9999'" TargetMode="External"/><Relationship Id="rId695" Type="http://schemas.openxmlformats.org/officeDocument/2006/relationships/hyperlink" Target="aspi://module='ASPI'&amp;link='300/2005%20Z.z.%2523281'&amp;ucin-k-dni='30.12.9999'" TargetMode="External"/><Relationship Id="rId709" Type="http://schemas.openxmlformats.org/officeDocument/2006/relationships/hyperlink" Target="aspi://module='ASPI'&amp;link='300/2005%20Z.z.%2523289'&amp;ucin-k-dni='30.12.9999'" TargetMode="External"/><Relationship Id="rId916" Type="http://schemas.openxmlformats.org/officeDocument/2006/relationships/hyperlink" Target="aspi://module='ASPI'&amp;link='300/2005%20Z.z.%2523400'&amp;ucin-k-dni='30.12.9999'" TargetMode="External"/><Relationship Id="rId1101" Type="http://schemas.openxmlformats.org/officeDocument/2006/relationships/hyperlink" Target="aspi://module='ASPI'&amp;link='35/2019%20Z.z.'&amp;ucin-k-dni='30.12.9999'" TargetMode="External"/><Relationship Id="rId45" Type="http://schemas.openxmlformats.org/officeDocument/2006/relationships/hyperlink" Target="aspi://module='ASPI'&amp;link='420/2019%20Z.z.'&amp;ucin-k-dni='30.12.9999'" TargetMode="External"/><Relationship Id="rId110" Type="http://schemas.openxmlformats.org/officeDocument/2006/relationships/hyperlink" Target="aspi://module='ASPI'&amp;link='300/2005%20Z.z.%2523145'&amp;ucin-k-dni='30.12.9999'" TargetMode="External"/><Relationship Id="rId348" Type="http://schemas.openxmlformats.org/officeDocument/2006/relationships/hyperlink" Target="aspi://module='ASPI'&amp;link='300/2005%20Z.z.%2523419c'&amp;ucin-k-dni='30.12.9999'" TargetMode="External"/><Relationship Id="rId555" Type="http://schemas.openxmlformats.org/officeDocument/2006/relationships/hyperlink" Target="aspi://module='ASPI'&amp;link='300/2005%20Z.z.%2523226'&amp;ucin-k-dni='30.12.9999'" TargetMode="External"/><Relationship Id="rId762" Type="http://schemas.openxmlformats.org/officeDocument/2006/relationships/hyperlink" Target="aspi://module='ASPI'&amp;link='300/2005%20Z.z.%2523309'&amp;ucin-k-dni='30.12.9999'" TargetMode="External"/><Relationship Id="rId194" Type="http://schemas.openxmlformats.org/officeDocument/2006/relationships/hyperlink" Target="aspi://module='ASPI'&amp;link='300/2005%20Z.z.%2523296'&amp;ucin-k-dni='30.12.9999'" TargetMode="External"/><Relationship Id="rId208" Type="http://schemas.openxmlformats.org/officeDocument/2006/relationships/hyperlink" Target="aspi://module='ASPI'&amp;link='300/2005%20Z.z.%252347'&amp;ucin-k-dni='30.12.9999'" TargetMode="External"/><Relationship Id="rId415" Type="http://schemas.openxmlformats.org/officeDocument/2006/relationships/hyperlink" Target="aspi://module='ASPI'&amp;link='300/2005%20Z.z.%2523166'&amp;ucin-k-dni='30.12.9999'" TargetMode="External"/><Relationship Id="rId622" Type="http://schemas.openxmlformats.org/officeDocument/2006/relationships/hyperlink" Target="aspi://module='ASPI'&amp;link='300/2005%20Z.z.%2523252'&amp;ucin-k-dni='30.12.9999'" TargetMode="External"/><Relationship Id="rId1045" Type="http://schemas.openxmlformats.org/officeDocument/2006/relationships/hyperlink" Target="aspi://module='ASPI'&amp;link='399/2000%20Z.z.'&amp;ucin-k-dni='30.12.9999'" TargetMode="External"/><Relationship Id="rId261" Type="http://schemas.openxmlformats.org/officeDocument/2006/relationships/hyperlink" Target="aspi://module='ASPI'&amp;link='300/2005%20Z.z.%2523168'&amp;ucin-k-dni='30.12.9999'" TargetMode="External"/><Relationship Id="rId499" Type="http://schemas.openxmlformats.org/officeDocument/2006/relationships/hyperlink" Target="aspi://module='ASPI'&amp;link='300/2005%20Z.z.%2523208'&amp;ucin-k-dni='30.12.9999'" TargetMode="External"/><Relationship Id="rId927" Type="http://schemas.openxmlformats.org/officeDocument/2006/relationships/hyperlink" Target="aspi://module='ASPI'&amp;link='300/2005%20Z.z.%2523407'&amp;ucin-k-dni='30.12.9999'" TargetMode="External"/><Relationship Id="rId1112" Type="http://schemas.openxmlformats.org/officeDocument/2006/relationships/hyperlink" Target="aspi://module='ASPI'&amp;link='402/2023%20Z.z.'&amp;ucin-k-dni='30.12.9999'" TargetMode="External"/><Relationship Id="rId56" Type="http://schemas.openxmlformats.org/officeDocument/2006/relationships/hyperlink" Target="aspi://module='ASPI'&amp;link='300/2005%20Z.z.%2523172'&amp;ucin-k-dni='30.12.9999'" TargetMode="External"/><Relationship Id="rId359" Type="http://schemas.openxmlformats.org/officeDocument/2006/relationships/hyperlink" Target="aspi://module='ASPI'&amp;link='300/2005%20Z.z.%2523144'&amp;ucin-k-dni='30.12.9999'" TargetMode="External"/><Relationship Id="rId566" Type="http://schemas.openxmlformats.org/officeDocument/2006/relationships/hyperlink" Target="aspi://module='ASPI'&amp;link='300/2005%20Z.z.%2523228'&amp;ucin-k-dni='30.12.9999'" TargetMode="External"/><Relationship Id="rId773" Type="http://schemas.openxmlformats.org/officeDocument/2006/relationships/hyperlink" Target="aspi://module='ASPI'&amp;link='300/2005%20Z.z.%2523315'&amp;ucin-k-dni='30.12.9999'" TargetMode="External"/><Relationship Id="rId121" Type="http://schemas.openxmlformats.org/officeDocument/2006/relationships/hyperlink" Target="aspi://module='ASPI'&amp;link='300/2005%20Z.z.%2523315'&amp;ucin-k-dni='30.12.9999'" TargetMode="External"/><Relationship Id="rId219" Type="http://schemas.openxmlformats.org/officeDocument/2006/relationships/hyperlink" Target="aspi://module='ASPI'&amp;link='300/2005%20Z.z.%252351'&amp;ucin-k-dni='30.12.9999'" TargetMode="External"/><Relationship Id="rId426" Type="http://schemas.openxmlformats.org/officeDocument/2006/relationships/hyperlink" Target="aspi://module='ASPI'&amp;link='300/2005%20Z.z.%2523179'&amp;ucin-k-dni='30.12.9999'" TargetMode="External"/><Relationship Id="rId633" Type="http://schemas.openxmlformats.org/officeDocument/2006/relationships/hyperlink" Target="aspi://module='ASPI'&amp;link='300/2005%20Z.z.%2523258'&amp;ucin-k-dni='30.12.9999'" TargetMode="External"/><Relationship Id="rId980" Type="http://schemas.openxmlformats.org/officeDocument/2006/relationships/hyperlink" Target="aspi://module='ASPI'&amp;link='300/2005%20Z.z.%2523430'&amp;ucin-k-dni='30.12.9999'" TargetMode="External"/><Relationship Id="rId1056" Type="http://schemas.openxmlformats.org/officeDocument/2006/relationships/hyperlink" Target="aspi://module='ASPI'&amp;link='757/2004%20Z.z.'&amp;ucin-k-dni='30.12.9999'" TargetMode="External"/><Relationship Id="rId840" Type="http://schemas.openxmlformats.org/officeDocument/2006/relationships/hyperlink" Target="aspi://module='ASPI'&amp;link='300/2005%20Z.z.%2523352'&amp;ucin-k-dni='30.12.9999'" TargetMode="External"/><Relationship Id="rId938" Type="http://schemas.openxmlformats.org/officeDocument/2006/relationships/hyperlink" Target="aspi://module='ASPI'&amp;link='300/2005%20Z.z.%2523411'&amp;ucin-k-dni='30.12.9999'" TargetMode="External"/><Relationship Id="rId67" Type="http://schemas.openxmlformats.org/officeDocument/2006/relationships/hyperlink" Target="aspi://module='ASPI'&amp;link='300/2005%20Z.z.%2523313'&amp;ucin-k-dni='30.12.9999'" TargetMode="External"/><Relationship Id="rId272" Type="http://schemas.openxmlformats.org/officeDocument/2006/relationships/hyperlink" Target="aspi://module='ASPI'&amp;link='300/2005%20Z.z.%2523263'&amp;ucin-k-dni='30.12.9999'" TargetMode="External"/><Relationship Id="rId577" Type="http://schemas.openxmlformats.org/officeDocument/2006/relationships/hyperlink" Target="aspi://module='ASPI'&amp;link='300/2005%20Z.z.%2523236'&amp;ucin-k-dni='30.12.9999'" TargetMode="External"/><Relationship Id="rId700" Type="http://schemas.openxmlformats.org/officeDocument/2006/relationships/hyperlink" Target="aspi://module='ASPI'&amp;link='300/2005%20Z.z.%2523283'&amp;ucin-k-dni='30.12.9999'" TargetMode="External"/><Relationship Id="rId1123" Type="http://schemas.openxmlformats.org/officeDocument/2006/relationships/hyperlink" Target="aspi://module='ASPI'&amp;link='460/1992%20Zb.%2523%25C8l.1'&amp;ucin-k-dni='30.12.9999'" TargetMode="External"/><Relationship Id="rId132" Type="http://schemas.openxmlformats.org/officeDocument/2006/relationships/hyperlink" Target="aspi://module='ASPI'&amp;link='300/2005%20Z.z.%2523332-334'&amp;ucin-k-dni='30.12.9999'" TargetMode="External"/><Relationship Id="rId784" Type="http://schemas.openxmlformats.org/officeDocument/2006/relationships/hyperlink" Target="aspi://module='ASPI'&amp;link='300/2005%20Z.z.%2523321'&amp;ucin-k-dni='30.12.9999'" TargetMode="External"/><Relationship Id="rId991" Type="http://schemas.openxmlformats.org/officeDocument/2006/relationships/hyperlink" Target="aspi://module='ASPI'&amp;link='140/1961%20Zb.'&amp;ucin-k-dni='30.12.9999'" TargetMode="External"/><Relationship Id="rId1067" Type="http://schemas.openxmlformats.org/officeDocument/2006/relationships/hyperlink" Target="aspi://module='ASPI'&amp;link='498/2008%20Z.z.'&amp;ucin-k-dni='30.12.9999'" TargetMode="External"/><Relationship Id="rId437" Type="http://schemas.openxmlformats.org/officeDocument/2006/relationships/hyperlink" Target="aspi://module='ASPI'&amp;link='300/2005%20Z.z.%2523181'&amp;ucin-k-dni='30.12.9999'" TargetMode="External"/><Relationship Id="rId644" Type="http://schemas.openxmlformats.org/officeDocument/2006/relationships/hyperlink" Target="aspi://module='ASPI'&amp;link='300/2005%20Z.z.%2523261'&amp;ucin-k-dni='30.12.9999'" TargetMode="External"/><Relationship Id="rId851" Type="http://schemas.openxmlformats.org/officeDocument/2006/relationships/hyperlink" Target="aspi://module='ASPI'&amp;link='300/2005%20Z.z.%2523354'&amp;ucin-k-dni='30.12.9999'" TargetMode="External"/><Relationship Id="rId283" Type="http://schemas.openxmlformats.org/officeDocument/2006/relationships/hyperlink" Target="aspi://module='ASPI'&amp;link='300/2005%20Z.z.%2523316'&amp;ucin-k-dni='30.12.9999'" TargetMode="External"/><Relationship Id="rId490" Type="http://schemas.openxmlformats.org/officeDocument/2006/relationships/hyperlink" Target="aspi://module='ASPI'&amp;link='300/2005%20Z.z.%2523201'&amp;ucin-k-dni='30.12.9999'" TargetMode="External"/><Relationship Id="rId504" Type="http://schemas.openxmlformats.org/officeDocument/2006/relationships/hyperlink" Target="aspi://module='ASPI'&amp;link='300/2005%20Z.z.%2523210'&amp;ucin-k-dni='30.12.9999'" TargetMode="External"/><Relationship Id="rId711" Type="http://schemas.openxmlformats.org/officeDocument/2006/relationships/hyperlink" Target="aspi://module='ASPI'&amp;link='300/2005%20Z.z.%2523289'&amp;ucin-k-dni='30.12.9999'" TargetMode="External"/><Relationship Id="rId949" Type="http://schemas.openxmlformats.org/officeDocument/2006/relationships/hyperlink" Target="aspi://module='ASPI'&amp;link='300/2005%20Z.z.%2523420'&amp;ucin-k-dni='30.12.9999'" TargetMode="External"/><Relationship Id="rId1134" Type="http://schemas.openxmlformats.org/officeDocument/2006/relationships/fontTable" Target="fontTable.xml"/><Relationship Id="rId78" Type="http://schemas.openxmlformats.org/officeDocument/2006/relationships/hyperlink" Target="aspi://module='ASPI'&amp;link='300/2005%20Z.z.%2523417'&amp;ucin-k-dni='30.12.9999'" TargetMode="External"/><Relationship Id="rId143" Type="http://schemas.openxmlformats.org/officeDocument/2006/relationships/hyperlink" Target="aspi://module='ASPI'&amp;link='300/2005%20Z.z.%252338'&amp;ucin-k-dni='30.12.9999'" TargetMode="External"/><Relationship Id="rId350" Type="http://schemas.openxmlformats.org/officeDocument/2006/relationships/hyperlink" Target="aspi://module='ASPI'&amp;link='300/2005%20Z.z.%2523336c'&amp;ucin-k-dni='30.12.9999'" TargetMode="External"/><Relationship Id="rId588" Type="http://schemas.openxmlformats.org/officeDocument/2006/relationships/hyperlink" Target="aspi://module='ASPI'&amp;link='300/2005%20Z.z.%2523240'&amp;ucin-k-dni='30.12.9999'" TargetMode="External"/><Relationship Id="rId795" Type="http://schemas.openxmlformats.org/officeDocument/2006/relationships/hyperlink" Target="aspi://module='ASPI'&amp;link='300/2005%20Z.z.%2523327'&amp;ucin-k-dni='30.12.9999'" TargetMode="External"/><Relationship Id="rId809" Type="http://schemas.openxmlformats.org/officeDocument/2006/relationships/hyperlink" Target="aspi://module='ASPI'&amp;link='300/2005%20Z.z.%2523338'&amp;ucin-k-dni='30.12.9999'" TargetMode="External"/><Relationship Id="rId9" Type="http://schemas.openxmlformats.org/officeDocument/2006/relationships/hyperlink" Target="aspi://module='ASPI'&amp;link='498/2008%20Z.z.'&amp;ucin-k-dni='30.12.9999'" TargetMode="External"/><Relationship Id="rId210" Type="http://schemas.openxmlformats.org/officeDocument/2006/relationships/hyperlink" Target="aspi://module='ASPI'&amp;link='300/2005%20Z.z.%252348'&amp;ucin-k-dni='30.12.9999'" TargetMode="External"/><Relationship Id="rId448" Type="http://schemas.openxmlformats.org/officeDocument/2006/relationships/hyperlink" Target="aspi://module='ASPI'&amp;link='300/2005%20Z.z.%2523185'&amp;ucin-k-dni='30.12.9999'" TargetMode="External"/><Relationship Id="rId655" Type="http://schemas.openxmlformats.org/officeDocument/2006/relationships/hyperlink" Target="aspi://module='ASPI'&amp;link='300/2005%20Z.z.%2523261'&amp;ucin-k-dni='30.12.9999'" TargetMode="External"/><Relationship Id="rId862" Type="http://schemas.openxmlformats.org/officeDocument/2006/relationships/hyperlink" Target="aspi://module='ASPI'&amp;link='300/2005%20Z.z.%2523361'&amp;ucin-k-dni='30.12.9999'" TargetMode="External"/><Relationship Id="rId1078" Type="http://schemas.openxmlformats.org/officeDocument/2006/relationships/hyperlink" Target="aspi://module='ASPI'&amp;link='246/2012%20Z.z.'&amp;ucin-k-dni='30.12.9999'" TargetMode="External"/><Relationship Id="rId294" Type="http://schemas.openxmlformats.org/officeDocument/2006/relationships/hyperlink" Target="aspi://module='ASPI'&amp;link='300/2005%20Z.z.%2523419b'&amp;ucin-k-dni='30.12.9999'" TargetMode="External"/><Relationship Id="rId308" Type="http://schemas.openxmlformats.org/officeDocument/2006/relationships/hyperlink" Target="aspi://module='ASPI'&amp;link='300/2005%20Z.z.%2523333'&amp;ucin-k-dni='30.12.9999'" TargetMode="External"/><Relationship Id="rId515" Type="http://schemas.openxmlformats.org/officeDocument/2006/relationships/hyperlink" Target="aspi://module='ASPI'&amp;link='300/2005%20Z.z.%2523215'&amp;ucin-k-dni='30.12.9999'" TargetMode="External"/><Relationship Id="rId722" Type="http://schemas.openxmlformats.org/officeDocument/2006/relationships/hyperlink" Target="aspi://module='ASPI'&amp;link='300/2005%20Z.z.%2523294'&amp;ucin-k-dni='30.12.9999'" TargetMode="External"/><Relationship Id="rId89" Type="http://schemas.openxmlformats.org/officeDocument/2006/relationships/hyperlink" Target="aspi://module='ASPI'&amp;link='300/2005%20Z.z.%2523432'&amp;ucin-k-dni='30.12.9999'" TargetMode="External"/><Relationship Id="rId154" Type="http://schemas.openxmlformats.org/officeDocument/2006/relationships/hyperlink" Target="aspi://module='ASPI'&amp;link='300/2005%20Z.z.%2523425'&amp;ucin-k-dni='30.12.9999'" TargetMode="External"/><Relationship Id="rId361" Type="http://schemas.openxmlformats.org/officeDocument/2006/relationships/hyperlink" Target="aspi://module='ASPI'&amp;link='300/2005%20Z.z.%2523147'&amp;ucin-k-dni='30.12.9999'" TargetMode="External"/><Relationship Id="rId599" Type="http://schemas.openxmlformats.org/officeDocument/2006/relationships/hyperlink" Target="aspi://module='ASPI'&amp;link='300/2005%20Z.z.%2523244'&amp;ucin-k-dni='30.12.9999'" TargetMode="External"/><Relationship Id="rId1005" Type="http://schemas.openxmlformats.org/officeDocument/2006/relationships/hyperlink" Target="aspi://module='ASPI'&amp;link='300/2005%20Z.z.%252383a'&amp;ucin-k-dni='30.12.9999'" TargetMode="External"/><Relationship Id="rId459" Type="http://schemas.openxmlformats.org/officeDocument/2006/relationships/hyperlink" Target="aspi://module='ASPI'&amp;link='300/2005%20Z.z.%2523189'&amp;ucin-k-dni='30.12.9999'" TargetMode="External"/><Relationship Id="rId666" Type="http://schemas.openxmlformats.org/officeDocument/2006/relationships/hyperlink" Target="aspi://module='ASPI'&amp;link='300/2005%20Z.z.%2523266'&amp;ucin-k-dni='30.12.9999'" TargetMode="External"/><Relationship Id="rId873" Type="http://schemas.openxmlformats.org/officeDocument/2006/relationships/hyperlink" Target="aspi://module='ASPI'&amp;link='300/2005%20Z.z.%2523368'&amp;ucin-k-dni='30.12.9999'" TargetMode="External"/><Relationship Id="rId1089" Type="http://schemas.openxmlformats.org/officeDocument/2006/relationships/hyperlink" Target="aspi://module='ASPI'&amp;link='397/2015%20Z.z.'&amp;ucin-k-dni='30.12.9999'" TargetMode="External"/><Relationship Id="rId16" Type="http://schemas.openxmlformats.org/officeDocument/2006/relationships/hyperlink" Target="aspi://module='ASPI'&amp;link='547/2010%20Z.z.'&amp;ucin-k-dni='30.12.9999'" TargetMode="External"/><Relationship Id="rId221" Type="http://schemas.openxmlformats.org/officeDocument/2006/relationships/hyperlink" Target="aspi://module='ASPI'&amp;link='300/2005%20Z.z.%252352'&amp;ucin-k-dni='30.12.9999'" TargetMode="External"/><Relationship Id="rId319" Type="http://schemas.openxmlformats.org/officeDocument/2006/relationships/hyperlink" Target="aspi://module='ASPI'&amp;link='300/2005%20Z.z.%2523107'&amp;ucin-k-dni='30.12.9999'" TargetMode="External"/><Relationship Id="rId526" Type="http://schemas.openxmlformats.org/officeDocument/2006/relationships/hyperlink" Target="aspi://module='ASPI'&amp;link='300/2005%20Z.z.%2523220'&amp;ucin-k-dni='30.12.9999'" TargetMode="External"/><Relationship Id="rId733" Type="http://schemas.openxmlformats.org/officeDocument/2006/relationships/hyperlink" Target="aspi://module='ASPI'&amp;link='300/2005%20Z.z.%2523295'&amp;ucin-k-dni='30.12.9999'" TargetMode="External"/><Relationship Id="rId940" Type="http://schemas.openxmlformats.org/officeDocument/2006/relationships/hyperlink" Target="aspi://module='ASPI'&amp;link='300/2005%20Z.z.%2523411'&amp;ucin-k-dni='30.12.9999'" TargetMode="External"/><Relationship Id="rId1016" Type="http://schemas.openxmlformats.org/officeDocument/2006/relationships/hyperlink" Target="aspi://module='ASPI'&amp;link='300/2005%20Z.z.%252383a'&amp;ucin-k-dni='30.12.9999'" TargetMode="External"/><Relationship Id="rId165" Type="http://schemas.openxmlformats.org/officeDocument/2006/relationships/hyperlink" Target="aspi://module='ASPI'&amp;link='300/2005%20Z.z.%252341'&amp;ucin-k-dni='30.12.9999'" TargetMode="External"/><Relationship Id="rId372" Type="http://schemas.openxmlformats.org/officeDocument/2006/relationships/hyperlink" Target="aspi://module='ASPI'&amp;link='300/2005%20Z.z.%2523145'&amp;ucin-k-dni='30.12.9999'" TargetMode="External"/><Relationship Id="rId677" Type="http://schemas.openxmlformats.org/officeDocument/2006/relationships/hyperlink" Target="aspi://module='ASPI'&amp;link='300/2005%20Z.z.%2523274'&amp;ucin-k-dni='30.12.9999'" TargetMode="External"/><Relationship Id="rId800" Type="http://schemas.openxmlformats.org/officeDocument/2006/relationships/hyperlink" Target="aspi://module='ASPI'&amp;link='300/2005%20Z.z.%2523329'&amp;ucin-k-dni='30.12.9999'" TargetMode="External"/><Relationship Id="rId232" Type="http://schemas.openxmlformats.org/officeDocument/2006/relationships/hyperlink" Target="aspi://module='ASPI'&amp;link='300/2005%20Z.z.%2523149'&amp;ucin-k-dni='30.12.9999'" TargetMode="External"/><Relationship Id="rId884" Type="http://schemas.openxmlformats.org/officeDocument/2006/relationships/hyperlink" Target="aspi://module='ASPI'&amp;link='300/2005%20Z.z.%2523373'&amp;ucin-k-dni='30.12.9999'" TargetMode="External"/><Relationship Id="rId27" Type="http://schemas.openxmlformats.org/officeDocument/2006/relationships/hyperlink" Target="aspi://module='ASPI'&amp;link='73/2015%20Z.z.'&amp;ucin-k-dni='30.12.9999'" TargetMode="External"/><Relationship Id="rId537" Type="http://schemas.openxmlformats.org/officeDocument/2006/relationships/hyperlink" Target="aspi://module='ASPI'&amp;link='300/2005%20Z.z.%2523223'&amp;ucin-k-dni='30.12.9999'" TargetMode="External"/><Relationship Id="rId744" Type="http://schemas.openxmlformats.org/officeDocument/2006/relationships/hyperlink" Target="aspi://module='ASPI'&amp;link='300/2005%20Z.z.%2523300'&amp;ucin-k-dni='30.12.9999'" TargetMode="External"/><Relationship Id="rId951" Type="http://schemas.openxmlformats.org/officeDocument/2006/relationships/hyperlink" Target="aspi://module='ASPI'&amp;link='300/2005%20Z.z.%2523420a'&amp;ucin-k-dni='30.12.9999'" TargetMode="External"/><Relationship Id="rId80" Type="http://schemas.openxmlformats.org/officeDocument/2006/relationships/hyperlink" Target="aspi://module='ASPI'&amp;link='300/2005%20Z.z.%2523419'&amp;ucin-k-dni='30.12.9999'" TargetMode="External"/><Relationship Id="rId176" Type="http://schemas.openxmlformats.org/officeDocument/2006/relationships/hyperlink" Target="aspi://module='ASPI'&amp;link='300/2005%20Z.z.%2523172'&amp;ucin-k-dni='30.12.9999'" TargetMode="External"/><Relationship Id="rId383" Type="http://schemas.openxmlformats.org/officeDocument/2006/relationships/hyperlink" Target="aspi://module='ASPI'&amp;link='300/2005%20Z.z.%2523151'&amp;ucin-k-dni='30.12.9999'" TargetMode="External"/><Relationship Id="rId590" Type="http://schemas.openxmlformats.org/officeDocument/2006/relationships/hyperlink" Target="aspi://module='ASPI'&amp;link='300/2005%20Z.z.%2523241'&amp;ucin-k-dni='30.12.9999'" TargetMode="External"/><Relationship Id="rId604" Type="http://schemas.openxmlformats.org/officeDocument/2006/relationships/hyperlink" Target="aspi://module='ASPI'&amp;link='300/2005%20Z.z.%2523246'&amp;ucin-k-dni='30.12.9999'" TargetMode="External"/><Relationship Id="rId811" Type="http://schemas.openxmlformats.org/officeDocument/2006/relationships/hyperlink" Target="aspi://module='ASPI'&amp;link='300/2005%20Z.z.%2523311'&amp;ucin-k-dni='30.12.9999'" TargetMode="External"/><Relationship Id="rId1027" Type="http://schemas.openxmlformats.org/officeDocument/2006/relationships/hyperlink" Target="aspi://module='ASPI'&amp;link='159/1989%20Zb.'&amp;ucin-k-dni='30.12.9999'" TargetMode="External"/><Relationship Id="rId243" Type="http://schemas.openxmlformats.org/officeDocument/2006/relationships/hyperlink" Target="aspi://module='ASPI'&amp;link='300/2005%20Z.z.%252340'&amp;ucin-k-dni='30.12.9999'" TargetMode="External"/><Relationship Id="rId450" Type="http://schemas.openxmlformats.org/officeDocument/2006/relationships/hyperlink" Target="aspi://module='ASPI'&amp;link='300/2005%20Z.z.%2523186'&amp;ucin-k-dni='30.12.9999'" TargetMode="External"/><Relationship Id="rId688" Type="http://schemas.openxmlformats.org/officeDocument/2006/relationships/hyperlink" Target="aspi://module='ASPI'&amp;link='300/2005%20Z.z.%2523278'&amp;ucin-k-dni='30.12.9999'" TargetMode="External"/><Relationship Id="rId895" Type="http://schemas.openxmlformats.org/officeDocument/2006/relationships/hyperlink" Target="aspi://module='ASPI'&amp;link='300/2005%20Z.z.%2523386'&amp;ucin-k-dni='30.12.9999'" TargetMode="External"/><Relationship Id="rId909" Type="http://schemas.openxmlformats.org/officeDocument/2006/relationships/hyperlink" Target="aspi://module='ASPI'&amp;link='300/2005%20Z.z.%2523397'&amp;ucin-k-dni='30.12.9999'" TargetMode="External"/><Relationship Id="rId1080" Type="http://schemas.openxmlformats.org/officeDocument/2006/relationships/hyperlink" Target="aspi://module='ASPI'&amp;link='334/2012%20Z.z.'&amp;ucin-k-dni='30.12.9999'" TargetMode="External"/><Relationship Id="rId38" Type="http://schemas.openxmlformats.org/officeDocument/2006/relationships/hyperlink" Target="aspi://module='ASPI'&amp;link='264/2017%20Z.z.'&amp;ucin-k-dni='30.12.9999'" TargetMode="External"/><Relationship Id="rId103" Type="http://schemas.openxmlformats.org/officeDocument/2006/relationships/hyperlink" Target="aspi://module='ASPI'&amp;link='300/2005%20Z.z.%2523425'&amp;ucin-k-dni='30.12.9999'" TargetMode="External"/><Relationship Id="rId310" Type="http://schemas.openxmlformats.org/officeDocument/2006/relationships/hyperlink" Target="aspi://module='ASPI'&amp;link='300/2005%20Z.z.%2523336d'&amp;ucin-k-dni='30.12.9999'" TargetMode="External"/><Relationship Id="rId548" Type="http://schemas.openxmlformats.org/officeDocument/2006/relationships/hyperlink" Target="aspi://module='ASPI'&amp;link='300/2005%20Z.z.%2523225'&amp;ucin-k-dni='30.12.9999'" TargetMode="External"/><Relationship Id="rId755" Type="http://schemas.openxmlformats.org/officeDocument/2006/relationships/hyperlink" Target="aspi://module='ASPI'&amp;link='300/2005%20Z.z.%2523306'&amp;ucin-k-dni='30.12.9999'" TargetMode="External"/><Relationship Id="rId962" Type="http://schemas.openxmlformats.org/officeDocument/2006/relationships/hyperlink" Target="aspi://module='ASPI'&amp;link='300/2005%20Z.z.%2523422b'&amp;ucin-k-dni='30.12.9999'" TargetMode="External"/><Relationship Id="rId91" Type="http://schemas.openxmlformats.org/officeDocument/2006/relationships/hyperlink" Target="aspi://module='KO'&amp;link='KO300_a2005SK%25236'&amp;ucin-k-dni='30.12.9999'" TargetMode="External"/><Relationship Id="rId187" Type="http://schemas.openxmlformats.org/officeDocument/2006/relationships/hyperlink" Target="aspi://module='ASPI'&amp;link='300/2005%20Z.z.%2523199'&amp;ucin-k-dni='30.12.9999'" TargetMode="External"/><Relationship Id="rId394" Type="http://schemas.openxmlformats.org/officeDocument/2006/relationships/hyperlink" Target="aspi://module='ASPI'&amp;link='300/2005%20Z.z.%2523157'&amp;ucin-k-dni='30.12.9999'" TargetMode="External"/><Relationship Id="rId408" Type="http://schemas.openxmlformats.org/officeDocument/2006/relationships/hyperlink" Target="aspi://module='ASPI'&amp;link='300/2005%20Z.z.%2523162'&amp;ucin-k-dni='30.12.9999'" TargetMode="External"/><Relationship Id="rId615" Type="http://schemas.openxmlformats.org/officeDocument/2006/relationships/hyperlink" Target="aspi://module='ASPI'&amp;link='300/2005%20Z.z.%2523249a'&amp;ucin-k-dni='30.12.9999'" TargetMode="External"/><Relationship Id="rId822" Type="http://schemas.openxmlformats.org/officeDocument/2006/relationships/hyperlink" Target="aspi://module='ASPI'&amp;link='300/2005%20Z.z.%2523340'&amp;ucin-k-dni='30.12.9999'" TargetMode="External"/><Relationship Id="rId1038" Type="http://schemas.openxmlformats.org/officeDocument/2006/relationships/hyperlink" Target="aspi://module='ASPI'&amp;link='102/1995%20Z.z.'&amp;ucin-k-dni='30.12.9999'" TargetMode="External"/><Relationship Id="rId254" Type="http://schemas.openxmlformats.org/officeDocument/2006/relationships/hyperlink" Target="aspi://module='ASPI'&amp;link='300/2005%20Z.z.%2523332-334'&amp;ucin-k-dni='30.12.9999'" TargetMode="External"/><Relationship Id="rId699" Type="http://schemas.openxmlformats.org/officeDocument/2006/relationships/hyperlink" Target="aspi://module='ASPI'&amp;link='300/2005%20Z.z.%2523283'&amp;ucin-k-dni='30.12.9999'" TargetMode="External"/><Relationship Id="rId1091" Type="http://schemas.openxmlformats.org/officeDocument/2006/relationships/hyperlink" Target="aspi://module='ASPI'&amp;link='440/2015%20Z.z.'&amp;ucin-k-dni='30.12.9999'" TargetMode="External"/><Relationship Id="rId1105" Type="http://schemas.openxmlformats.org/officeDocument/2006/relationships/hyperlink" Target="aspi://module='ASPI'&amp;link='288/2020%20Z.z.'&amp;ucin-k-dni='30.12.9999'" TargetMode="External"/><Relationship Id="rId49" Type="http://schemas.openxmlformats.org/officeDocument/2006/relationships/hyperlink" Target="aspi://module='ASPI'&amp;link='236/2021%20Z.z.'&amp;ucin-k-dni='30.12.9999'" TargetMode="External"/><Relationship Id="rId114" Type="http://schemas.openxmlformats.org/officeDocument/2006/relationships/hyperlink" Target="aspi://module='ASPI'&amp;link='300/2005%20Z.z.%2523284'&amp;ucin-k-dni='30.12.9999'" TargetMode="External"/><Relationship Id="rId461" Type="http://schemas.openxmlformats.org/officeDocument/2006/relationships/hyperlink" Target="aspi://module='ASPI'&amp;link='300/2005%20Z.z.%2523190'&amp;ucin-k-dni='30.12.9999'" TargetMode="External"/><Relationship Id="rId559" Type="http://schemas.openxmlformats.org/officeDocument/2006/relationships/hyperlink" Target="aspi://module='ASPI'&amp;link='300/2005%20Z.z.%2523227'&amp;ucin-k-dni='30.12.9999'" TargetMode="External"/><Relationship Id="rId766" Type="http://schemas.openxmlformats.org/officeDocument/2006/relationships/hyperlink" Target="aspi://module='ASPI'&amp;link='300/2005%20Z.z.%2523310'&amp;ucin-k-dni='30.12.9999'" TargetMode="External"/><Relationship Id="rId198" Type="http://schemas.openxmlformats.org/officeDocument/2006/relationships/hyperlink" Target="aspi://module='ASPI'&amp;link='300/2005%20Z.z.%2523354'&amp;ucin-k-dni='30.12.9999'" TargetMode="External"/><Relationship Id="rId321" Type="http://schemas.openxmlformats.org/officeDocument/2006/relationships/hyperlink" Target="aspi://module='ASPI'&amp;link='300/2005%20Z.z.%252342'&amp;ucin-k-dni='30.12.9999'" TargetMode="External"/><Relationship Id="rId419" Type="http://schemas.openxmlformats.org/officeDocument/2006/relationships/hyperlink" Target="aspi://module='ASPI'&amp;link='300/2005%20Z.z.%2523168'&amp;ucin-k-dni='30.12.9999'" TargetMode="External"/><Relationship Id="rId626" Type="http://schemas.openxmlformats.org/officeDocument/2006/relationships/hyperlink" Target="aspi://module='ASPI'&amp;link='300/2005%20Z.z.%2523254'&amp;ucin-k-dni='30.12.9999'" TargetMode="External"/><Relationship Id="rId973" Type="http://schemas.openxmlformats.org/officeDocument/2006/relationships/hyperlink" Target="aspi://module='ASPI'&amp;link='300/2005%20Z.z.%2523427'&amp;ucin-k-dni='30.12.9999'" TargetMode="External"/><Relationship Id="rId1049" Type="http://schemas.openxmlformats.org/officeDocument/2006/relationships/hyperlink" Target="aspi://module='ASPI'&amp;link='421/2002%20Z.z.'&amp;ucin-k-dni='30.12.9999'" TargetMode="External"/><Relationship Id="rId833" Type="http://schemas.openxmlformats.org/officeDocument/2006/relationships/hyperlink" Target="aspi://module='ASPI'&amp;link='300/2005%20Z.z.%2523346'&amp;ucin-k-dni='30.12.9999'" TargetMode="External"/><Relationship Id="rId1116" Type="http://schemas.openxmlformats.org/officeDocument/2006/relationships/hyperlink" Target="aspi://module='ASPI'&amp;link='460/1992%20Zb.%2523%25C8l.1'&amp;ucin-k-dni='30.12.9999'" TargetMode="External"/><Relationship Id="rId265" Type="http://schemas.openxmlformats.org/officeDocument/2006/relationships/hyperlink" Target="aspi://module='ASPI'&amp;link='300/2005%20Z.z.%2523238'&amp;ucin-k-dni='30.12.9999'" TargetMode="External"/><Relationship Id="rId472" Type="http://schemas.openxmlformats.org/officeDocument/2006/relationships/hyperlink" Target="aspi://module='ASPI'&amp;link='300/2005%20Z.z.%2523192'&amp;ucin-k-dni='30.12.9999'" TargetMode="External"/><Relationship Id="rId900" Type="http://schemas.openxmlformats.org/officeDocument/2006/relationships/hyperlink" Target="aspi://module='ASPI'&amp;link='300/2005%20Z.z.%2523393'&amp;ucin-k-dni='30.12.9999'" TargetMode="External"/><Relationship Id="rId125" Type="http://schemas.openxmlformats.org/officeDocument/2006/relationships/hyperlink" Target="aspi://module='ASPI'&amp;link='300/2005%20Z.z.%2523418'&amp;ucin-k-dni='30.12.9999'" TargetMode="External"/><Relationship Id="rId332" Type="http://schemas.openxmlformats.org/officeDocument/2006/relationships/hyperlink" Target="aspi://module='ASPI'&amp;link='300/2005%20Z.z.%2523106'&amp;ucin-k-dni='30.12.9999'" TargetMode="External"/><Relationship Id="rId777" Type="http://schemas.openxmlformats.org/officeDocument/2006/relationships/hyperlink" Target="aspi://module='ASPI'&amp;link='300/2005%20Z.z.%2523317'&amp;ucin-k-dni='30.12.9999'" TargetMode="External"/><Relationship Id="rId984" Type="http://schemas.openxmlformats.org/officeDocument/2006/relationships/hyperlink" Target="aspi://module='ASPI'&amp;link='300/2005%20Z.z.%2523432'&amp;ucin-k-dni='30.12.9999'" TargetMode="External"/><Relationship Id="rId637" Type="http://schemas.openxmlformats.org/officeDocument/2006/relationships/hyperlink" Target="aspi://module='ASPI'&amp;link='300/2005%20Z.z.%2523259'&amp;ucin-k-dni='30.12.9999'" TargetMode="External"/><Relationship Id="rId844" Type="http://schemas.openxmlformats.org/officeDocument/2006/relationships/hyperlink" Target="aspi://module='ASPI'&amp;link='300/2005%20Z.z.%2523352'&amp;ucin-k-dni='30.12.9999'" TargetMode="External"/><Relationship Id="rId276" Type="http://schemas.openxmlformats.org/officeDocument/2006/relationships/hyperlink" Target="aspi://module='ASPI'&amp;link='300/2005%20Z.z.%2523300'&amp;ucin-k-dni='30.12.9999'" TargetMode="External"/><Relationship Id="rId483" Type="http://schemas.openxmlformats.org/officeDocument/2006/relationships/hyperlink" Target="aspi://module='ASPI'&amp;link='300/2005%20Z.z.%2523197'&amp;ucin-k-dni='30.12.9999'" TargetMode="External"/><Relationship Id="rId690" Type="http://schemas.openxmlformats.org/officeDocument/2006/relationships/hyperlink" Target="aspi://module='ASPI'&amp;link='300/2005%20Z.z.%2523279'&amp;ucin-k-dni='30.12.9999'" TargetMode="External"/><Relationship Id="rId704" Type="http://schemas.openxmlformats.org/officeDocument/2006/relationships/hyperlink" Target="aspi://module='ASPI'&amp;link='300/2005%20Z.z.%2523285'&amp;ucin-k-dni='30.12.9999'" TargetMode="External"/><Relationship Id="rId911" Type="http://schemas.openxmlformats.org/officeDocument/2006/relationships/hyperlink" Target="aspi://module='ASPI'&amp;link='300/2005%20Z.z.%2523398'&amp;ucin-k-dni='30.12.9999'" TargetMode="External"/><Relationship Id="rId1127" Type="http://schemas.openxmlformats.org/officeDocument/2006/relationships/hyperlink" Target="aspi://module='ASPI'&amp;link='402/2023%20Z.z.'&amp;ucin-k-dni='30.12.9999'" TargetMode="External"/><Relationship Id="rId40" Type="http://schemas.openxmlformats.org/officeDocument/2006/relationships/hyperlink" Target="aspi://module='ASPI'&amp;link='161/2018%20Z.z.'&amp;ucin-k-dni='30.12.9999'" TargetMode="External"/><Relationship Id="rId136" Type="http://schemas.openxmlformats.org/officeDocument/2006/relationships/hyperlink" Target="aspi://module='ASPI'&amp;link='300/2005%20Z.z.%2523336'&amp;ucin-k-dni='30.12.9999'" TargetMode="External"/><Relationship Id="rId343" Type="http://schemas.openxmlformats.org/officeDocument/2006/relationships/hyperlink" Target="aspi://module='ASPI'&amp;link='300/2005%20Z.z.%2523201'&amp;ucin-k-dni='30.12.9999'" TargetMode="External"/><Relationship Id="rId550" Type="http://schemas.openxmlformats.org/officeDocument/2006/relationships/hyperlink" Target="aspi://module='ASPI'&amp;link='300/2005%20Z.z.%2523225'&amp;ucin-k-dni='30.12.9999'" TargetMode="External"/><Relationship Id="rId788" Type="http://schemas.openxmlformats.org/officeDocument/2006/relationships/hyperlink" Target="aspi://module='ASPI'&amp;link='300/2005%20Z.z.%2523323'&amp;ucin-k-dni='30.12.9999'" TargetMode="External"/><Relationship Id="rId995" Type="http://schemas.openxmlformats.org/officeDocument/2006/relationships/hyperlink" Target="aspi://module='ASPI'&amp;link='140/1961%20Zb.'&amp;ucin-k-dni='30.12.9999'" TargetMode="External"/><Relationship Id="rId203" Type="http://schemas.openxmlformats.org/officeDocument/2006/relationships/hyperlink" Target="aspi://module='ASPI'&amp;link='300/2005%20Z.z.%2523419b'&amp;ucin-k-dni='30.12.9999'" TargetMode="External"/><Relationship Id="rId648" Type="http://schemas.openxmlformats.org/officeDocument/2006/relationships/hyperlink" Target="aspi://module='ASPI'&amp;link='300/2005%20Z.z.%2523261'&amp;ucin-k-dni='30.12.9999'" TargetMode="External"/><Relationship Id="rId855" Type="http://schemas.openxmlformats.org/officeDocument/2006/relationships/hyperlink" Target="aspi://module='ASPI'&amp;link='300/2005%20Z.z.%2523355'&amp;ucin-k-dni='30.12.9999'" TargetMode="External"/><Relationship Id="rId1040" Type="http://schemas.openxmlformats.org/officeDocument/2006/relationships/hyperlink" Target="aspi://module='ASPI'&amp;link='100/1996%20Z.z.'&amp;ucin-k-dni='30.12.9999'" TargetMode="External"/><Relationship Id="rId287" Type="http://schemas.openxmlformats.org/officeDocument/2006/relationships/hyperlink" Target="aspi://module='ASPI'&amp;link='300/2005%20Z.z.%2523320'&amp;ucin-k-dni='30.12.9999'" TargetMode="External"/><Relationship Id="rId410" Type="http://schemas.openxmlformats.org/officeDocument/2006/relationships/hyperlink" Target="aspi://module='ASPI'&amp;link='300/2005%20Z.z.%2523163'&amp;ucin-k-dni='30.12.9999'" TargetMode="External"/><Relationship Id="rId494" Type="http://schemas.openxmlformats.org/officeDocument/2006/relationships/hyperlink" Target="aspi://module='ASPI'&amp;link='300/2005%20Z.z.%2523205'&amp;ucin-k-dni='30.12.9999'" TargetMode="External"/><Relationship Id="rId508" Type="http://schemas.openxmlformats.org/officeDocument/2006/relationships/hyperlink" Target="aspi://module='ASPI'&amp;link='300/2005%20Z.z.%2523213'&amp;ucin-k-dni='30.12.9999'" TargetMode="External"/><Relationship Id="rId715" Type="http://schemas.openxmlformats.org/officeDocument/2006/relationships/hyperlink" Target="aspi://module='ASPI'&amp;link='300/2005%20Z.z.%2523290'&amp;ucin-k-dni='30.12.9999'" TargetMode="External"/><Relationship Id="rId922" Type="http://schemas.openxmlformats.org/officeDocument/2006/relationships/hyperlink" Target="aspi://module='ASPI'&amp;link='300/2005%20Z.z.%2523402'&amp;ucin-k-dni='30.12.9999'" TargetMode="External"/><Relationship Id="rId147" Type="http://schemas.openxmlformats.org/officeDocument/2006/relationships/hyperlink" Target="aspi://module='ASPI'&amp;link='300/2005%20Z.z.%252338'&amp;ucin-k-dni='30.12.9999'" TargetMode="External"/><Relationship Id="rId354" Type="http://schemas.openxmlformats.org/officeDocument/2006/relationships/hyperlink" Target="aspi://module='ASPI'&amp;link='300/2005%20Z.z.%2523129'&amp;ucin-k-dni='30.12.9999'" TargetMode="External"/><Relationship Id="rId799" Type="http://schemas.openxmlformats.org/officeDocument/2006/relationships/hyperlink" Target="aspi://module='ASPI'&amp;link='300/2005%20Z.z.%2523329'&amp;ucin-k-dni='30.12.9999'" TargetMode="External"/><Relationship Id="rId51" Type="http://schemas.openxmlformats.org/officeDocument/2006/relationships/hyperlink" Target="aspi://module='ASPI'&amp;link='105/2022%20Z.z.'&amp;ucin-k-dni='30.12.9999'" TargetMode="External"/><Relationship Id="rId561" Type="http://schemas.openxmlformats.org/officeDocument/2006/relationships/hyperlink" Target="aspi://module='ASPI'&amp;link='300/2005%20Z.z.%2523228'&amp;ucin-k-dni='30.12.9999'" TargetMode="External"/><Relationship Id="rId659" Type="http://schemas.openxmlformats.org/officeDocument/2006/relationships/hyperlink" Target="aspi://module='ASPI'&amp;link='300/2005%20Z.z.%2523265'&amp;ucin-k-dni='30.12.9999'" TargetMode="External"/><Relationship Id="rId866" Type="http://schemas.openxmlformats.org/officeDocument/2006/relationships/hyperlink" Target="aspi://module='ASPI'&amp;link='300/2005%20Z.z.%2523364'&amp;ucin-k-dni='30.12.9999'" TargetMode="External"/><Relationship Id="rId214" Type="http://schemas.openxmlformats.org/officeDocument/2006/relationships/hyperlink" Target="aspi://module='ASPI'&amp;link='300/2005%20Z.z.%252350'&amp;ucin-k-dni='30.12.9999'" TargetMode="External"/><Relationship Id="rId298" Type="http://schemas.openxmlformats.org/officeDocument/2006/relationships/hyperlink" Target="aspi://module='ASPI'&amp;link='300/2005%20Z.z.%2523426'&amp;ucin-k-dni='30.12.9999'" TargetMode="External"/><Relationship Id="rId421" Type="http://schemas.openxmlformats.org/officeDocument/2006/relationships/hyperlink" Target="aspi://module='ASPI'&amp;link='300/2005%20Z.z.%2523169'&amp;ucin-k-dni='30.12.9999'" TargetMode="External"/><Relationship Id="rId519" Type="http://schemas.openxmlformats.org/officeDocument/2006/relationships/hyperlink" Target="aspi://module='ASPI'&amp;link='300/2005%20Z.z.%2523217'&amp;ucin-k-dni='30.12.9999'" TargetMode="External"/><Relationship Id="rId1051" Type="http://schemas.openxmlformats.org/officeDocument/2006/relationships/hyperlink" Target="aspi://module='ASPI'&amp;link='553/2002%20Z.z.'&amp;ucin-k-dni='30.12.9999'" TargetMode="External"/><Relationship Id="rId158" Type="http://schemas.openxmlformats.org/officeDocument/2006/relationships/hyperlink" Target="aspi://module='ASPI'&amp;link='300/2005%20Z.z.%2523201-202'&amp;ucin-k-dni='30.12.9999'" TargetMode="External"/><Relationship Id="rId726" Type="http://schemas.openxmlformats.org/officeDocument/2006/relationships/hyperlink" Target="aspi://module='ASPI'&amp;link='300/2005%20Z.z.%2523294'&amp;ucin-k-dni='30.12.9999'" TargetMode="External"/><Relationship Id="rId933" Type="http://schemas.openxmlformats.org/officeDocument/2006/relationships/hyperlink" Target="aspi://module='ASPI'&amp;link='300/2005%20Z.z.%2523408'&amp;ucin-k-dni='30.12.9999'" TargetMode="External"/><Relationship Id="rId1009" Type="http://schemas.openxmlformats.org/officeDocument/2006/relationships/hyperlink" Target="aspi://module='ASPI'&amp;link='300/2005%20Z.z.%252361'&amp;ucin-k-dni='30.12.9999'" TargetMode="External"/><Relationship Id="rId62" Type="http://schemas.openxmlformats.org/officeDocument/2006/relationships/hyperlink" Target="aspi://module='ASPI'&amp;link='300/2005%20Z.z.%2523275'&amp;ucin-k-dni='30.12.9999'" TargetMode="External"/><Relationship Id="rId365" Type="http://schemas.openxmlformats.org/officeDocument/2006/relationships/hyperlink" Target="aspi://module='ASPI'&amp;link='300/2005%20Z.z.%2523156'&amp;ucin-k-dni='30.12.9999'" TargetMode="External"/><Relationship Id="rId572" Type="http://schemas.openxmlformats.org/officeDocument/2006/relationships/hyperlink" Target="aspi://module='ASPI'&amp;link='300/2005%20Z.z.%2523230'&amp;ucin-k-dni='30.12.9999'" TargetMode="External"/><Relationship Id="rId225" Type="http://schemas.openxmlformats.org/officeDocument/2006/relationships/hyperlink" Target="aspi://module='ASPI'&amp;link='300/2005%20Z.z.%252360'&amp;ucin-k-dni='30.12.9999'" TargetMode="External"/><Relationship Id="rId432" Type="http://schemas.openxmlformats.org/officeDocument/2006/relationships/hyperlink" Target="aspi://module='ASPI'&amp;link='300/2005%20Z.z.%2523179'&amp;ucin-k-dni='30.12.9999'" TargetMode="External"/><Relationship Id="rId877" Type="http://schemas.openxmlformats.org/officeDocument/2006/relationships/hyperlink" Target="aspi://module='ASPI'&amp;link='300/2005%20Z.z.%2523369'&amp;ucin-k-dni='30.12.9999'" TargetMode="External"/><Relationship Id="rId1062" Type="http://schemas.openxmlformats.org/officeDocument/2006/relationships/hyperlink" Target="aspi://module='ASPI'&amp;link='650/2005%20Z.z.'&amp;ucin-k-dni='30.12.9999'" TargetMode="External"/><Relationship Id="rId737" Type="http://schemas.openxmlformats.org/officeDocument/2006/relationships/hyperlink" Target="aspi://module='ASPI'&amp;link='300/2005%20Z.z.%2523298'&amp;ucin-k-dni='30.12.9999'" TargetMode="External"/><Relationship Id="rId944" Type="http://schemas.openxmlformats.org/officeDocument/2006/relationships/hyperlink" Target="aspi://module='ASPI'&amp;link='300/2005%20Z.z.%2523414'&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164</Pages>
  <Words>84281</Words>
  <Characters>480405</Characters>
  <Application>Microsoft Office Word</Application>
  <DocSecurity>0</DocSecurity>
  <Lines>4003</Lines>
  <Paragraphs>1127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14</cp:revision>
  <dcterms:created xsi:type="dcterms:W3CDTF">2024-01-25T12:30:00Z</dcterms:created>
  <dcterms:modified xsi:type="dcterms:W3CDTF">2024-05-07T08:13:00Z</dcterms:modified>
</cp:coreProperties>
</file>