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7/2005 </w:t>
      </w:r>
      <w:proofErr w:type="spellStart"/>
      <w:r w:rsidRPr="00DF2550">
        <w:rPr>
          <w:rFonts w:ascii="Times New Roman" w:hAnsi="Times New Roman" w:cs="Times New Roman"/>
          <w:b/>
          <w:bCs/>
          <w:sz w:val="18"/>
          <w:szCs w:val="18"/>
        </w:rPr>
        <w:t>Z.z</w:t>
      </w:r>
      <w:proofErr w:type="spellEnd"/>
      <w:r w:rsidRPr="00DF2550">
        <w:rPr>
          <w:rFonts w:ascii="Times New Roman" w:hAnsi="Times New Roman" w:cs="Times New Roman"/>
          <w:b/>
          <w:bCs/>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ZÁKON</w:t>
      </w:r>
    </w:p>
    <w:p w:rsidR="00E102ED" w:rsidRPr="00DF2550" w:rsidRDefault="00E102ED">
      <w:pPr>
        <w:widowControl w:val="0"/>
        <w:autoSpaceDE w:val="0"/>
        <w:autoSpaceDN w:val="0"/>
        <w:adjustRightInd w:val="0"/>
        <w:spacing w:after="0" w:line="240" w:lineRule="auto"/>
        <w:jc w:val="center"/>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z 9. decembra 2004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o konkurze a reštrukturalizácii a o zmene a doplnení niektorých zákonov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Zmena: </w:t>
      </w:r>
      <w:hyperlink r:id="rId4" w:history="1">
        <w:r w:rsidRPr="00DF2550">
          <w:rPr>
            <w:rFonts w:ascii="Times New Roman" w:hAnsi="Times New Roman" w:cs="Times New Roman"/>
            <w:sz w:val="18"/>
            <w:szCs w:val="18"/>
          </w:rPr>
          <w:t xml:space="preserve">7/2005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hyperlink r:id="rId5" w:history="1">
        <w:r w:rsidRPr="00DF2550">
          <w:rPr>
            <w:rFonts w:ascii="Times New Roman" w:hAnsi="Times New Roman" w:cs="Times New Roman"/>
            <w:sz w:val="18"/>
            <w:szCs w:val="18"/>
          </w:rPr>
          <w:t xml:space="preserve">353/2005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hyperlink r:id="rId6" w:history="1">
        <w:r w:rsidRPr="00DF2550">
          <w:rPr>
            <w:rFonts w:ascii="Times New Roman" w:hAnsi="Times New Roman" w:cs="Times New Roman"/>
            <w:sz w:val="18"/>
            <w:szCs w:val="18"/>
          </w:rPr>
          <w:t xml:space="preserve">520/2005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Zmena: </w:t>
      </w:r>
      <w:hyperlink r:id="rId7" w:history="1">
        <w:r w:rsidRPr="00DF2550">
          <w:rPr>
            <w:rFonts w:ascii="Times New Roman" w:hAnsi="Times New Roman" w:cs="Times New Roman"/>
            <w:sz w:val="18"/>
            <w:szCs w:val="18"/>
          </w:rPr>
          <w:t xml:space="preserve">198/2007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Zmena: </w:t>
      </w:r>
      <w:hyperlink r:id="rId8" w:history="1">
        <w:r w:rsidRPr="00DF2550">
          <w:rPr>
            <w:rFonts w:ascii="Times New Roman" w:hAnsi="Times New Roman" w:cs="Times New Roman"/>
            <w:sz w:val="18"/>
            <w:szCs w:val="18"/>
          </w:rPr>
          <w:t xml:space="preserve">209/2007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Zmena: </w:t>
      </w:r>
      <w:hyperlink r:id="rId9" w:history="1">
        <w:r w:rsidRPr="00DF2550">
          <w:rPr>
            <w:rFonts w:ascii="Times New Roman" w:hAnsi="Times New Roman" w:cs="Times New Roman"/>
            <w:sz w:val="18"/>
            <w:szCs w:val="18"/>
          </w:rPr>
          <w:t xml:space="preserve">270/2008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Zmena: </w:t>
      </w:r>
      <w:hyperlink r:id="rId10" w:history="1">
        <w:r w:rsidRPr="00DF2550">
          <w:rPr>
            <w:rFonts w:ascii="Times New Roman" w:hAnsi="Times New Roman" w:cs="Times New Roman"/>
            <w:sz w:val="18"/>
            <w:szCs w:val="18"/>
          </w:rPr>
          <w:t xml:space="preserve">552/2008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Zmena: </w:t>
      </w:r>
      <w:hyperlink r:id="rId11" w:history="1">
        <w:r w:rsidRPr="00DF2550">
          <w:rPr>
            <w:rFonts w:ascii="Times New Roman" w:hAnsi="Times New Roman" w:cs="Times New Roman"/>
            <w:sz w:val="18"/>
            <w:szCs w:val="18"/>
          </w:rPr>
          <w:t xml:space="preserve">477/2008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Zmena: </w:t>
      </w:r>
      <w:hyperlink r:id="rId12" w:history="1">
        <w:r w:rsidRPr="00DF2550">
          <w:rPr>
            <w:rFonts w:ascii="Times New Roman" w:hAnsi="Times New Roman" w:cs="Times New Roman"/>
            <w:sz w:val="18"/>
            <w:szCs w:val="18"/>
          </w:rPr>
          <w:t xml:space="preserve">276/2009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Zmena: </w:t>
      </w:r>
      <w:hyperlink r:id="rId13" w:history="1">
        <w:r w:rsidRPr="00DF2550">
          <w:rPr>
            <w:rFonts w:ascii="Times New Roman" w:hAnsi="Times New Roman" w:cs="Times New Roman"/>
            <w:sz w:val="18"/>
            <w:szCs w:val="18"/>
          </w:rPr>
          <w:t xml:space="preserve">492/2009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Zmena: </w:t>
      </w:r>
      <w:hyperlink r:id="rId14" w:history="1">
        <w:r w:rsidRPr="00DF2550">
          <w:rPr>
            <w:rFonts w:ascii="Times New Roman" w:hAnsi="Times New Roman" w:cs="Times New Roman"/>
            <w:sz w:val="18"/>
            <w:szCs w:val="18"/>
          </w:rPr>
          <w:t xml:space="preserve">224/2010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Zmena: </w:t>
      </w:r>
      <w:hyperlink r:id="rId15" w:history="1">
        <w:r w:rsidRPr="00DF2550">
          <w:rPr>
            <w:rFonts w:ascii="Times New Roman" w:hAnsi="Times New Roman" w:cs="Times New Roman"/>
            <w:sz w:val="18"/>
            <w:szCs w:val="18"/>
          </w:rPr>
          <w:t xml:space="preserve">130/2011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Zmena: </w:t>
      </w:r>
      <w:hyperlink r:id="rId16" w:history="1">
        <w:r w:rsidRPr="00DF2550">
          <w:rPr>
            <w:rFonts w:ascii="Times New Roman" w:hAnsi="Times New Roman" w:cs="Times New Roman"/>
            <w:sz w:val="18"/>
            <w:szCs w:val="18"/>
          </w:rPr>
          <w:t xml:space="preserve">348/2011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Zmena: </w:t>
      </w:r>
      <w:hyperlink r:id="rId17" w:history="1">
        <w:r w:rsidRPr="00DF2550">
          <w:rPr>
            <w:rFonts w:ascii="Times New Roman" w:hAnsi="Times New Roman" w:cs="Times New Roman"/>
            <w:sz w:val="18"/>
            <w:szCs w:val="18"/>
          </w:rPr>
          <w:t xml:space="preserve">348/2011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Zmena: </w:t>
      </w:r>
      <w:hyperlink r:id="rId18" w:history="1">
        <w:r w:rsidRPr="00DF2550">
          <w:rPr>
            <w:rFonts w:ascii="Times New Roman" w:hAnsi="Times New Roman" w:cs="Times New Roman"/>
            <w:sz w:val="18"/>
            <w:szCs w:val="18"/>
          </w:rPr>
          <w:t xml:space="preserve">305/2013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Zmena: </w:t>
      </w:r>
      <w:hyperlink r:id="rId19" w:history="1">
        <w:r w:rsidRPr="00DF2550">
          <w:rPr>
            <w:rFonts w:ascii="Times New Roman" w:hAnsi="Times New Roman" w:cs="Times New Roman"/>
            <w:sz w:val="18"/>
            <w:szCs w:val="18"/>
          </w:rPr>
          <w:t xml:space="preserve">371/2014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Zmena: </w:t>
      </w:r>
      <w:hyperlink r:id="rId20" w:history="1">
        <w:r w:rsidRPr="00DF2550">
          <w:rPr>
            <w:rFonts w:ascii="Times New Roman" w:hAnsi="Times New Roman" w:cs="Times New Roman"/>
            <w:sz w:val="18"/>
            <w:szCs w:val="18"/>
          </w:rPr>
          <w:t xml:space="preserve">87/2015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Zmena: </w:t>
      </w:r>
      <w:hyperlink r:id="rId21" w:history="1">
        <w:r w:rsidRPr="00DF2550">
          <w:rPr>
            <w:rFonts w:ascii="Times New Roman" w:hAnsi="Times New Roman" w:cs="Times New Roman"/>
            <w:sz w:val="18"/>
            <w:szCs w:val="18"/>
          </w:rPr>
          <w:t xml:space="preserve">117/2015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Zmena: </w:t>
      </w:r>
      <w:hyperlink r:id="rId22" w:history="1">
        <w:r w:rsidRPr="00DF2550">
          <w:rPr>
            <w:rFonts w:ascii="Times New Roman" w:hAnsi="Times New Roman" w:cs="Times New Roman"/>
            <w:sz w:val="18"/>
            <w:szCs w:val="18"/>
          </w:rPr>
          <w:t xml:space="preserve">87/2015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hyperlink r:id="rId23" w:history="1">
        <w:r w:rsidRPr="00DF2550">
          <w:rPr>
            <w:rFonts w:ascii="Times New Roman" w:hAnsi="Times New Roman" w:cs="Times New Roman"/>
            <w:sz w:val="18"/>
            <w:szCs w:val="18"/>
          </w:rPr>
          <w:t xml:space="preserve">390/2015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hyperlink r:id="rId24" w:history="1">
        <w:r w:rsidRPr="00DF2550">
          <w:rPr>
            <w:rFonts w:ascii="Times New Roman" w:hAnsi="Times New Roman" w:cs="Times New Roman"/>
            <w:sz w:val="18"/>
            <w:szCs w:val="18"/>
          </w:rPr>
          <w:t xml:space="preserve">437/2015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Zmena: </w:t>
      </w:r>
      <w:hyperlink r:id="rId25" w:history="1">
        <w:r w:rsidRPr="00DF2550">
          <w:rPr>
            <w:rFonts w:ascii="Times New Roman" w:hAnsi="Times New Roman" w:cs="Times New Roman"/>
            <w:sz w:val="18"/>
            <w:szCs w:val="18"/>
          </w:rPr>
          <w:t xml:space="preserve">282/2015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hyperlink r:id="rId26" w:history="1">
        <w:r w:rsidRPr="00DF2550">
          <w:rPr>
            <w:rFonts w:ascii="Times New Roman" w:hAnsi="Times New Roman" w:cs="Times New Roman"/>
            <w:sz w:val="18"/>
            <w:szCs w:val="18"/>
          </w:rPr>
          <w:t xml:space="preserve">390/2015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hyperlink r:id="rId27" w:history="1">
        <w:r w:rsidRPr="00DF2550">
          <w:rPr>
            <w:rFonts w:ascii="Times New Roman" w:hAnsi="Times New Roman" w:cs="Times New Roman"/>
            <w:sz w:val="18"/>
            <w:szCs w:val="18"/>
          </w:rPr>
          <w:t xml:space="preserve">91/2016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hyperlink r:id="rId28" w:history="1">
        <w:r w:rsidRPr="00DF2550">
          <w:rPr>
            <w:rFonts w:ascii="Times New Roman" w:hAnsi="Times New Roman" w:cs="Times New Roman"/>
            <w:sz w:val="18"/>
            <w:szCs w:val="18"/>
          </w:rPr>
          <w:t xml:space="preserve">125/2016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Zmena: </w:t>
      </w:r>
      <w:hyperlink r:id="rId29" w:history="1">
        <w:r w:rsidRPr="00DF2550">
          <w:rPr>
            <w:rFonts w:ascii="Times New Roman" w:hAnsi="Times New Roman" w:cs="Times New Roman"/>
            <w:sz w:val="18"/>
            <w:szCs w:val="18"/>
          </w:rPr>
          <w:t xml:space="preserve">291/2016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Zmena: </w:t>
      </w:r>
      <w:hyperlink r:id="rId30" w:history="1">
        <w:r w:rsidRPr="00DF2550">
          <w:rPr>
            <w:rFonts w:ascii="Times New Roman" w:hAnsi="Times New Roman" w:cs="Times New Roman"/>
            <w:sz w:val="18"/>
            <w:szCs w:val="18"/>
          </w:rPr>
          <w:t xml:space="preserve">389/2015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hyperlink r:id="rId31" w:history="1">
        <w:r w:rsidRPr="00DF2550">
          <w:rPr>
            <w:rFonts w:ascii="Times New Roman" w:hAnsi="Times New Roman" w:cs="Times New Roman"/>
            <w:sz w:val="18"/>
            <w:szCs w:val="18"/>
          </w:rPr>
          <w:t xml:space="preserve">377/2016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Zmena: </w:t>
      </w:r>
      <w:hyperlink r:id="rId32" w:history="1">
        <w:r w:rsidRPr="00DF2550">
          <w:rPr>
            <w:rFonts w:ascii="Times New Roman" w:hAnsi="Times New Roman" w:cs="Times New Roman"/>
            <w:sz w:val="18"/>
            <w:szCs w:val="18"/>
          </w:rPr>
          <w:t xml:space="preserve">315/2016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hyperlink r:id="rId33" w:history="1">
        <w:r w:rsidRPr="00DF2550">
          <w:rPr>
            <w:rFonts w:ascii="Times New Roman" w:hAnsi="Times New Roman" w:cs="Times New Roman"/>
            <w:sz w:val="18"/>
            <w:szCs w:val="18"/>
          </w:rPr>
          <w:t xml:space="preserve">377/2016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Zmena: </w:t>
      </w:r>
      <w:hyperlink r:id="rId34" w:history="1">
        <w:r w:rsidRPr="00DF2550">
          <w:rPr>
            <w:rFonts w:ascii="Times New Roman" w:hAnsi="Times New Roman" w:cs="Times New Roman"/>
            <w:sz w:val="18"/>
            <w:szCs w:val="18"/>
          </w:rPr>
          <w:t xml:space="preserve">264/2017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hyperlink r:id="rId35" w:history="1">
        <w:r w:rsidRPr="00DF2550">
          <w:rPr>
            <w:rFonts w:ascii="Times New Roman" w:hAnsi="Times New Roman" w:cs="Times New Roman"/>
            <w:sz w:val="18"/>
            <w:szCs w:val="18"/>
          </w:rPr>
          <w:t xml:space="preserve">279/2017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Zmena: </w:t>
      </w:r>
      <w:hyperlink r:id="rId36" w:history="1">
        <w:r w:rsidRPr="00DF2550">
          <w:rPr>
            <w:rFonts w:ascii="Times New Roman" w:hAnsi="Times New Roman" w:cs="Times New Roman"/>
            <w:sz w:val="18"/>
            <w:szCs w:val="18"/>
          </w:rPr>
          <w:t xml:space="preserve">373/2018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Zmena: </w:t>
      </w:r>
      <w:hyperlink r:id="rId37" w:history="1">
        <w:r w:rsidRPr="00DF2550">
          <w:rPr>
            <w:rFonts w:ascii="Times New Roman" w:hAnsi="Times New Roman" w:cs="Times New Roman"/>
            <w:sz w:val="18"/>
            <w:szCs w:val="18"/>
          </w:rPr>
          <w:t xml:space="preserve">390/2019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Zmena: </w:t>
      </w:r>
      <w:hyperlink r:id="rId38" w:history="1">
        <w:r w:rsidRPr="00DF2550">
          <w:rPr>
            <w:rFonts w:ascii="Times New Roman" w:hAnsi="Times New Roman" w:cs="Times New Roman"/>
            <w:sz w:val="18"/>
            <w:szCs w:val="18"/>
          </w:rPr>
          <w:t xml:space="preserve">343/2020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Zmena: </w:t>
      </w:r>
      <w:hyperlink r:id="rId39" w:history="1">
        <w:r w:rsidRPr="00DF2550">
          <w:rPr>
            <w:rFonts w:ascii="Times New Roman" w:hAnsi="Times New Roman" w:cs="Times New Roman"/>
            <w:sz w:val="18"/>
            <w:szCs w:val="18"/>
          </w:rPr>
          <w:t xml:space="preserve">312/2020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hyperlink r:id="rId40" w:history="1">
        <w:r w:rsidRPr="00DF2550">
          <w:rPr>
            <w:rFonts w:ascii="Times New Roman" w:hAnsi="Times New Roman" w:cs="Times New Roman"/>
            <w:sz w:val="18"/>
            <w:szCs w:val="18"/>
          </w:rPr>
          <w:t xml:space="preserve">421/2020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Zmena: </w:t>
      </w:r>
      <w:hyperlink r:id="rId41" w:history="1">
        <w:r w:rsidRPr="00DF2550">
          <w:rPr>
            <w:rFonts w:ascii="Times New Roman" w:hAnsi="Times New Roman" w:cs="Times New Roman"/>
            <w:sz w:val="18"/>
            <w:szCs w:val="18"/>
          </w:rPr>
          <w:t xml:space="preserve">72/2021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Zmena: </w:t>
      </w:r>
      <w:hyperlink r:id="rId42" w:history="1">
        <w:r w:rsidRPr="00DF2550">
          <w:rPr>
            <w:rFonts w:ascii="Times New Roman" w:hAnsi="Times New Roman" w:cs="Times New Roman"/>
            <w:sz w:val="18"/>
            <w:szCs w:val="18"/>
          </w:rPr>
          <w:t xml:space="preserve">454/2021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Zmena: </w:t>
      </w:r>
      <w:hyperlink r:id="rId43" w:history="1">
        <w:r w:rsidRPr="00DF2550">
          <w:rPr>
            <w:rFonts w:ascii="Times New Roman" w:hAnsi="Times New Roman" w:cs="Times New Roman"/>
            <w:sz w:val="18"/>
            <w:szCs w:val="18"/>
          </w:rPr>
          <w:t xml:space="preserve">111/2022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Zmena: </w:t>
      </w:r>
      <w:hyperlink r:id="rId44" w:history="1">
        <w:r w:rsidRPr="00DF2550">
          <w:rPr>
            <w:rFonts w:ascii="Times New Roman" w:hAnsi="Times New Roman" w:cs="Times New Roman"/>
            <w:sz w:val="18"/>
            <w:szCs w:val="18"/>
          </w:rPr>
          <w:t xml:space="preserve">398/2022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Zmena: </w:t>
      </w:r>
      <w:hyperlink r:id="rId45" w:history="1">
        <w:r w:rsidRPr="00DF2550">
          <w:rPr>
            <w:rFonts w:ascii="Times New Roman" w:hAnsi="Times New Roman" w:cs="Times New Roman"/>
            <w:sz w:val="18"/>
            <w:szCs w:val="18"/>
          </w:rPr>
          <w:t xml:space="preserve">6/2023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Zmena: </w:t>
      </w:r>
      <w:hyperlink r:id="rId46" w:history="1">
        <w:r w:rsidRPr="00DF2550">
          <w:rPr>
            <w:rFonts w:ascii="Times New Roman" w:hAnsi="Times New Roman" w:cs="Times New Roman"/>
            <w:sz w:val="18"/>
            <w:szCs w:val="18"/>
          </w:rPr>
          <w:t xml:space="preserve">497/2022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Zmena: </w:t>
      </w:r>
      <w:hyperlink r:id="rId47" w:history="1">
        <w:r w:rsidRPr="00DF2550">
          <w:rPr>
            <w:rFonts w:ascii="Times New Roman" w:hAnsi="Times New Roman" w:cs="Times New Roman"/>
            <w:sz w:val="18"/>
            <w:szCs w:val="18"/>
          </w:rPr>
          <w:t xml:space="preserve">150/2022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Zmena: </w:t>
      </w:r>
      <w:hyperlink r:id="rId48" w:history="1">
        <w:r w:rsidRPr="00DF2550">
          <w:rPr>
            <w:rFonts w:ascii="Times New Roman" w:hAnsi="Times New Roman" w:cs="Times New Roman"/>
            <w:sz w:val="18"/>
            <w:szCs w:val="18"/>
          </w:rPr>
          <w:t xml:space="preserve">309/2023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Zmena: </w:t>
      </w:r>
      <w:hyperlink r:id="rId49" w:history="1">
        <w:r w:rsidRPr="00DF2550">
          <w:rPr>
            <w:rFonts w:ascii="Times New Roman" w:hAnsi="Times New Roman" w:cs="Times New Roman"/>
            <w:sz w:val="18"/>
            <w:szCs w:val="18"/>
          </w:rPr>
          <w:t xml:space="preserve">309/2023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Zmena: </w:t>
      </w:r>
      <w:hyperlink r:id="rId50" w:history="1">
        <w:r w:rsidRPr="00DF2550">
          <w:rPr>
            <w:rFonts w:ascii="Times New Roman" w:hAnsi="Times New Roman" w:cs="Times New Roman"/>
            <w:sz w:val="18"/>
            <w:szCs w:val="18"/>
          </w:rPr>
          <w:t xml:space="preserve">309/2023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Národná rada Slovenskej republiky sa uzniesla na tomto zákone: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proofErr w:type="spellStart"/>
      <w:r w:rsidRPr="00DF2550">
        <w:rPr>
          <w:rFonts w:ascii="Times New Roman" w:hAnsi="Times New Roman" w:cs="Times New Roman"/>
          <w:sz w:val="18"/>
          <w:szCs w:val="18"/>
        </w:rPr>
        <w:t>Čl.I</w:t>
      </w:r>
      <w:proofErr w:type="spellEnd"/>
    </w:p>
    <w:p w:rsidR="00E102ED" w:rsidRPr="00DF2550" w:rsidRDefault="00E102ED">
      <w:pPr>
        <w:widowControl w:val="0"/>
        <w:autoSpaceDE w:val="0"/>
        <w:autoSpaceDN w:val="0"/>
        <w:adjustRightInd w:val="0"/>
        <w:spacing w:after="0" w:line="240" w:lineRule="auto"/>
        <w:jc w:val="center"/>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PRVÁ ČASŤ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PREDMET ZÁKONA A ZÁKLADNÉ ZÁSADY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 </w:t>
      </w:r>
      <w:hyperlink r:id="rId51"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Tento zákon upravuje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riešenie úpadku dlžníka speňažením majetku dlžníka a kolektívnym uspokojením jeho veriteľov alebo postupným uspokojením veriteľov dlžníka spôsobom dohodnutým v reštrukturalizačnom pláne,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hroziaci úpadok a povinnosti súvisiace s hroziacim úpadkom dlžníka,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oddlženie fyzickej osoby 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register </w:t>
      </w:r>
      <w:proofErr w:type="spellStart"/>
      <w:r w:rsidRPr="00DF2550">
        <w:rPr>
          <w:rFonts w:ascii="Times New Roman" w:hAnsi="Times New Roman" w:cs="Times New Roman"/>
          <w:sz w:val="18"/>
          <w:szCs w:val="18"/>
        </w:rPr>
        <w:t>predinsolvenčných</w:t>
      </w:r>
      <w:proofErr w:type="spellEnd"/>
      <w:r w:rsidRPr="00DF2550">
        <w:rPr>
          <w:rFonts w:ascii="Times New Roman" w:hAnsi="Times New Roman" w:cs="Times New Roman"/>
          <w:sz w:val="18"/>
          <w:szCs w:val="18"/>
        </w:rPr>
        <w:t xml:space="preserve">, likvidačných a </w:t>
      </w:r>
      <w:proofErr w:type="spellStart"/>
      <w:r w:rsidRPr="00DF2550">
        <w:rPr>
          <w:rFonts w:ascii="Times New Roman" w:hAnsi="Times New Roman" w:cs="Times New Roman"/>
          <w:sz w:val="18"/>
          <w:szCs w:val="18"/>
        </w:rPr>
        <w:t>insolvenčných</w:t>
      </w:r>
      <w:proofErr w:type="spellEnd"/>
      <w:r w:rsidRPr="00DF2550">
        <w:rPr>
          <w:rFonts w:ascii="Times New Roman" w:hAnsi="Times New Roman" w:cs="Times New Roman"/>
          <w:sz w:val="18"/>
          <w:szCs w:val="18"/>
        </w:rPr>
        <w:t xml:space="preserve"> konaní (ďalej len "</w:t>
      </w:r>
      <w:proofErr w:type="spellStart"/>
      <w:r w:rsidRPr="00DF2550">
        <w:rPr>
          <w:rFonts w:ascii="Times New Roman" w:hAnsi="Times New Roman" w:cs="Times New Roman"/>
          <w:sz w:val="18"/>
          <w:szCs w:val="18"/>
        </w:rPr>
        <w:t>insolvenčný</w:t>
      </w:r>
      <w:proofErr w:type="spellEnd"/>
      <w:r w:rsidRPr="00DF2550">
        <w:rPr>
          <w:rFonts w:ascii="Times New Roman" w:hAnsi="Times New Roman" w:cs="Times New Roman"/>
          <w:sz w:val="18"/>
          <w:szCs w:val="18"/>
        </w:rPr>
        <w:t xml:space="preserve"> register").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lastRenderedPageBreak/>
        <w:t xml:space="preserve">§ 2 </w:t>
      </w:r>
      <w:hyperlink r:id="rId52"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Tento zákon sa nevzťahuje na usporiadanie majetkových pomerov dlžníka, ktorým je štát, štátna rozpočtová organizácia, štátna príspevková organizácia, štátny fond, obec, vyšší územný celok, rozpočtová organizácia a príspevková organizácia v zriaďovateľskej pôsobnosti obce a vyššieho územného celku alebo iná osoba, za ktorej všetky záväzky zodpovedá alebo ručí štát. Tento zákon sa nevzťahuje ani na usporiadanie majetkových pomerov dlžníka, ktorým je Národná banka Slovenska, Fond ochrany vkladov alebo Garančný fond investícií.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3 </w:t>
      </w:r>
      <w:hyperlink r:id="rId53"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Dlžník je v úpadku, ak je platobne neschopný alebo predlžený. Ak dlžník podá návrh na vyhlásenie konkurzu, predpokladá sa, že je v úpadku.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Právnická osoba je platobne neschopná, ak nie je schopná plniť 90 dní po lehote splatnosti aspoň dva peňažné záväzky viac ako jednému veriteľovi. Za jednu pohľadávku pri posudzovaní platobnej schopnosti dlžníka sa považujú všetky pohľadávky, ktoré počas 90 dní pred podaním návrhu na vyhlásenie konkurzu pôvodne patrili len jednému veriteľovi. Predpokladá sa, že právnická osoba je platobne schopná, ak so zreteľom na všetky okolnosti možno odôvodnene predpokladať, že v správe majetku alebo v prevádzkovaní podniku je možné pokračovať a rozdiel medzi výškou jej splatných peňažných záväzkov a peňažného majetku (ďalej len "medzera krytia") je menej ako desatina výšky jej splatných peňažných záväzkov, alebo v dobe nie dlhšej ako 60 dní medzera krytia pod takúto hranicu klesne. Fyzická osoba je platobne neschopná, ak nie je schopná plniť 180 dní po lehote splatnosti aspoň jeden peňažný záväzok. Ak peňažnú pohľadávku nemožno voči dlžníkovi vymôcť exekúciou alebo ak dlžník nesplnil povinnosť uloženú mu výzvou podľa § 19 ods. 1 písm. a), predpokladá sa, že je platobne neschopný.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(3) Predlžený je ten, kto je povinný viesť účtovníctvo podľa osobitného predpisu,</w:t>
      </w:r>
      <w:r w:rsidRPr="00DF2550">
        <w:rPr>
          <w:rFonts w:ascii="Times New Roman" w:hAnsi="Times New Roman" w:cs="Times New Roman"/>
          <w:sz w:val="18"/>
          <w:szCs w:val="18"/>
          <w:vertAlign w:val="superscript"/>
        </w:rPr>
        <w:t xml:space="preserve"> 1)</w:t>
      </w:r>
      <w:r w:rsidRPr="00DF2550">
        <w:rPr>
          <w:rFonts w:ascii="Times New Roman" w:hAnsi="Times New Roman" w:cs="Times New Roman"/>
          <w:sz w:val="18"/>
          <w:szCs w:val="18"/>
        </w:rPr>
        <w:t xml:space="preserve"> má viac ako jedného veriteľa a hodnota jeho záväzkov presahuje hodnotu jeho majetku. Pri stanovení hodnoty záväzkov a hodnoty majetku sa vychádza z účtovníctva alebo z hodnoty určenej znaleckým posudkom, ktorý má pred účtovníctvom prednosť a prihliadne sa aj na </w:t>
      </w:r>
      <w:proofErr w:type="spellStart"/>
      <w:r w:rsidRPr="00DF2550">
        <w:rPr>
          <w:rFonts w:ascii="Times New Roman" w:hAnsi="Times New Roman" w:cs="Times New Roman"/>
          <w:sz w:val="18"/>
          <w:szCs w:val="18"/>
        </w:rPr>
        <w:t>očakávateľné</w:t>
      </w:r>
      <w:proofErr w:type="spellEnd"/>
      <w:r w:rsidRPr="00DF2550">
        <w:rPr>
          <w:rFonts w:ascii="Times New Roman" w:hAnsi="Times New Roman" w:cs="Times New Roman"/>
          <w:sz w:val="18"/>
          <w:szCs w:val="18"/>
        </w:rPr>
        <w:t xml:space="preserve"> výsledky ďalšej správy majetku, prípadne </w:t>
      </w:r>
      <w:proofErr w:type="spellStart"/>
      <w:r w:rsidRPr="00DF2550">
        <w:rPr>
          <w:rFonts w:ascii="Times New Roman" w:hAnsi="Times New Roman" w:cs="Times New Roman"/>
          <w:sz w:val="18"/>
          <w:szCs w:val="18"/>
        </w:rPr>
        <w:t>očakávateľné</w:t>
      </w:r>
      <w:proofErr w:type="spellEnd"/>
      <w:r w:rsidRPr="00DF2550">
        <w:rPr>
          <w:rFonts w:ascii="Times New Roman" w:hAnsi="Times New Roman" w:cs="Times New Roman"/>
          <w:sz w:val="18"/>
          <w:szCs w:val="18"/>
        </w:rPr>
        <w:t xml:space="preserve"> výsledky ďalšieho prevádzkovania podniku, ak možno so zreteľom na všetky okolnosti odôvodnene predpokladať, že bude možné v správe majetku alebo v prevádzkovaní podniku pokračovať. Do sumy záväzkov sa nezapočítava suma záväzkov, ktoré sú spojené so záväzkom podriadenosti,</w:t>
      </w:r>
      <w:r w:rsidRPr="00DF2550">
        <w:rPr>
          <w:rFonts w:ascii="Times New Roman" w:hAnsi="Times New Roman" w:cs="Times New Roman"/>
          <w:sz w:val="18"/>
          <w:szCs w:val="18"/>
          <w:vertAlign w:val="superscript"/>
        </w:rPr>
        <w:t xml:space="preserve"> 1a)</w:t>
      </w:r>
      <w:r w:rsidRPr="00DF2550">
        <w:rPr>
          <w:rFonts w:ascii="Times New Roman" w:hAnsi="Times New Roman" w:cs="Times New Roman"/>
          <w:sz w:val="18"/>
          <w:szCs w:val="18"/>
        </w:rPr>
        <w:t xml:space="preserve"> ani suma záväzkov, ktoré by sa v konkurze uspokojovali v poradí ako podriadené pohľadávky.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Dlžník, ktorý sa dozvedel alebo sa pri zachovaní odbornej starostlivosti mohol dozvedieť o svojom úpadku, nesmie plniť splatnú peňažnú pohľadávku vo väčšom rozsahu ako do výšky, aká by na veriteľa pripadala pri uspokojení veriteľov v prípade vyhlásenia konkurzu; to neplatí, ak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 úpadok dlžníka nastal počas verejnej preventívnej reštrukturalizácie,</w:t>
      </w:r>
      <w:r w:rsidRPr="00DF2550">
        <w:rPr>
          <w:rFonts w:ascii="Times New Roman" w:hAnsi="Times New Roman" w:cs="Times New Roman"/>
          <w:sz w:val="18"/>
          <w:szCs w:val="18"/>
          <w:vertAlign w:val="superscript"/>
        </w:rPr>
        <w:t>1aa)</w:t>
      </w:r>
      <w:r w:rsidRPr="00DF2550">
        <w:rPr>
          <w:rFonts w:ascii="Times New Roman" w:hAnsi="Times New Roman" w:cs="Times New Roman"/>
          <w:sz w:val="18"/>
          <w:szCs w:val="18"/>
        </w:rPr>
        <w:t xml:space="preserve"> 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ide o plnenie pohľadávky nevyhnutne potrebnej na zachovanie prevádzky podniku dlžníka voči nespriaznenej osobe.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4 </w:t>
      </w:r>
      <w:hyperlink r:id="rId54"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Hroziaci úpadok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Dlžník je v hroziacom úpadku, najmä ak mu hrozí platobná neschopnosť.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Dlžníkovi hrozí platobná neschopnosť, ak s prihliadnutím na všetky okolnosti možno dôvodne predpokladať, že v priebehu 12 kalendárnych mesiacov nastane jeho platobná neschopnosť.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Dlžník je povinný predchádzať úpadku. Ak dlžníkovi hrozí úpadok, je povinný prijať bez zbytočného odkladu vhodné a primerané opatrenia na jeho odvrátenie. Ak dlžníkovi hrozí platobná neschopnosť, môže riešiť hroziaci úpadok najmä preventívnym konaním podľa osobitného predpisu.1b)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4a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Povinnosti súvisiace s hroziacim úpadkom dlžníka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Dlžník je povinný sústavne sledovať svoju finančnú situáciu, ako aj stav svojho majetku a záväzkov tak, aby sa mohol včas dozvedieť o hroziacom úpadku a bez zbytočného odkladu prijať vhodné a primerané opatrenia na jeho odvrátenie; je tiež povinný zdržať sa konania, ktoré by mohlo ohroziť životaschopnosť podniku dlžníka.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(2) Ak je dlžník vedený v zozname dlžníkov podľa osobitných predpisov,</w:t>
      </w:r>
      <w:r w:rsidRPr="00DF2550">
        <w:rPr>
          <w:rFonts w:ascii="Times New Roman" w:hAnsi="Times New Roman" w:cs="Times New Roman"/>
          <w:sz w:val="18"/>
          <w:szCs w:val="18"/>
          <w:vertAlign w:val="superscript"/>
        </w:rPr>
        <w:t>1c)</w:t>
      </w:r>
      <w:r w:rsidRPr="00DF2550">
        <w:rPr>
          <w:rFonts w:ascii="Times New Roman" w:hAnsi="Times New Roman" w:cs="Times New Roman"/>
          <w:sz w:val="18"/>
          <w:szCs w:val="18"/>
        </w:rPr>
        <w:t xml:space="preserve"> ide o okolnosť, ktorá signalizuje, že dlžníkovi môže hroziť úpadok a dlžník je povinný posúdiť, či mu úpadok hrozí.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Ak štatutárny orgán dlžníka nemá dostatok odborných vedomostí alebo skúseností, je povinný vyhľadať pomoc odborníka na posúdenie, či dlžníkovi hrozí úpadok a aké opatrenia je potrebné uskutočniť na prekonanie hroziaceho úpadku.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lastRenderedPageBreak/>
        <w:tab/>
        <w:t xml:space="preserve">(4) Štatutárny orgán dlžníka, ktorý sa dozvedel alebo s prihliadnutím na všetky okolnosti mohol dozvedieť, že dlžníkovi hrozí úpadok, je povinný v súlade s požiadavkami potrebnej starostlivosti urobiť všetko, čo by v obdobnej situácii urobila iná rozumne starostlivá osoba v obdobnom postavení na jeho prekonanie.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Počas hroziaceho úpadku je štatutárny orgán dlžníka povinný zohľadňovať spoločné záujmy veriteľov vrátane zamestnancov a ich zástupcov, spoločníkov a iných osôb, ktoré môžu byť hroziacim úpadkom dlžníka dotknuté.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5 </w:t>
      </w:r>
      <w:hyperlink r:id="rId55"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Ak sa úpadok dlžníka rieši spôsobom ustanoveným týmto zákonom, súd, správca a veriteľský výbor postupujú pri riešení úpadku dlžníka tak, aby dosiahli pre veriteľov čo najvyššiu mieru uspokojenia ich pohľadávok; dlžník je pritom povinný poskytovať bez zbytočného odkladu všetku súčinnosť, ktorú možno od neho spravodlivo požadovať.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6 </w:t>
      </w:r>
      <w:hyperlink r:id="rId56"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Veritelia s rovnakými právami majú pri riešení úpadku dlžníka rovnaké postavenie; zvýhodňovanie niektorých veriteľov je neprípustné.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Vymedzenie niektorých pojmov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7 </w:t>
      </w:r>
      <w:hyperlink r:id="rId57"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Konanie s odbornou starostlivosťou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Konaním s odbornou starostlivosťou sa na účely tohto zákona rozumie konanie so starostlivosťou primeranou funkcii alebo postaveniu konajúcej osoby po zohľadnení všetkých dostupných informácií, ktoré sa týkajú alebo môžu mať vplyv na jej konanie.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8 </w:t>
      </w:r>
      <w:hyperlink r:id="rId58"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Zabezpečovacie právo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Zabezpečovacím právom sa na účely tohto zákona rozumie záložné právo, zádržné právo, zabezpečovací prevod práva a zabezpečovací prevod pohľadávky vrátane iných práv, ktoré majú podobný obsah a účinky. Pohľadávka zabezpečená zabezpečovacím právom sa na účely tohto zákona považuje do výšky jej zabezpečenia za zabezpečenú pohľadávku.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9 </w:t>
      </w:r>
      <w:hyperlink r:id="rId59"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Spriaznená osoba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Spriaznenou osobou právnickej osoby sa na účely tohto zákona rozumie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 štatutárny orgán alebo člen štatutárneho orgánu, vedúci zamestnanec,</w:t>
      </w:r>
      <w:r w:rsidRPr="00DF2550">
        <w:rPr>
          <w:rFonts w:ascii="Times New Roman" w:hAnsi="Times New Roman" w:cs="Times New Roman"/>
          <w:sz w:val="18"/>
          <w:szCs w:val="18"/>
          <w:vertAlign w:val="superscript"/>
        </w:rPr>
        <w:t xml:space="preserve"> 2)</w:t>
      </w:r>
      <w:r w:rsidRPr="00DF2550">
        <w:rPr>
          <w:rFonts w:ascii="Times New Roman" w:hAnsi="Times New Roman" w:cs="Times New Roman"/>
          <w:sz w:val="18"/>
          <w:szCs w:val="18"/>
        </w:rPr>
        <w:t xml:space="preserve"> prokurista alebo člen dozornej rady právnickej osoby,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fyzická osoba alebo iná právnická osoba, ktorá má v právnickej osobe kvalifikovanú účasť,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štatutárny orgán alebo člen štatutárneho orgánu, vedúci zamestnanec, prokurista alebo člen dozornej rady právnickej osoby uvedenej v písmene b),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d) blízka osoba</w:t>
      </w:r>
      <w:r w:rsidRPr="00DF2550">
        <w:rPr>
          <w:rFonts w:ascii="Times New Roman" w:hAnsi="Times New Roman" w:cs="Times New Roman"/>
          <w:sz w:val="18"/>
          <w:szCs w:val="18"/>
          <w:vertAlign w:val="superscript"/>
        </w:rPr>
        <w:t xml:space="preserve"> 3)</w:t>
      </w:r>
      <w:r w:rsidRPr="00DF2550">
        <w:rPr>
          <w:rFonts w:ascii="Times New Roman" w:hAnsi="Times New Roman" w:cs="Times New Roman"/>
          <w:sz w:val="18"/>
          <w:szCs w:val="18"/>
        </w:rPr>
        <w:t xml:space="preserve"> fyzickej osoby uvedenej v písmenách a) až c),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e) iná právnická osoba, v ktorej má právnická osoba alebo niektorá z osôb uvedených v písmenách a) až d) kvalifikovanú účasť.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Spriaznenou osobou fyzickej osoby sa na účely tohto zákona rozumie blízka osoba fyzickej osoby, ako aj právnická osoba, v ktorej má fyzická osoba alebo blízka osoba fyzickej osoby kvalifikovanú účasť.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Kvalifikovanou účasťou sa na účely tohto zákona rozumie priamy alebo nepriamy podiel predstavujúci aspoň 5% na základnom imaní právnickej osoby alebo hlasovacích právach v právnickej osobe alebo možnosť uplatňovania vplyvu na riadení právnickej osoby, ktorý je porovnateľný s vplyvom zodpovedajúcim tomuto podielu; nepriamym podielom sa na účely tohto zákona rozumie podiel držaný sprostredkovane prostredníctvom právnických osôb, v ktorých má držiteľ nepriameho podielu kvalifikovanú účasť.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Za možnosť uplatňovať vplyv na riadenie právnickej osoby podľa odseku 3 sa nepovažujú zmluvné dojednania alebo zákonné oprávnenia veriteľa, ktorých účelom je ochrana práv alebo oprávnených záujmov veriteľa v súvislosti s poskytnutím finančných služieb dlžníkovi vrátane ich zábezpeky.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Ak je dlžníkom osoba zapísaná v registri partnerov verejného sektora alebo osoba, ktorá bola v tomto registri </w:t>
      </w:r>
      <w:r w:rsidRPr="00DF2550">
        <w:rPr>
          <w:rFonts w:ascii="Times New Roman" w:hAnsi="Times New Roman" w:cs="Times New Roman"/>
          <w:sz w:val="18"/>
          <w:szCs w:val="18"/>
        </w:rPr>
        <w:lastRenderedPageBreak/>
        <w:t xml:space="preserve">zapísaná v posledných piatich rokoch pred vyhlásením konkurzu alebo povolením reštrukturalizácie, predpokladá sa, že veriteľ, ktorý nie je subjektom verejnej správy, bankou, pobočkou zahraničnej banky alebo zahraničnou bankou so sídlom v zmluvnom štáte Organizácie pre hospodársku spoluprácu a rozvoj, inštitúciou elektronických peňazí, poisťovňou, zaisťovňou, zdravotnou poisťovňou, správcovskou spoločnosťou, obchodníkom s cennými papiermi, burzou cenných papierov alebo centrálnym depozitárom cenných papierov a ktorý si prihlasuje pohľadávky v celkovej sume nad 1 000 000 eur, je osobou spriaznenou s dlžníkom, a to až do času, kým správcovi neosvedčí svoj zápis do registra partnerov verejného sektora.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10 </w:t>
      </w:r>
      <w:hyperlink r:id="rId60"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Bežné právne úkony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Bežné právne úkony podnikateľa alebo osoby vykonávajúcej inú činnosť ako podnikanie na účely tohto zákona sú právne úkony, ktoré sú nevyhnutne potrebné na zabezpečenie riadneho výkonu tých činností, ktoré sú predmetom ich podnikania alebo inej činnosti.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Bežné právne úkony fyzickej osoby na účely tohto zákona sú tiež tie právne úkony, ktoré sú nevyhnutne potrebné na zabezpečenie jej životných potrieb, ako aj životných potrieb tých, voči ktorým má fyzická osoba vyživovaciu povinnosť.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Za bežný právny úkon na účely tohto zákona sa nepovažuje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založenie obchodnej spoločnosti, družstva alebo inej právnickej osoby,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nadobudnutie účasti alebo prevod účasti na obchodnej spoločnosti, družstve alebo inej právnickej osobe,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prevod nehnuteľnosti alebo prenájom nehnuteľnosti alebo iného majetku, ktorého hodnota predstavuje významný podiel na celkovej hodnote majetku dlžníka, prípadne ich zaťaženie vecným bremenom,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uzatvorenie zmluvy o úvere, o pôžičke alebo o inom dočasnom poskytnutí alebo prijatí peňažných prostriedkov,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e) zabezpečenie cudzieho záväzku, prevzatie cudzieho záväzku, pristúpenie k cudziemu záväzku alebo poskytnutie sľubu odškodnenia za škodu spôsobenú treťou osobou,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f) urobenie právneho úkonu bez primeraného protiplnenia alebo zvýhodňujúceho právneho úkonu,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g) urobenie iného právneho úkonu ukracujúceho záujmy veriteľov na uspokojení ich pohľadávok.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10a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Zrušený od 1.1.2025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DRUHÁ ČASŤ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KONKURZ</w:t>
      </w:r>
    </w:p>
    <w:p w:rsidR="00E102ED" w:rsidRPr="00DF2550" w:rsidRDefault="00E102ED">
      <w:pPr>
        <w:widowControl w:val="0"/>
        <w:autoSpaceDE w:val="0"/>
        <w:autoSpaceDN w:val="0"/>
        <w:adjustRightInd w:val="0"/>
        <w:spacing w:after="0" w:line="240" w:lineRule="auto"/>
        <w:jc w:val="center"/>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PRVÁ HLAVA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VYHLÁSENIE KONKURZU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11 </w:t>
      </w:r>
      <w:hyperlink r:id="rId61"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Návrh na vyhlásenie konkurzu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Návrh na vyhlásenie konkurzu sa podáva na príslušnom súde (ďalej len "súd"). Návrh na vyhlásenie konkurzu je oprávnený podať dlžník, veriteľ, v mene dlžníka likvidátor alebo iná osoba, ak to ustanovuje tento zákon. Dlžník je oprávnený podať návrh na vyhlásenie konkurzu na svoj majetok podľa tejto časti zákona, iba ak je právnickou osobou. Veriteľ je oprávnený podať návrh na vyhlásenie konkurzu podľa tejto časti zákona iba voči dlžníkovi, ktorý je právnickou osobou alebo fyzickou osobou - podnikateľom.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Dlžník, ktorý je právnickou osobou, je povinný podať návrh na vyhlásenie konkurzu do 30 dní, od kedy sa dozvedel alebo sa pri zachovaní odbornej starostlivosti mohol dozvedieť o svojom úpadku. Túto povinnosť v mene dlžníka má rovnako štatutárny orgán alebo člen štatutárneho orgánu dlžníka, likvidátor dlžníka a zákonný zástupca dlžníka. Platí, že pre prípad porušenia povinnosti podať návrh na vyhlásenie konkurzu včas sa medzi spoločnosťou s ručením obmedzeným, jednoduchou spoločnosťou na akcie alebo akciovou spoločnosťou a osobou povinnou podať návrh na vyhlásenie konkurzu v jej mene, dojednala zmluvná pokuta vo výške rovnakej ako je polovica najnižšej hodnoty základného imania pre akciovú spoločnosť. Vzniku tohto nároku nebráni, ak je dlžník právnym nástupcom spoločnosti, ktorá bola zrušená bez likvidácie. Dohoda medzi spoločnosťou s ručením obmedzeným, jednoduchou spoločnosťou na akcie alebo akciovou spoločnosťou a </w:t>
      </w:r>
      <w:r w:rsidRPr="00DF2550">
        <w:rPr>
          <w:rFonts w:ascii="Times New Roman" w:hAnsi="Times New Roman" w:cs="Times New Roman"/>
          <w:sz w:val="18"/>
          <w:szCs w:val="18"/>
        </w:rPr>
        <w:lastRenderedPageBreak/>
        <w:t xml:space="preserve">osobou povinnou podať návrh na vyhlásenie konkurzu v jej mene, ktorá vylučuje alebo obmedzuje vznik nároku na zmluvnú pokutu, je zakázaná; spoločenská zmluva ani stanovy nemôžu obmedziť alebo vylúčiť vznik nároku na jej zaplatenie. Spoločnosť sa nemôže nároku na zaplatenie zmluvnej pokuty vzdať alebo uzatvoriť ohľadom tohto nároku dohodu o urovnaní; nepripúšťa sa započítanie, ani iný spôsob vyrovnania. Vznik nároku na zmluvnú pokutu sa nedotýka oprávnenia požadovať náhradu škody presahujúcu zmluvnú pokutu.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(3) Veriteľ je oprávnený podať návrh na vyhlásenie konkurzu, ak môže odôvodnene predpokladať platobnú neschopnosť svojho dlžníka alebo ak sa predpokladá úpadok dlžníka z dôvodu, že došlo k zverejneniu oznámenia podľa osobitného predpisu</w:t>
      </w:r>
      <w:r w:rsidRPr="00DF2550">
        <w:rPr>
          <w:rFonts w:ascii="Times New Roman" w:hAnsi="Times New Roman" w:cs="Times New Roman"/>
          <w:sz w:val="18"/>
          <w:szCs w:val="18"/>
          <w:vertAlign w:val="superscript"/>
        </w:rPr>
        <w:t>3ca)</w:t>
      </w:r>
      <w:r w:rsidRPr="00DF2550">
        <w:rPr>
          <w:rFonts w:ascii="Times New Roman" w:hAnsi="Times New Roman" w:cs="Times New Roman"/>
          <w:sz w:val="18"/>
          <w:szCs w:val="18"/>
        </w:rPr>
        <w:t xml:space="preserve"> v Obchodnom vestníku. Platobnú neschopnosť dlžníka možno odôvodnene predpokladať vtedy, ak je dlžník viac ako 90 dní v omeškaní s plnením aspoň dvoch peňažných záväzkov viac ako jednému veriteľovi a bol jedným z týchto veriteľov písomne vyzvaný na zaplatenie.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Ak súd konkurzné konanie začaté na základe návrhu veriteľa na vyhlásenie konkurzu zastaví z dôvodu osvedčenia platobnej schopnosti dlžníka, veriteľ zodpovedá dlžníkovi, ako aj iným osobám za škodu, ktorá im v súvislosti s účinkami začatia konkurzného konania vznikla, ibaže preukáže, že pri podávaní návrhu na vyhlásenie konkurzu postupoval s odbornou starostlivosťou. Táto zodpovednosť sa rovnako vzťahuje aj na štatutárny orgán alebo člena štatutárneho orgánu, ktorý rozhodol v mene veriteľa o podaní návrhu na vyhlásenie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11a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Zodpovednosť za škodu spôsobenú nepodaním návrhu na vyhlásenie konkurzu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Osoba povinná podať návrh na vyhlásenie konkurzu v mene dlžníka podľa § 11 ods. 2 zodpovedá za škodu spôsobenú veriteľom dlžníka porušením povinnosti podať návrh na vyhlásenie konkurzu včas.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Na účel uplatnenia zodpovednosti podľa odseku 1 sa predpokladá, že návrh na vyhlásenie konkurzu nebol podaný včas aj vtedy, ak konkurz na majetok dlžníka nebol pre nedostatok majetku vyhlásený, bol z takéhoto dôvodu zrušený, ak exekúcia alebo obdobné vykonávacie konanie vedené voči dlžníkovi bolo z takéhoto dôvodu ukončené, alebo ak štatutárny orgán dlžníka poruší povinnosť zverejniť vyhlásenie podľa osobitného predpisu.3d)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Ak sa nepreukáže iná výška škody, predpokladá sa, že veriteľovi vznikla škoda v rozsahu, v akom pohľadávka veriteľa nebola uspokojená po zastavení konkurzného konania pre nedostatok majetku dlžníka, zrušení konkurzu vyhláseného na majetok dlžníka pre nedostatok majetku alebo ukončení exekúcie alebo obdobného vykonávacieho konania vedeného voči dlžníkovi pre nedostatok majetku.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Nároky veriteľa podľa odseku 1 sa premlčia najskôr uplynutím jedného roka od zastavenia konkurzného konania pre nedostatok majetku dlžníka, od zrušenia konkurzu vyhláseného na majetok dlžníka pre nedostatok majetku alebo od ukončenia exekúcie alebo obdobného vykonávacieho konania vedeného voči dlžníkovi pre nedostatok majetku.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Osoba povinná podať návrh na vyhlásenie konkurzu včas v mene dlžníka podľa § 11 ods. 2 sa zbaví zodpovednosti, ak preukáže, že sú tu skutočnosti podľa § 74a ods. 5.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(6) Právoplatný rozsudok súdu, ktorým sa uložila povinnosť nahradiť škodu v dôsledku porušenia povinnosti podať návrh na vyhlásenie konkurzu včas, je rozhodnutím o vylúčení.14b)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12 </w:t>
      </w:r>
      <w:hyperlink r:id="rId62"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Náležitosti návrhu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(1) Návrh na vyhlásenie konkurzu musí obsahovať všeobecné náležitosti návrhu podľa osobitného predpisu.</w:t>
      </w:r>
      <w:r w:rsidRPr="00DF2550">
        <w:rPr>
          <w:rFonts w:ascii="Times New Roman" w:hAnsi="Times New Roman" w:cs="Times New Roman"/>
          <w:sz w:val="18"/>
          <w:szCs w:val="18"/>
          <w:vertAlign w:val="superscript"/>
        </w:rPr>
        <w:t xml:space="preserve"> 4)</w:t>
      </w:r>
      <w:r w:rsidRPr="00DF2550">
        <w:rPr>
          <w:rFonts w:ascii="Times New Roman" w:hAnsi="Times New Roman" w:cs="Times New Roman"/>
          <w:sz w:val="18"/>
          <w:szCs w:val="18"/>
        </w:rPr>
        <w:t xml:space="preserve"> Návrh na vyhlásenie konkurzu sa podáva elektronicky prostredníctvom na to určeného elektronického formulára do elektronickej schránky súdu, ktorý musí byť autorizovaný navrhovateľom, inak sa naň neprihliada.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Ak návrh na vyhlásenie konkurzu podáva veriteľ, v návrhu je povinný uviesť skutočnosti, z ktorých možno odôvodnene predpokladať platobnú neschopnosť dlžníka, ako aj označiť svoju pohľadávku 90 dní po lehote splatnosti a označiť ďalšieho veriteľa s pohľadávkou 90 dní po lehote splatnosti. K návrhu je veriteľ povinný pripojiť listiny, ktoré dokladajú jeho pohľadávku označenú v návrhu. Navrhovateľ pohľadávku doloží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písomným uznaním dlžníka s úradne overeným podpisom dlžníka,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vykonateľným rozhodnutím alebo iným podkladom, na základe ktorého možno nariadiť výkon rozhodnutia alebo vykonať exekúciu,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potvrdením audítora, správcu alebo súdneho znalca, že navrhovateľ pohľadávku účtuje v účtovníctve v súlade s účtovnými predpismi, a v prípade, že ide o pohľadávku nadobudnutú prevodom alebo prechodom, aj potvrdením audítora, správcu alebo súdneho znalca, že pohľadávka účtovaná v účtovníctve navrhovateľa má doložený dôvod vzniku, ak podáva návrh voči právnickej osobe,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lastRenderedPageBreak/>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d) potvrdením Ministerstva financií Slovenskej republiky o existencii pohľadávky štátu z príspevku poskytnutého dlžníkovi z prostriedkov Európskej únie,</w:t>
      </w:r>
      <w:r w:rsidRPr="00DF2550">
        <w:rPr>
          <w:rFonts w:ascii="Times New Roman" w:hAnsi="Times New Roman" w:cs="Times New Roman"/>
          <w:sz w:val="18"/>
          <w:szCs w:val="18"/>
          <w:vertAlign w:val="superscript"/>
        </w:rPr>
        <w:t xml:space="preserve"> 4a)</w:t>
      </w:r>
      <w:r w:rsidRPr="00DF2550">
        <w:rPr>
          <w:rFonts w:ascii="Times New Roman" w:hAnsi="Times New Roman" w:cs="Times New Roman"/>
          <w:sz w:val="18"/>
          <w:szCs w:val="18"/>
        </w:rPr>
        <w:t xml:space="preserve"> schváleného a účtovaného certifikačným orgánom,</w:t>
      </w:r>
      <w:r w:rsidRPr="00DF2550">
        <w:rPr>
          <w:rFonts w:ascii="Times New Roman" w:hAnsi="Times New Roman" w:cs="Times New Roman"/>
          <w:sz w:val="18"/>
          <w:szCs w:val="18"/>
          <w:vertAlign w:val="superscript"/>
        </w:rPr>
        <w:t xml:space="preserve"> 4b)</w:t>
      </w:r>
      <w:r w:rsidRPr="00DF2550">
        <w:rPr>
          <w:rFonts w:ascii="Times New Roman" w:hAnsi="Times New Roman" w:cs="Times New Roman"/>
          <w:sz w:val="18"/>
          <w:szCs w:val="18"/>
        </w:rPr>
        <w:t xml:space="preserve"> alebo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e) písomným vyhlásením s úradne osvedčenými podpismi najmenej piatich zamestnancov alebo bývalých zamestnancov dlžníka, ktorí nie sú jeho spriaznenými osobami, o nesplnení ich pohľadávky na mzde, odstupnom alebo odchodnom 30 dní po lehote splatnosti; navrhovateľom v tomto prípade môže byť len zamestnanec alebo bývalý zamestnanec dlžníka, ktorý nie je osobou spriaznenou s dlžníkom, a ktorý je zastúpený odborovou organizáciou, aj keď nie je jej členom.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Ak ide o návrh veriteľa na vyhlásenie konkurzu dlžníka, ktorého úpadok sa predpokladá podľa § 11 ods. 3, navrhovateľ nie je povinný dokladať svoju pohľadávku spôsobom podľa odseku 2 písm. a) až 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Ak návrh na vyhlásenie konkurzu podáva veriteľ, ktorý nemá na území Slovenskej republiky bydlisko alebo sídlo alebo organizačnú zložku podniku, v návrhu je povinný uviesť aj zástupcu na doručovanie písomností, ktorý ma bydlisko alebo sídlo na území Slovenskej republiky; k návrhu je povinný pripojiť aj listiny preukazujúce, že zástupca poverenie na doručovanie písomností prijal.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(5) Ak návrh na vyhlásenie konkurzu podáva dlžník, k návrhu je povinný pripojiť zoznam svojho majetku, zoznam svojich záväzkov a zoznam svojich spriaznených osôb. Ak dlžník účtuje podľa osobitného predpisu,</w:t>
      </w:r>
      <w:r w:rsidRPr="00DF2550">
        <w:rPr>
          <w:rFonts w:ascii="Times New Roman" w:hAnsi="Times New Roman" w:cs="Times New Roman"/>
          <w:sz w:val="18"/>
          <w:szCs w:val="18"/>
          <w:vertAlign w:val="superscript"/>
        </w:rPr>
        <w:t xml:space="preserve"> 1)</w:t>
      </w:r>
      <w:r w:rsidRPr="00DF2550">
        <w:rPr>
          <w:rFonts w:ascii="Times New Roman" w:hAnsi="Times New Roman" w:cs="Times New Roman"/>
          <w:sz w:val="18"/>
          <w:szCs w:val="18"/>
        </w:rPr>
        <w:t xml:space="preserve"> k návrhu je povinný pripojiť aj poslednú riadnu individuálnu účtovnú závierku spolu s mimoriadnou individuálnou účtovnou závierkou, ak bola vyhotovená neskôr ako posledná riadna individuálna účtovná závierka; ak bola individuálna účtovná závierka predmetom overovania audítorom, k návrhu je povinný pripojiť aj správu audítora.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(6) Ak návrh na vyhlásenie konkurzu podáva likvidátor ustanovený súdom zo zoznamu správcov, namiesto pripojenia zoznamu majetku, zoznamu záväzkov a poslednej riadnej individuálnej účtovnej závierky spolu s mimoriadnou individuálnou účtovnou závierkou, ak bola vyhotovená neskôr ako posledná riadna individuálna účtovná závierka, možno odkázať na písomnosti uložené v zbierke listín alebo v registri účtovných závierok podľa osobitného predpisu.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(7) Ak návrh na vyhlásenie konkurzu podáva likvidátor ustanovený súdom zo zoznamu správcov, k návrhu na vyhlásenie konkurzu pripojí správu o majetnosti spoločnosti alebo nemajetnosti spoločnosti tak, ako by išlo o záverečnú správu predbežného správcu podľa osobitného predpisu. Za podanie správy má likvidátor nárok na odmenu rovnako ako predbežný správca.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13 </w:t>
      </w:r>
      <w:hyperlink r:id="rId63"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Preddavok</w:t>
      </w:r>
    </w:p>
    <w:p w:rsidR="00E102ED" w:rsidRPr="00DF2550" w:rsidRDefault="00E102ED">
      <w:pPr>
        <w:widowControl w:val="0"/>
        <w:autoSpaceDE w:val="0"/>
        <w:autoSpaceDN w:val="0"/>
        <w:adjustRightInd w:val="0"/>
        <w:spacing w:after="0" w:line="240" w:lineRule="auto"/>
        <w:jc w:val="center"/>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Navrhovateľ je povinný pred podaním návrhu na vyhlásenie konkurzu zaplatiť na účet súdu preddavok na úhradu odmeny a výdavkov predbežného správcu (ďalej len "preddavok"). Zaplatenie preddavku je navrhovateľ povinný v návrhu na vyhlásenie konkurzu doložiť dokladom osvedčujúcim jeho zaplatenie. Ak súd návrh na vyhlásenie konkurzu odmietne alebo súd nezačne konkurzné konanie z iného dôvodu alebo navrhovateľ pred začatím konkurzného konania vezme návrh späť, preddavok sa vráti navrhovateľovi.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Povinnosť zaplatiť preddavok nemá likvidátor dlžníka, ktorý vykonal likvidačnú účtovnú súvahu a zistil, že majetok dlžníka nepostačuje ani na úhradu preddavku. Odmenu a výdavky predbežného správcu v tom prípade platí štatutárny orgán alebo člen štatutárneho orgánu dlžníka; ak tieto orgány nie sú ustanovené, odmenu a výdavky predbežného správcu platí štatutárny orgán alebo člen štatutárneho orgánu dlžníka, ktorý vykonával funkciu naposledy. O nároku predbežného správcu voči týmto osobám súd rozhodne v uznesení o určení odmeny a výdavkov predbežného správcu; proti uzneseniu je oprávnený podať odvolanie ten, kto má odmenu a výdavky predbežného správcu platiť.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Povinnosť zaplatiť preddavok nemá navrhovateľ, ktorý doložil pohľadávku podľa § 12 ods. 2 písm. e). Ak súd v tomto prípade po tom, čo dlžníkovi ustanovil predbežného správcu, konkurzné konanie pre nedostatok majetku zastavil, odmenu a výdavky predbežného správcu platí Sociálna poisťovňa. O nároku predbežného správcu súd rozhodne v uznesení o určení odmeny a výdavkov predbežného správcu; proti tomuto uzneseniu je oprávnená podať odvolanie Sociálna poisťovňa.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14 </w:t>
      </w:r>
      <w:hyperlink r:id="rId64"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Začatie konkurzného konania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Ak súd zistí, že návrh na vyhlásenie konkurzu spĺňa zákonom ustanovené náležitosti, najneskôr do 15 dní od doručenia návrhu rozhodne o začatí konkurzného konania. Inak v rovnakej lehote uznesením poučí navrhovateľa o nedostatkoch návrhu a vyzve ho, aby tieto nedostatky v lehote 10 dní odstránil. Ak tak navrhovateľ neurobí, súd návrh odmietne najneskôr do 15 dní po tom, čo uplynula lehota na odstránenie nedostatkov. Inak v rovnakej lehote rozhodne o začatí konkurzného konania. Voči uzneseniu o odmietnutí návrhu odvolanie nie je prípustné. Uznesenie o odmietnutí návrhu súd doručí navrhovateľovi a dlžníkovi; uznesenie o odmietnutí návrhu súd nezverejňuje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lastRenderedPageBreak/>
        <w:tab/>
        <w:t xml:space="preserve">(2) Súd návrh veriteľa na vyhlásenie konkurzu pred začatím konkurzného konania dlžníkovi nedoručuje ani dlžníka nevyzýva, aby sa k návrhu na vyhlásenie konkurzu vyjadril.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Konkurzné konanie sa začína zverejnením uznesenia o začatí konkurzného konania.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Začatie konkurzného konania bráni tomu, aby sa na majetok toho istého dlžníka začalo iné konkurzné konanie. Ak počas konkurzného konania dôjde súdu ďalší návrh na vyhlásenie konkurzu týkajúci sa toho istého dlžníka, súd o ňom rozhodne, ako by šlo o návrh na pristúpenie do konkurzného konania.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Začatie konkurzného konania má tieto účinky: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dlžník je povinný obmedziť výkon činnosti len na bežné právne úkony; ak dlžník poruší túto povinnosť, platnosť právneho úkonu tým nie je dotknutá, právnemu úkonu však možno v konkurze odporovať,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na majetok patriaci dlžníkovi nemožno začať konanie o výkon rozhodnutia alebo exekučné konanie; už začaté konania o výkon rozhodnutia alebo exekučné konania sa prerušujú,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c) na majetok patriaci dlžníkovi nemožno pre záväzok dlžníka zabezpečený zabezpečovacím právom začať ani pokračovať vo výkone zabezpečovacieho práva; tento účinok sa nevzťahuje na výkon zabezpečovacieho práva vzťahujúceho sa na peňažné prostriedky, pohľadávky z účtu v banke</w:t>
      </w:r>
      <w:r w:rsidRPr="00DF2550">
        <w:rPr>
          <w:rFonts w:ascii="Times New Roman" w:hAnsi="Times New Roman" w:cs="Times New Roman"/>
          <w:sz w:val="18"/>
          <w:szCs w:val="18"/>
          <w:vertAlign w:val="superscript"/>
        </w:rPr>
        <w:t xml:space="preserve"> 5)</w:t>
      </w:r>
      <w:r w:rsidRPr="00DF2550">
        <w:rPr>
          <w:rFonts w:ascii="Times New Roman" w:hAnsi="Times New Roman" w:cs="Times New Roman"/>
          <w:sz w:val="18"/>
          <w:szCs w:val="18"/>
        </w:rPr>
        <w:t xml:space="preserve"> alebo v pobočke zahraničnej banky,</w:t>
      </w:r>
      <w:r w:rsidRPr="00DF2550">
        <w:rPr>
          <w:rFonts w:ascii="Times New Roman" w:hAnsi="Times New Roman" w:cs="Times New Roman"/>
          <w:sz w:val="18"/>
          <w:szCs w:val="18"/>
          <w:vertAlign w:val="superscript"/>
        </w:rPr>
        <w:t xml:space="preserve"> 6)</w:t>
      </w:r>
      <w:r w:rsidRPr="00DF2550">
        <w:rPr>
          <w:rFonts w:ascii="Times New Roman" w:hAnsi="Times New Roman" w:cs="Times New Roman"/>
          <w:sz w:val="18"/>
          <w:szCs w:val="18"/>
        </w:rPr>
        <w:t xml:space="preserve"> štátne dlhopisy, prevoditeľné cenné papiere</w:t>
      </w:r>
      <w:r w:rsidRPr="00DF2550">
        <w:rPr>
          <w:rFonts w:ascii="Times New Roman" w:hAnsi="Times New Roman" w:cs="Times New Roman"/>
          <w:sz w:val="18"/>
          <w:szCs w:val="18"/>
          <w:vertAlign w:val="superscript"/>
        </w:rPr>
        <w:t xml:space="preserve"> 7)</w:t>
      </w:r>
      <w:r w:rsidRPr="00DF2550">
        <w:rPr>
          <w:rFonts w:ascii="Times New Roman" w:hAnsi="Times New Roman" w:cs="Times New Roman"/>
          <w:sz w:val="18"/>
          <w:szCs w:val="18"/>
        </w:rPr>
        <w:t xml:space="preserve"> alebo na pokračovanie vo výkone zabezpečovacieho práva dobrovoľnou dražbou podľa osobitného predpisu, 8)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konanie o zrušení spoločnosti bez likvidácie sa prerušuje,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e) nemožno rozhodnúť o premene, cezhraničnej premene alebo cezhraničnej zmene právnej formy podľa osobitného predpisu</w:t>
      </w:r>
      <w:r w:rsidRPr="00DF2550">
        <w:rPr>
          <w:rFonts w:ascii="Times New Roman" w:hAnsi="Times New Roman" w:cs="Times New Roman"/>
          <w:sz w:val="18"/>
          <w:szCs w:val="18"/>
          <w:vertAlign w:val="superscript"/>
        </w:rPr>
        <w:t xml:space="preserve"> 8aa)</w:t>
      </w:r>
      <w:r w:rsidRPr="00DF2550">
        <w:rPr>
          <w:rFonts w:ascii="Times New Roman" w:hAnsi="Times New Roman" w:cs="Times New Roman"/>
          <w:sz w:val="18"/>
          <w:szCs w:val="18"/>
        </w:rPr>
        <w:t xml:space="preserve"> a rozhodnutie o premene, cezhraničnej premene alebo cezhraničnej zmene právnej formy dlžníka zapísať do obchodného registra.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(6) Ak tento zákon neustanovuje inak, účinky začatia konkurzného konania zanikajú vyhlásením konkurzu alebo zverejnením uznesenia, ktorým sa konkurzné konanie končí.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15 </w:t>
      </w:r>
      <w:hyperlink r:id="rId65"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proofErr w:type="spellStart"/>
      <w:r w:rsidRPr="00DF2550">
        <w:rPr>
          <w:rFonts w:ascii="Times New Roman" w:hAnsi="Times New Roman" w:cs="Times New Roman"/>
          <w:b/>
          <w:bCs/>
          <w:sz w:val="18"/>
          <w:szCs w:val="18"/>
        </w:rPr>
        <w:t>Späťvzatie</w:t>
      </w:r>
      <w:proofErr w:type="spellEnd"/>
      <w:r w:rsidRPr="00DF2550">
        <w:rPr>
          <w:rFonts w:ascii="Times New Roman" w:hAnsi="Times New Roman" w:cs="Times New Roman"/>
          <w:b/>
          <w:bCs/>
          <w:sz w:val="18"/>
          <w:szCs w:val="18"/>
        </w:rPr>
        <w:t xml:space="preserve"> návrhu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Navrhovateľ môže vziať svoj návrh na vyhlásenie konkurzu späť až do vydania uznesenia o vyhlásení konkurzu. Po začatí konkurzného konania je na </w:t>
      </w:r>
      <w:proofErr w:type="spellStart"/>
      <w:r w:rsidRPr="00DF2550">
        <w:rPr>
          <w:rFonts w:ascii="Times New Roman" w:hAnsi="Times New Roman" w:cs="Times New Roman"/>
          <w:sz w:val="18"/>
          <w:szCs w:val="18"/>
        </w:rPr>
        <w:t>späťvzatie</w:t>
      </w:r>
      <w:proofErr w:type="spellEnd"/>
      <w:r w:rsidRPr="00DF2550">
        <w:rPr>
          <w:rFonts w:ascii="Times New Roman" w:hAnsi="Times New Roman" w:cs="Times New Roman"/>
          <w:sz w:val="18"/>
          <w:szCs w:val="18"/>
        </w:rPr>
        <w:t xml:space="preserve"> návrhu na vyhlásenie konkurzu potrebný súhlas všetkých účastníkov konkurzného konania.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Ak je návrh na vyhlásenie konkurzu vzatý späť podľa odseku 1 po začatí konkurzného konania, súd konkurzné konanie bezodkladne uznesením zastaví.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 </w:t>
      </w:r>
      <w:hyperlink r:id="rId66"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Prerušenie a zastavenie konkurzného konania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(1) Ak sa počas konkurzného konania začne konanie o riešení krízovej situácie na finančnom trhu</w:t>
      </w:r>
      <w:r w:rsidRPr="00DF2550">
        <w:rPr>
          <w:rFonts w:ascii="Times New Roman" w:hAnsi="Times New Roman" w:cs="Times New Roman"/>
          <w:sz w:val="18"/>
          <w:szCs w:val="18"/>
          <w:vertAlign w:val="superscript"/>
        </w:rPr>
        <w:t xml:space="preserve"> 8a)</w:t>
      </w:r>
      <w:r w:rsidRPr="00DF2550">
        <w:rPr>
          <w:rFonts w:ascii="Times New Roman" w:hAnsi="Times New Roman" w:cs="Times New Roman"/>
          <w:sz w:val="18"/>
          <w:szCs w:val="18"/>
        </w:rPr>
        <w:t xml:space="preserve"> alebo ak súd začne reštrukturalizačné konanie, ktoré sa týka toho istého dlžníka, alebo konanie o povolení verejnej preventívnej reštrukturalizácie, prebiehajúce konkurzné konanie sa do zastavenia konania o riešení krízovej situácie na finančnom trhu alebo reštrukturalizačného konania alebo do povolenia reštrukturalizácie alebo do zastavenia verejnej preventívnej reštrukturalizácie alebo povolenia verejnej preventívnej reštrukturalizácie, prerušuje; ak súd v reštrukturalizačnom konaní reštrukturalizáciu dlžníka povolí alebo v konaní o verejnej preventívnej reštrukturalizácii povolí verejnú preventívnu reštrukturalizáciu, prerušené konkurzné konanie bezodkladne uznesením zastaví. To isté platí, ak už prebieha reštrukturalizačné konanie alebo konanie o verejnej preventívnej reštrukturalizácii a súd ohľadom toho istého dlžníka začne konkurzné konanie. Počas prerušenia konkurzného konania z dôvodu prebiehajúceho konania o riešení krízovej situácie na finančnom trhu alebo reštrukturalizačného konania, alebo konania o verejnej preventívnej reštrukturalizácii účinky podľa § 14 ods. 5 nepôsobia.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Do vydania uznesenia o vyhlásení konkurzu súd preruší konkurzné konanie na návrh dlžníka, ak dlžník preukáže, že ním poverený správca pripravuje reštrukturalizačný posudok. Súd pokračuje v prerušenom konkurznom konaní po uplynutí 60 dní od prerušenia konkurzného konania. Na opakovaný návrh dlžníka súd neprihliada.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(3) Do vydania uznesenia o vyhlásení konkurzu súd preruší konkurzné konanie na návrh dlžníka alebo Rady pre riešenie krízových situácií podľa osobitného predpisu,</w:t>
      </w:r>
      <w:r w:rsidRPr="00DF2550">
        <w:rPr>
          <w:rFonts w:ascii="Times New Roman" w:hAnsi="Times New Roman" w:cs="Times New Roman"/>
          <w:sz w:val="18"/>
          <w:szCs w:val="18"/>
          <w:vertAlign w:val="superscript"/>
        </w:rPr>
        <w:t>8a)</w:t>
      </w:r>
      <w:r w:rsidRPr="00DF2550">
        <w:rPr>
          <w:rFonts w:ascii="Times New Roman" w:hAnsi="Times New Roman" w:cs="Times New Roman"/>
          <w:sz w:val="18"/>
          <w:szCs w:val="18"/>
        </w:rPr>
        <w:t xml:space="preserve"> ak sa preukáže, že vo vzťahu k dlžníkovi sa pripravuje konanie o riešení krízovej situácie na finančnom trhu.</w:t>
      </w:r>
      <w:r w:rsidRPr="00DF2550">
        <w:rPr>
          <w:rFonts w:ascii="Times New Roman" w:hAnsi="Times New Roman" w:cs="Times New Roman"/>
          <w:sz w:val="18"/>
          <w:szCs w:val="18"/>
          <w:vertAlign w:val="superscript"/>
        </w:rPr>
        <w:t>8a)</w:t>
      </w:r>
      <w:r w:rsidRPr="00DF2550">
        <w:rPr>
          <w:rFonts w:ascii="Times New Roman" w:hAnsi="Times New Roman" w:cs="Times New Roman"/>
          <w:sz w:val="18"/>
          <w:szCs w:val="18"/>
        </w:rPr>
        <w:t xml:space="preserve"> Súd pokračuje v prerušenom konkurznom konaní po uplynutí 60 dní od prerušenia konkurzného konania. Dlžník alebo Rada pre riešenie krízových situácií je oprávnená počas prerušenia konania navrhnúť, aby súd o prerušení konania rozhodol opakovane, ak osvedčí, že dôvody, pre ktoré bolo konanie prerušené, trvajú.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lastRenderedPageBreak/>
        <w:tab/>
        <w:t xml:space="preserve">(4) Ak počas konkurzného konania podľa tejto časti zákona začatého na návrh veriteľa voči fyzickej osobe - podnikateľovi dlžník podá do vydania uznesenia o vyhlásení konkurzu návrh na vyhlásenie konkurzu na svoj majetok alebo určenie splátkového kalendára podľa štvrtej časti tohto zákona, do rozhodnutia o takomto návrhu sa konkurzné konanie podľa tejto časti zákona prerušuje. Ak súd návrhu dlžníka podľa štvrtej časti zákona nevyhovie, súd v prerušenom konkurznom konaní podľa tejto časti pokračuje; inak sa konkurzné konanie podľa tejto časti zastavuje. Na opakovaný návrh dlžníka podľa štvrtej časti zákona súd neprihliada.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17 </w:t>
      </w:r>
      <w:hyperlink r:id="rId67"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Zastavenie konkurzného konania pre zaplatenie pohľadávky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Ak dlžník do vydania uznesenia o vyhlásení konkurzu preukáže, že zanikli všetky splatné pohľadávky veriteľov, ktorí sú účastníkmi konkurzného konania, súd konkurzné konanie bezodkladne uznesením zastaví.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Konkurzné konanie podľa odseku 1 možno zastaviť len do vydania uznesenia o vyhlásení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18 </w:t>
      </w:r>
      <w:hyperlink r:id="rId68"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Vyhlásenie konkurzu na základe návrhu dlžníka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Ak sa konkurzné konanie začalo na základe návrhu dlžníka, súd najneskôr do piatich dní od začatia konkurzného konania vyhlási na majetok dlžníka konkurz alebo dlžníkovi v rovnakej lehote ustanoví predbežného správcu, ak má pochybnosti o jeho majetnosti.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Ak sa konkurzné konanie začalo na základe návrhu likvidátora ustanoveného súdom zo zoznamu správcov, súd najneskôr do piatich dní od začatia konkurzného konania vyhlási na majetok dlžníka konkurz alebo rozhodne o zastavení konkurzného konania pre nedostatok majetku. Ak súd vyhlási konkurz, ustanoví ho za správcu.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19 </w:t>
      </w:r>
      <w:hyperlink r:id="rId69"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Vyhlásenie konkurzu na návrh veriteľa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Ak sa konkurzné konanie začalo na návrh veriteľa,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súd do 5 dní od začatia konkurzného konania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1. odošle dlžníkovi do vlastných rúk rovnopis návrhu spolu s uznesením, ktoré obsahuje najmä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1a. výzvu, aby sa do 20 dní od jeho doručenia vyjadril k návrhu</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a osvedčil svoju platobnú schopnosť; najmä aby predložil</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1aa. zoznam všetkých svojich peňažných záväzkov, s ktorých plnením</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bol v deň začatia konkurzného konania 90 dní v omeškaní,</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1ab. zoznam všetkých svojich bankových účtov s prehľadom zostatkov</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v deň začatia konkurzného konania,</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1ac. informáciu o stave hotovosti v deň začatia konkurzného konania</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a v deň predloženia tejto informácie súdu,</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1ad. zoznam pohľadávok, pri ktorých možno s odbornou starostlivosťou</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predpokladať, že budú uhradené najneskôr do 90 dní od začatia</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konkurzného konania,</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1b. poučenie, že inak súd vyhlási na jeho majetok konkurz,</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1c. poučenie o trestnoprávnych následkoch neplnenia si povinnosti</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v konkurze,</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2. určí termín pojednávania tak, aby sa konalo najneskôr do 70 dní od začatia konkurzného konania, a na pojednávanie predvolá dlžníka spolu s doručením návrhu podľa písm. a) prvého bodu, a súčasne o termíne pojednávania upovedomí veriteľov označených v návrhu zverejnením oznámenia o termíne pojednávania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3. vyzve dlžníka na vyjadrenie, či súhlasí, aby súd rozhodol vo veci vyhlásenia konkurzu bez pojednávania; ak tak dlžník urobí, súd zruší termín pojednávania a rozhodne bez pojednávania; rovnako postupuje aj vtedy, ak sa má za to, že dlžník svoju platobnú schopnosť neosvedčil,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súd rozhodne vo veci vyhlásenia konkurzu do 7 dní od vyhlásenia uznesenia, ktorým sa končí dokazovanie, alebo do 7 dní, odkedy dlžník súhlasil, aby sa rozhodlo bez pojednávania,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súd rozhodne o vyhlásení konkurzu vtedy, ak dlžník neosvedčil svoju platobnú schopnosť, inak rozhodne o zastavení konkurzného konania; pri rozhodovaní o vyhlásení konkurzu súd neprihliada na záväzky, pri ktorých dlžník osvedčil ich spornosť; ak sa dlžník v lehote podľa odseku 1 písm. a) bodu 1 nevyjadril, má sa za to, že svoju platobnú schopnosť neosvedčil,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a súd má pred rozhodnutím o vyhlásení konkurzu pochybnosti o dlžníkovej majetnosti, bez zbytočného odkladu po tom, čo zistí, že tu nie sú dôvody na iné rozhodnutie ako vyhlásenie konkurzu, ustanoví dlžníkovi predbežného správcu; o návrhu v tomto prípade rozhodne v lehote podľa § 20 ods. 1.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lastRenderedPageBreak/>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Proti rozhodnutiu, ktorým sa konkurzné konanie končí, je účastník konkurzného konania oprávnený podať odvolanie. Proti rozhodnutiu o vyhlásení konkurzu je oprávnený podať odvolanie dlžník. Ak bol konkurz vyhlásený ako hlavné </w:t>
      </w:r>
      <w:proofErr w:type="spellStart"/>
      <w:r w:rsidRPr="00DF2550">
        <w:rPr>
          <w:rFonts w:ascii="Times New Roman" w:hAnsi="Times New Roman" w:cs="Times New Roman"/>
          <w:sz w:val="18"/>
          <w:szCs w:val="18"/>
        </w:rPr>
        <w:t>insolvenčné</w:t>
      </w:r>
      <w:proofErr w:type="spellEnd"/>
      <w:r w:rsidRPr="00DF2550">
        <w:rPr>
          <w:rFonts w:ascii="Times New Roman" w:hAnsi="Times New Roman" w:cs="Times New Roman"/>
          <w:sz w:val="18"/>
          <w:szCs w:val="18"/>
        </w:rPr>
        <w:t xml:space="preserve"> konanie, odvolanie je oprávnený podať ktorýkoľvek veriteľ dlžníka. 3c) Ak bol konkurz vyhlásený ako vedľajšie </w:t>
      </w:r>
      <w:proofErr w:type="spellStart"/>
      <w:r w:rsidRPr="00DF2550">
        <w:rPr>
          <w:rFonts w:ascii="Times New Roman" w:hAnsi="Times New Roman" w:cs="Times New Roman"/>
          <w:sz w:val="18"/>
          <w:szCs w:val="18"/>
        </w:rPr>
        <w:t>insolvenčné</w:t>
      </w:r>
      <w:proofErr w:type="spellEnd"/>
      <w:r w:rsidRPr="00DF2550">
        <w:rPr>
          <w:rFonts w:ascii="Times New Roman" w:hAnsi="Times New Roman" w:cs="Times New Roman"/>
          <w:sz w:val="18"/>
          <w:szCs w:val="18"/>
        </w:rPr>
        <w:t xml:space="preserve"> konanie, odvolanie je oprávnený podať správca v hlavnom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konaní. 3e)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Odvolací súd rozhodne o odvolaní bez nariadenia pojednávania do 45 dní od predloženia veci. Pre odvolací súd je rozhodujúci stav v čase rozhodnutia súdu prvého stupňa. Ak odvolací súd rozhodnutie súdu prvého stupňa zruší a vec mu vráti na ďalšie konanie, súd prvého stupňa postupuje odo dňa vrátenia veci, ako by konkurzné konanie začalo.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Ak v konkurznom konaní, ktoré sa začalo na základe návrhu veriteľa na vyhlásenie konkurzu podľa tejto hlavy, súd zistí, že veriteľ doložil pohľadávku spôsobom podľa § 12 ods. 2 a okrem prípadných pochybností o dlžníkovej majetnosti sú splnené aj ostatné predpoklady na vyhlásenie konkurzu a zároveň, že sú splnené predpoklady podľa § 106c ods. 1 písm. b), c), f), g) a h) a nie je zložený preddavok na úhradu nákladov konkurzu podľa § 20 ods. 2, súd vyhlási na majetok dlžníka malý konkurz podľa desiatej hlavy prvého oddielu. Predbežného správcu v takom prípade neustanovuje. Zložený preddavok súd poukáže správcovi ustanovenému podľa § 106c a tento preddavok slúži ako záloha na činnosť správcu v malom konkurze.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20 </w:t>
      </w:r>
      <w:hyperlink r:id="rId70"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Zastavenie konkurzného konania pre nedostatok majetku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Ak súd v konkurznom konaní po tom, čo ustanovil dlžníkovi predbežného správcu, zistí, že majetok dlžníka nebude postačovať ani na úhradu nákladov konkurzu, konkurzné konanie pre nedostatok majetku zastaví. Inak na majetok dlžníka najneskôr do 10 dní od podania záverečnej správy predbežného správcu vyhlási konkurz.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Súd vyhlási na majetok dlžníka konkurz po tom, čo ustanovil dlžníkovi predbežného správcu aj vtedy, ak účastník konkurzného konania zloží na účet súdu preddavok na úhradu nákladov konkurzu vyhlasovaného podľa tejto hlavy. Z preddavku na úhradu nákladov konkurzu vyhlasovaného podľa tejto hlavy sa platí odmena správcu ustanoveného v konkurze. Preddavok na úhradu nákladov konkurzu vyhlasovaného podľa tejto hlavy môže veriteľ v konkurze uplatniť ako pohľadávku proti podstate.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Proti uzneseniu o zastavení konkurzného konania pre nedostatok majetku je oprávnený podať odvolanie každý veriteľ dlžníka. Podanie odvolania veriteľom, ktorý nie je účastníkom konkurzného konania, sa považuje za pristúpenie do konkurzného konania.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Ak odvolací súd zistí, že súd prvého stupňa rozhodol o zastavení konkurzného konania pre nedostatok majetku nesprávne, rozhodnutie súdu prvého stupňa zmení tak, že vyhlási na majetok dlžníka konkurz. Inak rozhodnutie súdu prvého stupňa potvrdí. Odvolací súd vyhlási konkurz na majetok dlžníka aj vtedy, ak veriteľ, ktorý podal odvolanie, zloží na účet súdu preddavok na úhradu nákladov konkurzu vyhlasovaného podľa tejto hlavy.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Ak súd zastaví konkurzné konanie pre nedostatok majetku, účinky začatia konkurzného konania zanikajú až zverejnením oznamu o nadobudnutí právoplatnosti uznesenia o zastavení konkurzného konania pre nedostatok majetku. Súd zverejní oznam o nadobudnutí právoplatnosti tohto uznesenia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bezodkladne po tom, čo uznesenie nadobudne právoplatnosť.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21 </w:t>
      </w:r>
      <w:hyperlink r:id="rId71"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Predbežný správca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Predbežný správca zisťuje, či majetok dlžníka bude postačovať aspoň na úhradu nákladov konkurzu; predbežný správca je pritom povinný vychádzať aj z hodnoty majetku, o ktorý bol majetok dlžníka ukrátený v dôsledku právnych úkonov, pri ktorých možno odôvodnene predpokladať ich odporovateľnosť a z hodnoty pohľadávky zo zodpovednosti za nepodanie návrhu na vyhlásenie konkurzu v mene dlžníka. Predbežnému správcovi patria pri zisťovaní majetku dlžníka rovnaké oprávnenia ako správcovi v konkurze; ustanovenia § 74 a 75 sa použijú primerane. Súd môže v súvislosti so zisťovaním majetnosti dlžníka ukladať predbežnému správcovi pokyny, ktorými je predbežný správca viazaný. Predbežný správca je povinný o svojich zisteniach priebežne informovať súd a najneskôr do 45 dní od ustanovenia podať súdu záverečnú správu o majetnosti alebo nemajetnosti dlžníka. Ak dlžník neposkytne predbežnému správcovi potrebnú súčinnosť, súd môže lehotu na podanie záverečnej správy o 15 dní predĺžiť.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Ak zoznam záväzkov dlžníka, zoznam spriaznených osôb a zoznam majetku dlžníka nebol súčasťou návrhu na vyhlásenie konkurzu, dlžník je povinný najneskôr do 15 dní od ustanovenia predbežného správcu zostaviť a odovzdať tieto zoznamy predbežnému správcovi. Zoznam majetku, zoznam spriaznených osôb a zoznam záväzkov je dlžník povinný podpísať a výslovne v nich uviesť, že všetky uvedené údaje sú pravdivé a úplné; podpis dlžníka musí byť úradne osvedčený.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Predbežný správca má nárok na odmenu a úhradu preukázaných výdavkov alebo paušálnu náhradu výdavkov. Ak predbežný správca doručil súdu návrh na určenie odmeny a výdavkov predbežného správcu alebo paušálnej náhrady výdavkov v lehote na podanie záverečnej správy o majetnosti alebo nemajetnosti dlžníka, o odmene a výdavkoch predbežného </w:t>
      </w:r>
      <w:r w:rsidRPr="00DF2550">
        <w:rPr>
          <w:rFonts w:ascii="Times New Roman" w:hAnsi="Times New Roman" w:cs="Times New Roman"/>
          <w:sz w:val="18"/>
          <w:szCs w:val="18"/>
        </w:rPr>
        <w:lastRenderedPageBreak/>
        <w:t xml:space="preserve">správcu alebo o paušálnej náhrade výdavkov predbežného správcu rozhodne súd v uznesení, ktorým zastavil konkurzné konanie pre nedostatok majetku alebo vyhlásil konkurz, inak rozhodne súd o odmene a výdavkoch predbežného správcu alebo o paušálnej náhrade výdavkov predbežného správcu samostatným uznesením do 30 dní od zastavenia konkurzného konania alebo vyhlásenia konkurzu. Odmena a výdavky predbežného správcu sa uhrádzajú z preddavku zaplateného na účet súdu. Nevyplatená časť preddavku slúži ako záloha na činnosť správcu v konkurze; ak sa konkurzné konanie skončilo, nevyplatená časť preddavku sa vráti zložiteľovi preddavku. Ak preddavok nepostačuje na úhradu odmeny a výdavkov predbežného správcu, alebo ak bolo konkurzné konanie začaté bez zaplatenia preddavku podľa § 13 ods. 3, neuhradená časť odmeny a výdavkov sa v konkurze považuje za pohľadávku proti podstate. Rovnako zložiteľ preddavku môže preddavok zaplatený na účet súdu uplatniť v konkurze ako pohľadávku proti podstate. Proti uzneseniu o výške odmeny a výdavkoch predbežného správcu je oprávnený podať odvolanie predbežný správca, zložiteľ preddavku alebo ten, kto má odmenu a výdavky predbežného správcu platiť.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Predbežný správca vykonáva funkciu do zániku účinkov začatia konkurzného konania. Ak je konkurzné konanie z dôvodu prebiehajúceho reštrukturalizačného konania prerušené, predbežný správca nekoná.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Na odvolanie a ustanovenie predbežného správcu a dohľad súdu nad činnosťou predbežného správcu sa použijú ustanovenia o odvolaní a ustanovení správcu a dohľade súdu nad správcom počas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22 </w:t>
      </w:r>
      <w:hyperlink r:id="rId72"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Uznesenie o vyhlásení konkurzu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V uznesení o vyhlásení konkurzu súd ustanoví správcu a vyzve veriteľov, aby v zákonnej lehote prihlásili svoje pohľadávky. Ak súd v konkurznom konaní už ustanovil predbežného správcu, do funkcie správcu ustanoví predbežného správcu.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23 </w:t>
      </w:r>
      <w:hyperlink r:id="rId73"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Začatie konkurzu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Vyhlásením konkurzu sa začína konkurz a dlžník sa stáva úpadcom.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Vyhlásenie konkurzu bráni tomu, aby na úpadcu začalo alebo prebiehalo reštrukturalizačné konanie. Ak počas konkurzu dôjde na súd návrh na povolenie reštrukturalizácie úpadcu, súd návrh na povolenie reštrukturalizácie uznesením odmietne.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DRUHÁ HLAVA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ÚČASTNÍCI KONKURZNÉHO KONANIA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24 </w:t>
      </w:r>
      <w:hyperlink r:id="rId74"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Účastníci konkurzného konania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Účastníkmi konkurzného konania sú dlžník (úpadca), navrhovateľ a veritelia, ktorí spôsobom ustanoveným týmto zákonom prihlásili svoje pohľadávky.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Až do vydania uznesenia o vyhlásení konkurzu môže do konkurzného konania pristúpiť veriteľ, ktorý preukáže, že by inak bol oprávnený podať návrh na vyhlásenie konkurzu. O pristúpení do konkurzného konania rozhodne súd do 15 dní od doručenia návrhu uznesením na návrh veriteľa, ktorý má do konkurzného konania pristúpiť.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Účastníkmi konkurzného konania sú aj ďalšie osoby, o ktorých právach alebo povinnostiach sa má v konkurznom konaní konať; tieto osoby sú účastníkmi konkurzného konania pre tú časť konkurzného konania, v ktorom sa koná a rozhoduje o ich právach alebo povinnostiach.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(4) Účastníkom konkurzného konania je aj poverená osoba podľa osobitného predpisu,</w:t>
      </w:r>
      <w:r w:rsidRPr="00DF2550">
        <w:rPr>
          <w:rFonts w:ascii="Times New Roman" w:hAnsi="Times New Roman" w:cs="Times New Roman"/>
          <w:sz w:val="18"/>
          <w:szCs w:val="18"/>
          <w:vertAlign w:val="superscript"/>
        </w:rPr>
        <w:t>8aa)</w:t>
      </w:r>
      <w:r w:rsidRPr="00DF2550">
        <w:rPr>
          <w:rFonts w:ascii="Times New Roman" w:hAnsi="Times New Roman" w:cs="Times New Roman"/>
          <w:sz w:val="18"/>
          <w:szCs w:val="18"/>
        </w:rPr>
        <w:t xml:space="preserve"> s ktorou účastník konkurzného konania uzavrel zmluvu o vymáhaní pohľadávky štátu;</w:t>
      </w:r>
      <w:r w:rsidRPr="00DF2550">
        <w:rPr>
          <w:rFonts w:ascii="Times New Roman" w:hAnsi="Times New Roman" w:cs="Times New Roman"/>
          <w:sz w:val="18"/>
          <w:szCs w:val="18"/>
          <w:vertAlign w:val="superscript"/>
        </w:rPr>
        <w:t>8ab)</w:t>
      </w:r>
      <w:r w:rsidRPr="00DF2550">
        <w:rPr>
          <w:rFonts w:ascii="Times New Roman" w:hAnsi="Times New Roman" w:cs="Times New Roman"/>
          <w:sz w:val="18"/>
          <w:szCs w:val="18"/>
        </w:rPr>
        <w:t xml:space="preserve"> ustanovenia § 25 a 26 sa nepoužijú.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25 </w:t>
      </w:r>
      <w:hyperlink r:id="rId75"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Vstup do konania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Ak počas konkurzného konania dôjde k prevodu alebo prechodu pohľadávky, ktorá veriteľovi zakladá postavenie účastníka konkurzného konania, takýto veriteľ alebo nadobúdateľ pohľadávky oznámi správcovi túto skutočnosť. K oznámeniu je potrebné doložiť listiny, ktoré osvedčujú dôvod vstupu nadobúdateľa pohľadávky do konkurzného konania, a označiť pôvodne prihlásenú pohľadávku podľa údajov zo zoznamu pohľadávok.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lastRenderedPageBreak/>
        <w:tab/>
        <w:t xml:space="preserve">(2) Ak nie sú splnené predpoklady pre vstup do konania, oznámenie podľa odseku 1 s prílohami a svojim stanoviskom predloží správca najneskôr do troch dní na rozhodnutie súdu. Súd rozhodne do desiatich dní o vstupe do konania uznesením.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Ak sú splnené predpoklady na vstup do konania, správca bez zbytočného odkladu vyznačí zmenu v zozname pohľadávok.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26 </w:t>
      </w:r>
      <w:hyperlink r:id="rId76"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Potvrdenie nadobudnutia pohľadávky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Ak počas konkurzného konania dôjde k prevodu alebo prechodu pohľadávky, ktorá veriteľovi zakladá postavenie účastníka konkurzného konania, na iného účastníka konkurzného konania, ustanovenie § 25 sa použije primerane.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27 </w:t>
      </w:r>
      <w:hyperlink r:id="rId77"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Zánik postavenia účastníka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Postavenie účastníka veriteľovi v rozsahu ním prihlásenej pohľadávky alebo jej dotknutej časti zaniká zaevidovaním zmeny účastníka v zozname pohľadávok.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Správca zaeviduje zmenu účastníka v zozname pohľadávok, ak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sú splnené predpoklady pre vstup do konania podľa § 25 alebo § 26,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účastník nebol úspešný v konaní o určení popretej pohľadávky,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uplynula lehota na podanie žaloby o určenie popretej pohľadávky alebo súd zastavil konanie o určení popretej pohľadávky z dôvodu, že veriteľ popretej pohľadávky nezaplatil preddavok na trovy konania, v rozsahu popretia pohľadávky,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sa vznik budúcej pohľadávky alebo pohľadávky, ktorej vznik je viazaný na splnenie podmienky, stal nemožným,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e) prihláška navrhovateľa alebo veriteľa, ktorý pristúpil do konkurzného konania podľa § 24 ods. 2, nebola podaná v základnej prihlasovacej lehote do 45 dní od vyhlásenia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f) došlo k </w:t>
      </w:r>
      <w:proofErr w:type="spellStart"/>
      <w:r w:rsidRPr="00DF2550">
        <w:rPr>
          <w:rFonts w:ascii="Times New Roman" w:hAnsi="Times New Roman" w:cs="Times New Roman"/>
          <w:sz w:val="18"/>
          <w:szCs w:val="18"/>
        </w:rPr>
        <w:t>späťvzatiu</w:t>
      </w:r>
      <w:proofErr w:type="spellEnd"/>
      <w:r w:rsidRPr="00DF2550">
        <w:rPr>
          <w:rFonts w:ascii="Times New Roman" w:hAnsi="Times New Roman" w:cs="Times New Roman"/>
          <w:sz w:val="18"/>
          <w:szCs w:val="18"/>
        </w:rPr>
        <w:t xml:space="preserve"> prihlášky u správcu,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g) došlo k zániku pohľadávky, alebo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h) súd určil neúčinnosť prihlásenej pohľadávky alebo jej časti z dôvodu, že prihlásená pohľadávka alebo jej časť vznikli na základe odporovateľného právneho úkonu, a to v rozsahu takejto neúčinnosti.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Veriteľ je povinný bez zbytočného odkladu informovať správcu o každej skutočnosti, ktorá zakladá zánik jeho účastníctva.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Ak tento zákon neustanovuje inak, správca na základe skutočnosti podľa odseku 2 bezodkladne vyznačí zmenu účastníka v zozname pohľadávok. Ak nastanú pochybnosti o tom, či veriteľ má byť vedený v zozname pohľadávok alebo v akom rozsahu, rozhodne súd aj bez návrhu.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Proti uzneseniu súdu podľa odseku 4 druhej vety je prípustné odvolanie, ktoré môže podať správca alebo ten, o koho právach sa rozhodlo.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TRETIA HLAVA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PRIHLASOVANIE A POPIERANIE POHĽADÁVOK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28 </w:t>
      </w:r>
      <w:hyperlink r:id="rId78"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Prihlasovanie pohľadávok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Pohľadávka, ktorá nie je pohľadávkou proti podstate, sa v konkurze uplatňuje prihláškou.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(2) Prihláška sa podáva u správcu v základnej prihlasovacej lehote do 45 dní od vyhlásenia konkurzu. Ak ide o zahraničného veriteľa podľa osobitného predpisu,</w:t>
      </w:r>
      <w:r w:rsidRPr="00DF2550">
        <w:rPr>
          <w:rFonts w:ascii="Times New Roman" w:hAnsi="Times New Roman" w:cs="Times New Roman"/>
          <w:sz w:val="18"/>
          <w:szCs w:val="18"/>
          <w:vertAlign w:val="superscript"/>
        </w:rPr>
        <w:t>8ac)</w:t>
      </w:r>
      <w:r w:rsidRPr="00DF2550">
        <w:rPr>
          <w:rFonts w:ascii="Times New Roman" w:hAnsi="Times New Roman" w:cs="Times New Roman"/>
          <w:sz w:val="18"/>
          <w:szCs w:val="18"/>
        </w:rPr>
        <w:t xml:space="preserve"> prihláška sa podáva u správcu elektronickými prostriedkami prostredníctvom na to určeného formulára podľa osobitného predpisu.</w:t>
      </w:r>
      <w:r w:rsidRPr="00DF2550">
        <w:rPr>
          <w:rFonts w:ascii="Times New Roman" w:hAnsi="Times New Roman" w:cs="Times New Roman"/>
          <w:sz w:val="18"/>
          <w:szCs w:val="18"/>
          <w:vertAlign w:val="superscript"/>
        </w:rPr>
        <w:t>8ad)</w:t>
      </w:r>
      <w:r w:rsidRPr="00DF2550">
        <w:rPr>
          <w:rFonts w:ascii="Times New Roman" w:hAnsi="Times New Roman" w:cs="Times New Roman"/>
          <w:sz w:val="18"/>
          <w:szCs w:val="18"/>
        </w:rPr>
        <w:t xml:space="preserve"> Ak prihlášku podáva zástupca veriteľa, plnomocenstvo vyhotovené v listinnej podobe sa doručuje elektronicky tak, že sa prevedie do elektronickej podoby a pripojí sa k prihláške; ustanovenia osobitného predpisu o zaručenej konverzii</w:t>
      </w:r>
      <w:r w:rsidRPr="00DF2550">
        <w:rPr>
          <w:rFonts w:ascii="Times New Roman" w:hAnsi="Times New Roman" w:cs="Times New Roman"/>
          <w:sz w:val="18"/>
          <w:szCs w:val="18"/>
          <w:vertAlign w:val="superscript"/>
        </w:rPr>
        <w:t>8ae)</w:t>
      </w:r>
      <w:r w:rsidRPr="00DF2550">
        <w:rPr>
          <w:rFonts w:ascii="Times New Roman" w:hAnsi="Times New Roman" w:cs="Times New Roman"/>
          <w:sz w:val="18"/>
          <w:szCs w:val="18"/>
        </w:rPr>
        <w:t xml:space="preserve"> sa nepoužijú. Ak plnomocenstvo vyhotovené v elektronickej podobe alebo plnomocenstvo podľa predchádzajúcej vety nie je pripojené k prihláške, na prihlášku sa neprihliada.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lastRenderedPageBreak/>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Ak veriteľ doručí prihlášku neskôr, na prihlášku sa prihliada, veriteľ však nemôže vykonávať hlasovacie právo a ďalšie práva spojené s prihlásenou pohľadávkou. Právo na pomerné uspokojenie veriteľa tým nie je dotknuté; môže byť však uspokojený len z výťažku zaradeného do rozvrhu zo všeobecnej podstaty, ktorého zámer zostaviť bol oznámený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po doručení prihlášky. Zapísanie takejto pohľadávky do zoznamu pohľadávok správca vykoná s poznámkou, že prihláška bola podaná po uplynutí základnej prihlasovacej lehoty.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Ak ide o zabezpečenú pohľadávku, v prihláške sa musí riadne a včas uplatniť aj zabezpečovacie právo, a to v základnej prihlasovacej lehote 45 dní od vyhlásenia konkurzu, inak sa na zabezpečovacie právo neprihliada.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Prihláškou možno uplatniť aj budúcu pohľadávku alebo pohľadávku, ktorej vznik je viazaný na splnenie podmienky (ďalej len "podmienená pohľadávka"); práva spojené s podmienenou pohľadávkou je však podmienený veriteľ oprávnený uplatňovať, až keď správcovi preukáže vznik podmienenej pohľadávky.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(6) Podanie prihlášky spôsobom ustanoveným týmto zákonom má pre plynutie premlčacej lehoty a zánik práva rovnaké právne účinky ako uplatnenie práva na súde.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(7) V konkurze uplatňuje svoju pohľadávku prihláškou aj veriteľ, ktorý má pohľadávku voči inej osobe ako úpadcovi, ak je zabezpečená zabezpečovacím právom vzťahujúcim sa k majetku úpadcu. Takýto veriteľ môže byť v konkurze uspokojený iba z výťažku získaného speňažením majetku, ktorý zabezpečuje jeho pohľadávku, pričom hlasovacie práva na schôdzi veriteľov môže vykonávať iba v rozsahu, v akom jeho pohľadávka bude pravdepodobne uspokojená z majetku, ktorým je zabezpečená.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(8) Ak si takýto veriteľ svoju zabezpečenú pohľadávku v základnej prihlasovacej lehote neprihlási, na jeho zabezpečovacie právo sa v konkurze neprihliada, má však proti dotknutej podstate právo na vydanie toho, o čo sa dotknutá podstata v dôsledku toho obohatila, pričom takéto právo môže uplatniť proti dotknutej podstate ako pohľadávku proti podstate, ktorá sa však uspokojí až po uspokojení všetkých ostatných pohľadávok proti tejto podstate.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29 </w:t>
      </w:r>
      <w:hyperlink r:id="rId79"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Náležitosti prihlášky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Prihláška musí byť podaná spôsobom podľa § 28 ods. 2 a musí obsahovať základné náležitosti prihlášky, inak sa na prihlášku neprihliada. Základnými náležitosťami prihlášky sú: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meno, priezvisko a bydlisko veriteľa, ak ide o fyzickú osobu, alebo obchodné meno, meno a priezvisko, ak sa odlišuje od obchodného mena, identifikačné číslo alebo iný identifikačný údaj a miesto podnikania veriteľa, ak ide o fyzickú osobu podnikateľa, alebo názov, identifikačné číslo alebo iný identifikačný údaj a sídlo veriteľa, ak ide o právnickú osobu,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meno, priezvisko a bydlisko úpadcu, ak ide o fyzickú osobu, alebo obchodné meno, meno a priezvisko, ak sa odlišuje od obchodného mena, identifikačné číslo alebo iný identifikačný údaj a miesto podnikania úpadcu, ak ide o fyzickú osobu podnikateľa, alebo názov, identifikačné číslo alebo iný identifikačný údaj a sídlo úpadcu, ak ide o právnickú osobu,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právny dôvod vzniku pohľadávky,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poradie uspokojovania pohľadávky zo všeobecnej podstaty,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e) celková suma pohľadávky,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f) zrušené od 17.7.2022.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Pre každú zabezpečenú pohľadávku musí byť podaná samostatná prihláška s uvedením zabezpečenej sumy, druhu, poradia, predmetu a právneho dôvodu vzniku zabezpečovacieho práva.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V prihláške podmienenej pohľadávky musí byť uvedená aj skutočnosť, na základe ktorej má pohľadávka vzniknúť alebo podmienka, od ktorej závisí vznik pohľadávky.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Celková suma pohľadávky sa v prihláške rozdelí na istinu a príslušenstvo, pričom príslušenstvo sa v prihláške rozdelí podľa právneho dôvodu vzniku.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Pohľadávka sa uplatňuje v eurách. Ak sa pohľadávka neuplatní v eurách, sumu pohľadávky určí správca prepočtom podľa referenčného výmenného kurzu určeného a vyhláseného v deň vyhlásenia konkurzu Európskou centrálnou bankou alebo Národnou bankou Slovenska. Ak je pohľadávka uplatnená v mene, ktorej referenčný výmenný kurz Európska centrálna banka ani Národná banka Slovenska neurčuje a nevyhlasuje, sumu pohľadávky určí správca s odbornou starostlivosťou.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(6) K prihláške sa pripoja listiny preukazujúce v nej uvedené skutočnosti. Veriteľ, ktorý je účtovnou jednotkou, v </w:t>
      </w:r>
      <w:r w:rsidRPr="00DF2550">
        <w:rPr>
          <w:rFonts w:ascii="Times New Roman" w:hAnsi="Times New Roman" w:cs="Times New Roman"/>
          <w:sz w:val="18"/>
          <w:szCs w:val="18"/>
        </w:rPr>
        <w:lastRenderedPageBreak/>
        <w:t xml:space="preserve">prihláške uvedie vyhlásenie, či o pohľadávke účtuje v účtovníctve, v akom rozsahu, prípadne dôvody, prečo o pohľadávke v účtovníctve neúčtuje.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(7) K prihláške nepeňažnej pohľadávky musí byť pripojený znalecký posudok určujúci hodnotu nepeňažnej pohľadávky, inak sa na prihlášku neprihliada.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(8) Veriteľ, ktorý nemá na území Slovenskej republiky bydlisko alebo sídlo alebo organizačnú zložku podniku, je povinný ustanoviť si zástupcu na doručovanie s bydliskom alebo sídlom na území Slovenskej republiky a ustanovenie zástupcu písomne oznámiť správcovi, inak sa mu budú písomnosti doručovať len zverejnením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(9) Ten, kto by s poukazom na výhradu vlastníctva mohol inak žiadať vylúčenie veci zo súpisu, môže svoje práva v konkurze uplatniť prihláškou rovnako, ako by uplatňoval zabezpečovacie právo. Takýto veriteľ prihláškou poveruje správcu na súpis a speňaženie veci s výhradou vlastníctva. Na postavenie takéhoto veriteľa sa použijú primerane ustanovenia upravujúce postavenie zabezpečeného veriteľa.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(10) Odsek 9 sa použije rovnako aj pre uplatňovanie práv veriteľom, ktorý dlžníkovi prenajal vec za dohodnuté nájomné na dobu určitú, s cieľom prevodu prenajatej veci do vlastníctva dlžníka.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30 </w:t>
      </w:r>
      <w:hyperlink r:id="rId80"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Nedostatky prihlášky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Správca bez zbytočného odkladu po uplynutí základnej prihlasovacej lehoty predloží súdu spolu so svojím stanoviskom zoznam podaní, pri ktorých má za to, že sa na </w:t>
      </w:r>
      <w:proofErr w:type="spellStart"/>
      <w:r w:rsidRPr="00DF2550">
        <w:rPr>
          <w:rFonts w:ascii="Times New Roman" w:hAnsi="Times New Roman" w:cs="Times New Roman"/>
          <w:sz w:val="18"/>
          <w:szCs w:val="18"/>
        </w:rPr>
        <w:t>ne</w:t>
      </w:r>
      <w:proofErr w:type="spellEnd"/>
      <w:r w:rsidRPr="00DF2550">
        <w:rPr>
          <w:rFonts w:ascii="Times New Roman" w:hAnsi="Times New Roman" w:cs="Times New Roman"/>
          <w:sz w:val="18"/>
          <w:szCs w:val="18"/>
        </w:rPr>
        <w:t xml:space="preserve"> neprihliada ako na prihlášky, pričom súd bez zbytočného odkladu uznesením určí, či sa na tieto podania prihliada ako na prihlášku.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Podanie, ktorým bola uplatnená pohľadávka, ktorá sa v konkurze uplatňuje prihláškou, nemožno opraviť ani doplniť.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31 </w:t>
      </w:r>
      <w:hyperlink r:id="rId81"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Zoznam pohľadávok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Zoznam pohľadávok vedie správca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automatizovaným spôsobom; v zozname pohľadávok priebežne eviduje všetky prihlásené pohľadávky a každú zmenu stavu pohľadávky, a to bezodkladne po tom, ako sa o zmene dozvie.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Na účely výkonu práv spojených s prihlásenou pohľadávkou sa v konkurze vychádza zo zoznamu pohľadávok.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zrušený od 1.1.2025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32 </w:t>
      </w:r>
      <w:hyperlink r:id="rId82"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Popretie a zistenie pohľadávky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Každú prihlásenú pohľadávku správca s odbornou starostlivosťou preskúma a porovná s účtovnou a inou dokumentáciou dlžníka a so zoznamom záväzkov dlžníka; správca pritom prihliadne aj na vyjadrenia dlžníka a iných osôb v rozsahu, v akom ich možno považovať za vecne preukázané a právne odôvodnené. Správca vykoná aj vlastné šetrenie s cieľom nestranne zistiť stav a dôvody spornosti prihlásenej pohľadávky. Správca prihlásenú pohľadávku poprie v spornom rozsahu, len ak pri skúmaní pohľadávky zistí, že prihlásená pohľadávka je čo do právneho dôvodu, vymáhateľnosti, výšky, zabezpečenia zabezpečovacím právom alebo poradia zabezpečovacieho práva sporná v miere, ktorá odôvodňuje predpoklad, že veriteľ prihlásenej pohľadávky nebude v prípade konania o určení popretej pohľadávky úspešný. Dôvodom popretia prihlásenej pohľadávky nemôže byť len skutočnosť, že spornosť vyplýva z účtovnej dokumentácie dlžníka, vyjadrení dlžníka alebo vyjadrení osôb, ktorých záujmy môžu byť ovplyvnené záujmami dlžníka, najmä jeho súčasných alebo predchádzajúcich právnych, účtovných alebo daňových poradcov.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Prihlásenú pohľadávku je oprávnený poprieť správca alebo veriteľ prihlásenej pohľadávky u správcu, čo do právneho dôvodu, vymáhateľnosti, výšky, poradia, zabezpečenia zabezpečovacím právom alebo poradia zabezpečovacieho práva. Ak ide o pohľadávku orgánu, inštitúcie alebo agentúry Európskej únie, nie je možné popierať právny základ a výšku určenú orgánom, inštitúciou alebo agentúrou Európskej únie.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Pohľadávku možno poprieť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do 30 dní od uplynutia základnej lehoty na prihlasovanie pohľadávok,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do 30 dní od zapísania pohľadávky do zoznamu pohľadávok, ak ide o oneskorené prihlásenie pohľadávky.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lastRenderedPageBreak/>
        <w:tab/>
        <w:t xml:space="preserve">(4) Z dôvodu vysokého počtu prihlášok alebo iného vážneho dôvodu súd môže aj opakovane na návrh správcu alebo bez návrhu predĺžiť správcovi lehotu na popretie pohľadávok, vždy najviac o 30 dní.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Ten, kto pohľadávku popiera, musí popretie pohľadávky vždy zdôvodniť, pričom pri popretí výšky musí uviesť sumu, ktorú popiera, pri popretí poradia uviesť poradie, ktoré uznáva, pri popretí zabezpečovacieho práva uviesť rozsah popretia, inak je popretie neúčinné. Ak bola popretá pohľadávka čo i len čiastočne potvrdená súdom, zodpovedá ten, kto pohľadávku poprel, veriteľovi popretej pohľadávky za škodu, ktorú mu spôsobil popretím pohľadávky, ibaže preukáže, že konal s odbornou starostlivosťou.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(6) Popretie pohľadávky správca zaeviduje bez zbytočného odkladu do zoznamu pohľadávok, ak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bolo podané u správcu spôsobom ustanoveným týmto zákonom, 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na účet správcu v banke alebo v pobočke zahraničnej banky bol zložený preddavok na trovy konania vo výške podľa odseku 18 s uvedením čísla pohľadávky zo zoznamu pohľadávok ako variabilného symbolu.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(7) Úpadca je oprávnený prihlásenú pohľadávku namietnuť u správcu v lehote určenej pre veriteľov na popieranie pohľadávok podľa odseku 3 alebo odseku 4; správca túto skutočnosť bezodkladne zaeviduje v zozname pohľadávok. Námietka nemá pre zistenie pohľadávky význam.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(8) Veriteľ má právo domáhať sa na súde určenia popretej pohľadávky žalobou, pričom žaloba musí byť podaná voči všetkým, ktorí popreli pohľadávku. Toto právo musí byť uplatnené na súde voči všetkým týmto osobám do 30 dní od zverejnenia popretia pohľadávky v zozname pohľadávok, inak zanikne. Právo na určenie popretej pohľadávky je uplatnené včas aj vtedy, ak bola podaná žaloba v lehote na nepríslušnom súde.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(9) Ak veriteľ pohľadávky popretej čo do poradia nepodal žalobu, platí najnižšie uznané poradie.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(10) Podmienkou podania žaloby na určenie popretej pohľadávky, ak ide o popretie pohľadávky iba veriteľom, je riadne a včasné zloženie preddavku na trovy konania vo výške podľa odseku 18. Ak navrhovateľ zloženie preddavku nepreukáže, súd konanie zastaví.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(11) Za právne zastupovanie v konaní podľa odseku 8 patrí úspešnej strane, ktorá je právne zastúpená, náhrada tarifnej odmeny podľa osobitného predpisu</w:t>
      </w:r>
      <w:r w:rsidRPr="00DF2550">
        <w:rPr>
          <w:rFonts w:ascii="Times New Roman" w:hAnsi="Times New Roman" w:cs="Times New Roman"/>
          <w:sz w:val="18"/>
          <w:szCs w:val="18"/>
          <w:vertAlign w:val="superscript"/>
        </w:rPr>
        <w:t>8b)</w:t>
      </w:r>
      <w:r w:rsidRPr="00DF2550">
        <w:rPr>
          <w:rFonts w:ascii="Times New Roman" w:hAnsi="Times New Roman" w:cs="Times New Roman"/>
          <w:sz w:val="18"/>
          <w:szCs w:val="18"/>
        </w:rPr>
        <w:t xml:space="preserve"> ako pri zastupovaní v exekúcii. Základom na určenie odmeny je suma prihlásenej pohľadávky a ak ide o popretie pohľadávky len čo do výšky, suma, v akej je pohľadávka sporná. Žiaden z účastníkov nemá právo na náhradu trov konania o určení popretej pohľadávky, ak bolo konanie zastavené preto, že konkurz bol zrušený pre nedostatok majetku.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(12) Ak bola popretá pohľadávka veriteľa, o ktorej rozhodovať patrí do právomoci iného orgánu ako súdu je súd, príslušný aj na konanie o určení tejto pohľadávky; to platí aj vtedy, ak iný orgán ako súd také rozhodnutie nevydal.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(13) V žalobe sa veriteľ môže domáhať určenia právneho dôvodu, vymáhateľnosti, poradia a výšky pohľadávky, ďalej zabezpečenia zabezpečovacím právom alebo poradia zabezpečovacieho práva. V žalobe sa môže domáhať najviac toho, čo uviedol v prihláške.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(14) Rozhodnutie o určení popretej pohľadávky je účinné voči všetkým účastníkom konkurzného konania.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(15) Uplynutím lehoty na popretie pohľadávky sa pohľadávka v rozsahu, v akom nebola popretá, považuje za zistenú.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(16) Pohľadávku popretú len správcom a pohľadávku popretú veriteľom so súhlasom tohto veriteľa môže správca písomne uznať, ak o jej určení ešte nerozhodol súd. Uznaním sa popretá pohľadávka v uznanom rozsahu považuje za zistenú.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(17) Pohľadávka určená právoplatným rozhodnutím súdu alebo iného orgánu verejnej moci sa v určenom rozsahu považuje za zistenú.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(18) Výška preddavku na trovy konania o určenie popretej pohľadávky sú dve percentá zo sumy spornej pohľadávky a ak ide o popretie pohľadávky len čo do výšky, dve percentá zo sumy, v ktorej bola popretá, a to najmenej 350 eur a najviac 10 000 eur.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(19) Povinnosť zložiť preddavok podľa odseku 6 písm. b) a odseku 10 nemá subjekt verejnej správy podľa osobitného predpisu.8c)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(20) Na účel zloženia preddavkov podľa odsekov 6 a 10 správca najneskôr do uplynutia základnej prihlasovacej lehoty zverejní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číslo účtu v banke alebo v pobočke zahraničnej banky, na ktorý možno zložiť preddavok. Preddavok podľa odseku 6 možno zložiť len do uplynutia lehoty na popretie pohľadávky, pričom pre každé popretie pohľadávky, ktorá bola uplatnená samostatnou prihláškou, musí byť zložený samostatný preddavok. Z preddavkov podľa odsekov 6 a 10 sa hradia trovy konania podľa rozhodnutia súdu; v rozhodnutí súd určí, ktoré trovy sa hradia z preddavku a nespotrebovanú časť preddavku správca vráti zložiteľovi.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lastRenderedPageBreak/>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32a </w:t>
      </w:r>
      <w:hyperlink r:id="rId83" w:history="1"/>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Priznanie hlasovacích práv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Správca na podnet popretého veriteľa bez zbytočného odkladu požiada súd o vydanie uznesenia vo veci priznania hlasovacích práv, ak ide o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pohľadávku popretú veriteľom bez ohľadu na to, či bola zároveň popretá aj správcom,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pohľadávku priznanú rozhodnutím alebo iným podkladom, na základe ktorého by inak bolo možné nariadiť výkon rozhodnutia alebo vykonať exekúciu,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pohľadávku, v ktorej bolo uplatnené zabezpečovacie právo registrované v registri záložných práv alebo v osobitnom registri, alebo zapísané v katastri nehnuteľností.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Na účely rozhodnutia súdu vo veci priznania hlasovacích práv správca predloží súdu svoje stanovisko, či pohľadávka je a v akom rozsahu evidovaná v účtovníctve úpadcu, či je a v akom rozsahu namietaná úpadcom a či ju uznáva alebo ju poprel a v akom rozsahu a z akého dôvodu.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Súd bez zbytočného odkladu rozhodne, či a v akom rozsahu veriteľovi prizná hlasovacie práva a ďalšie práva spojené s popretou pohľadávkou.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Proti rozhodnutiu podľa odseku 3 je oprávnený podať odvolanie veriteľ, o ktorého právach spojených s popretou pohľadávkou súd rozhodoval.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Správca bezodkladne po zverejnení uznesenia súdu o priznaní hlasovacích práv a oznámenia o nadobudnutí jeho právoplatnosti zaeviduje túto skutočnosť v zozname pohľadávok.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ŠTVRTÁ HLAVA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VERITEĽSKÉ ORGÁNY A SPRÁVCA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Prvý oddiel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Veriteľské orgány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33 </w:t>
      </w:r>
      <w:hyperlink r:id="rId84"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Na účely zistenia stanovísk veriteľov prihlásených pohľadávok, voľby a odvolávania členov veriteľského výboru a výmeny správcu sa počas konkurzu zvolávajú schôdze veriteľov prostredníctvom </w:t>
      </w:r>
      <w:proofErr w:type="spellStart"/>
      <w:r w:rsidRPr="00DF2550">
        <w:rPr>
          <w:rFonts w:ascii="Times New Roman" w:hAnsi="Times New Roman" w:cs="Times New Roman"/>
          <w:sz w:val="18"/>
          <w:szCs w:val="18"/>
        </w:rPr>
        <w:t>insolvenčného</w:t>
      </w:r>
      <w:proofErr w:type="spellEnd"/>
      <w:r w:rsidRPr="00DF2550">
        <w:rPr>
          <w:rFonts w:ascii="Times New Roman" w:hAnsi="Times New Roman" w:cs="Times New Roman"/>
          <w:sz w:val="18"/>
          <w:szCs w:val="18"/>
        </w:rPr>
        <w:t xml:space="preserve"> registra. Na účely výkonu svojich práv v konkurze si veritelia zistených pohľadávok volia na schôdzi veriteľov veriteľský výbor.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34 </w:t>
      </w:r>
      <w:hyperlink r:id="rId85"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Zvolanie schôdze veriteľov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Prvú schôdzu veriteľov zvoláva správca do 55 dní od vyhlásenia konkurzu tak, aby sa konala nie skôr ako 30 dní a nie neskôr ako 45 dní od uplynutia lehoty na popieranie pohľadávok podľa § 32 ods. 3 písm. 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Ďalšiu schôdzu veriteľov zvoláva správca z vlastného podnetu alebo na žiadosť súdu, veriteľského výboru alebo jedného alebo viacerých veriteľov, ktorých hlasovacie práva predstavujú viac ako 10% všetkých hlasovacích práv. V žiadosti o zvolanie schôdze veriteľov musí byť vymedzený predmet rokovania schôdze veriteľov, inak sa na žiadosť neprihliada. Ak správca zvoláva schôdzu veriteľov na žiadosť, schôdzu veriteľov zvolá tak, aby sa konala nie skôr ako 20 dní a nie neskôr ako 30 dní od doručenia žiadosti.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Ak správca napriek zákonnej povinnosti schôdzu veriteľov nezvolá alebo ak sa správca na riadne zvolanej schôdzi veriteľov nezúčastní, schôdzu veriteľov namiesto správcu zvolá súd. Porušenie povinnosti správcu zvolať schôdzu veriteľov je závažným porušením jeho povinností.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Lehota medzi zvolaním a konaním schôdze veriteľov nesmie byť kratšia ako 15 dní. Oznámenie o zvolaní schôdze veriteľov musí obsahovať miesto, čas a predmet rokovania schôdze veriteľov.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Správca môže požiadať súd alebo veriteľský výbor o súhlas s uskutočnením schôdze veriteľov prostredníctvom videokonferencie alebo inými prostriedkami komunikačnej technológie, ktoré umožňujú vyhotovenie obrazovo-zvukového záznamu; na tento účel správca zašle prístupové údaje súdu a prihláseným veriteľom. Oznámenie o zvolaní schôdze veriteľov v takomto prípade obsahuje aj termín, dokedy môžu veritelia požiadať správcu o prístupové údaje potrebné na účasť na schôdzi </w:t>
      </w:r>
      <w:r w:rsidRPr="00DF2550">
        <w:rPr>
          <w:rFonts w:ascii="Times New Roman" w:hAnsi="Times New Roman" w:cs="Times New Roman"/>
          <w:sz w:val="18"/>
          <w:szCs w:val="18"/>
        </w:rPr>
        <w:lastRenderedPageBreak/>
        <w:t xml:space="preserve">veriteľov.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(6) Trovy zvolania a konania schôdze veriteľov sú pohľadávkou proti podstate. Ak bola schôdza veriteľov zvolaná z podnetu veriteľa, trovy zvolania a konania schôdze veriteľov je povinný zaplatiť veriteľ, ktorý požiadal o jej zvolanie, ak schôdza veriteľov nerozhodne inak.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35 </w:t>
      </w:r>
      <w:hyperlink r:id="rId86"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Schôdza veriteľov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Ak schôdzu veriteľov zvolal správca, schôdzi veriteľov predsedá správca. Ak schôdzu veriteľov zvolal súd, schôdzi veriteľov predsedá sudca alebo ním poverený vyšší súdny úradník.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Právo zúčastniť sa na schôdzi veriteľov má každý veriteľ prihlásenej pohľadávky. Predseda schôdze môže povoliť účasť na schôdzi veriteľov aj úpadcovi, štatutárnemu orgánu alebo členovi štatutárneho orgánu úpadcu alebo zákonnému zástupcovi úpadcu. Na požiadanie predsedu schôdze sú tieto osoby povinné sa na schôdzi veriteľov zúčastniť a odpovedať na otázky predsedu schôdze.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Schôdza veriteľov je uznášaniaschopná, ak je prítomný aspoň jeden veriteľ oprávnený na schôdzi veriteľov hlasovať. Schôdza veriteľov sa uznáša nadpolovičnou väčšinou hlasov prítomných veriteľov.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Ak súd nerozhodol inak, právo hlasovať na schôdzi veriteľov má veriteľ, ktorého pohľadávka je v čase konania schôdze veriteľov zistená čo do právneho dôvodu a vymáhateľnosti; na každé jedno euro zistenej sumy pohľadávky má veriteľ jeden hlas. Veriteľ pohľadávky spojenej so záväzkom podriadenosti podľa osobitného zákona 1a) (ďalej len "podriadený veriteľ"), ani veriteľ, ktorý sa v konkurze uspokojuje v poradí ako podriadený veriteľ, nemá právo hlasovať na schôdzi veriteľov ani právo byť volený do veriteľského výboru. Podmienený veriteľ môže na schôdzi veriteľov hlasovať len vtedy, ak vznik ním prihlásenej a zistenej podmienenej pohľadávky závisí od splnenia záväzku podmieneným veriteľom za úpadcu a veriteľ oprávnený požadovať splnenie záväzku od podmieneného veriteľa na schôdzi veriteľov v rozsahu podmienenej pohľadávky svoje hlasovacie právo neuplatní alebo si svoju pohľadávku v rozsahu podmienenej pohľadávky v konkurze neprihlási. Toto právo podmienenému veriteľovi zanikne, ak sa vznik ním prihlásenej podmienenej pohľadávky stane nemožným; o tom je podmienený veriteľ povinný informovať správcu, len čo sa o tejto skutočnosti dozvie, inak zodpovedá iným veriteľom za škodu, ktorá im v dôsledku toho vznikla. Ak je podmienených veriteľov, ktorí sú povinní plniť za úpadcu tomu istému veriteľovi pre tú istú pohľadávku, viac, môžu vykonávať hlasovacie práva spojené s ich prihlásenými podmienenými pohľadávkami, len ak si zvolia spoločného zástupcu; tieto hlasovacie práva pritom môžu vykonávať len v rozsahu, v akom sú povinní plniť za úpadcu.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Predmetom hlasovania schôdze veriteľov môže byť len záležitosť uvedená v oznámení o jej zvolaní. O inej záležitosti môže schôdza veriteľov hlasovať len za prítomnosti a so súhlasom všetkých veriteľov oprávnených na schôdzi veriteľov hlasovať.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(6) O priebehu schôdze veriteľov predseda schôdze spíše zápisnicu; ak sa schôdza veriteľov uskutočnila prostredníctvom videokonferencie alebo inými prostriedkami komunikačnej technológie, ktoré umožňujú vyhotovenie audiovizuálneho záznamu, správca vyhotoví audiovizuálny záznam, ktorý uchová a informáciu o pripojení audiovizuálneho záznamu k správcovskému spisu alebo o tom, kde je tento audiovizuálny záznam uložený, správca zverejní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audiovizuálny záznam sa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nezverejňuje. Zápisnica obsahuje zoznam prítomných veriteľov, opis priebehu schôdze veriteľov, znenia uznesení prijatých schôdzou veriteľov spolu s výsledkami hlasovania, námietky uplatnené proti týmto uzneseniam z dôvodu ich rozporu so zákonom a podpis predsedu schôdze veriteľov. Zápisnicu je predseda schôdze veriteľov povinný najneskôr nasledujúci pracovný deň po konaní schôdze veriteľov predložiť správcovi; správca zápisnicu zaeviduje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(7) Správca sprístupní na požiadanie každému veriteľovi prihlásenej pohľadávky za úhradu vecných nákladov kópiu audiovizuálneho záznamu schôdze veriteľov.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(8) Každý veriteľ oprávnený na schôdzi veriteľov hlasovať sa môže do piatich dní od skončenia schôdze veriteľov domáhať, aby súd zrušil uznesenie schôdze veriteľov, ak uplatnil na schôdzi veriteľov do zápisnice odôvodnenú námietku rozporu prijatého uznesenia so zákonom; uznesenie možno napadnúť len dôvodmi uvedenými v námietke. Ak je uznesenie schôdze veriteľov v rozpore so zákonom, súd uznesenie schôdze veriteľov do siedmich dní od doručenia návrhu zruší, inak návrh na jeho zrušenie v rovnakej lehote zamietne. Do rozhodnutia vo veci môže súd aj bez návrhu účinky uznesenia schôdze veriteľov pozastaviť. Ak sa schôdza veriteľov uskutočnila prostredníctvom videokonferencie alebo inými prostriedkami komunikačnej technológie, ktoré umožňujú vyhotovenie audiovizuálneho záznamu, na ktorej bol prítomný súd, môže súd o námietke rozhodnúť bezprostredne; rozhodnutie o námietke sa nevyhotovuje písomne.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36 </w:t>
      </w:r>
      <w:hyperlink r:id="rId87"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Hlasovanie schôdze veriteľov o výmene správcu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Do pôsobnosti schôdze veriteľov patrí rozhodovanie o výmene správcu. O výmene správcu sa rozhoduje vždy na </w:t>
      </w:r>
      <w:r w:rsidRPr="00DF2550">
        <w:rPr>
          <w:rFonts w:ascii="Times New Roman" w:hAnsi="Times New Roman" w:cs="Times New Roman"/>
          <w:sz w:val="18"/>
          <w:szCs w:val="18"/>
        </w:rPr>
        <w:lastRenderedPageBreak/>
        <w:t xml:space="preserve">prvej schôdzi veriteľov. Ďalšia schôdza veriteľov môže rozhodnúť o výmene správcu, len ak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správca opakovane alebo závažne porušil povinnosti ustanovené týmto zákonom,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hlasovacie práva všetkých veriteľov sa od poslednej schôdze veriteľov zmenili tak, že počet hlasov všetkých veriteľov sa zvýšil aspoň o 30% alebo znížil aspoň o 30% alebo vznikli podmienené pohľadávky, pri ktorých nebolo možné uplatniť hlasovacie právo na poslednej schôdzi veriteľov a ktoré predstavujú aspoň 30% všetkých hlasovacích práv alebo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výmenu správcu schváli trojštvrtinová väčšina hlasov všetkých veriteľov.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(2) Na rokovaní schôdze veriteľov o výmene správcu má prítomný veriteľ oprávnený na schôdzi veriteľov hlasovať právo navrhnúť do funkcie nového správcu jednu osobu zo zoznamu správcov, ktorý vedie Ministerstvo spravodlivosti Slovenskej republiky (ďalej len "ministerstvo") podľa osobitného predpisu</w:t>
      </w:r>
      <w:r w:rsidRPr="00DF2550">
        <w:rPr>
          <w:rFonts w:ascii="Times New Roman" w:hAnsi="Times New Roman" w:cs="Times New Roman"/>
          <w:sz w:val="18"/>
          <w:szCs w:val="18"/>
          <w:vertAlign w:val="superscript"/>
        </w:rPr>
        <w:t xml:space="preserve"> 9)</w:t>
      </w:r>
      <w:r w:rsidRPr="00DF2550">
        <w:rPr>
          <w:rFonts w:ascii="Times New Roman" w:hAnsi="Times New Roman" w:cs="Times New Roman"/>
          <w:sz w:val="18"/>
          <w:szCs w:val="18"/>
        </w:rPr>
        <w:t xml:space="preserve"> (ďalej len "zoznam správcov"). O návrhoch na nového správcu schôdza veriteľov hlasuje postupne od návrhu veriteľa s najvyšším počtom hlasov, až kým návrh na nového správcu nie je schválený.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Ak sa schôdza veriteľov uznesie na výmene správcu, súd bezodkladne po doručení zápisnice zo schôdze veriteľov jedným uznesením odvolá doterajšieho správcu a ustanoví do funkcie správcu schváleného schôdzou veriteľov.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Súd návrh schôdze veriteľov na výmenu správcu uznesením odmietne, ak správcovi bráni vo výkone funkcie zákonná prekážka alebo neboli dôvody, aby schôdza veriteľov mohla o výmene správcu hlasovať. Proti uzneseniu o odmietnutí návrhu schôdze veriteľov na výmenu správcu je oprávnený podať odvolanie veriteľ, ktorý hlasoval za správcu schváleného schôdzou veriteľov.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Ak sa schôdza veriteľov uznesie na výmene správcu, doterajší správca môže do ustanovenia nového správcu alebo odmietnutia hlasovania schôdze veriteľov súdom vykonávať len úkony, ktoré nepripúšťajú odklad; schôdza veriteľov môže uznesením určiť presný rozsah týchto úkonov.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36a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Dočasný veriteľský výbor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(1) Ak to považuje súd za potrebné, môže pred konaním prvej schôdze veriteľov ustanoviť dočasný veriteľský výbor, ktorý bude vykonávať funkciu veriteľského výboru do konania prvej schôdze veriteľov. Dočasný veriteľský výbor má troch alebo piatich členov. Členov dočasného veriteľského výboru určí súd tak, aby v ňom boli zastúpení najmä relevantní veritelia,</w:t>
      </w:r>
      <w:r w:rsidRPr="00DF2550">
        <w:rPr>
          <w:rFonts w:ascii="Times New Roman" w:hAnsi="Times New Roman" w:cs="Times New Roman"/>
          <w:sz w:val="18"/>
          <w:szCs w:val="18"/>
          <w:vertAlign w:val="superscript"/>
        </w:rPr>
        <w:t>9aa)</w:t>
      </w:r>
      <w:r w:rsidRPr="00DF2550">
        <w:rPr>
          <w:rFonts w:ascii="Times New Roman" w:hAnsi="Times New Roman" w:cs="Times New Roman"/>
          <w:sz w:val="18"/>
          <w:szCs w:val="18"/>
        </w:rPr>
        <w:t xml:space="preserve"> a aby v ňom boli primerane zastúpení zabezpečení a nezabezpečení veritelia. Funkciu členov dočasného veriteľského výboru vykonávajú v prípade, ak pred vyhlásením konkurzu prebiehala reštrukturalizácia, ktorá bola zastavená a v ktorej bol ustanovený veriteľský výbor, veritelia, ktorí boli členmi veriteľského výboru v reštrukturalizácii.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Zánikom funkcie člena dočasného veriteľského výboru nezaniká pôsobnosť veriteľského výboru. Ak je to potrebné, súd môže člena dočasného veriteľského výboru kedykoľvek odvolať, vymeniť alebo doplniť.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Ustanovenia § 37 ods. 2, 3, 5 a § 38 sa použijú primerane.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37 </w:t>
      </w:r>
      <w:hyperlink r:id="rId88"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Veriteľský výbor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Veriteľský výbor má troch členov alebo piatich členov. Ak § 131 ods. 3 neustanovuje inak, prví členovia veriteľského výboru sa volia na prvej schôdzi veriteľov. Návrhy na prvých členov veriteľského výboru predkladá predseda schôdze spomedzi prítomných veriteľov oprávnených na schôdzi veriteľov hlasovať postupne od veriteľa s najvyšším počtom hlasov, až kým nie sú zvolení piati členovia veriteľského výboru. Ak po skončení hlasovania sú zvolení len štyria členovia veriteľského výboru, štvrtý zvolený člen veriteľského výboru sa nepovažuje za zvoleného a veriteľský výbor je len trojčlenný. Ak po skončení hlasovania nie sú zvolení ani traja členovia veriteľského výboru, členmi veriteľského výboru sú tí traja veritelia, ktorí získali najvyšší počet hlasov. Ak po skončení hlasovania nie sú zvolení ani títo veritelia, pôsobnosť veriteľského výboru až do zvolenia veriteľského výboru vykonáva súd. O voľbe prvých členov veriteľského výboru sa v tom prípade hlasuje až na nasledujúcej schôdzi veriteľov; na ich voľbu sa toto ustanovenie použije rovnako.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Členstvo vo veriteľskom výbore veriteľovi zanikne zánikom jeho postavenia účastníka konkurzného konania. Členstvo vo veriteľskom výbore veriteľovi zanikne tiež jeho písomným odstúpením adresovaným predsedovi veriteľského výboru alebo správcovi alebo jeho odvolaním schôdzou veriteľov; odstúpenie alebo odvolanie člena veriteľského výboru je účinné, až keď schôdza veriteľov zvolí na jeho miesto nového člena veriteľského výboru. Na voľbu nových členov veriteľského výboru sa ustanovenie odseku 1 použije primerane.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Člen veriteľského výboru je povinný konať v spoločnom záujme všetkých veriteľov. Za výkon funkcie má člen veriteľského výboru nárok na úhradu trov, ktoré preukázateľne vynaložil pri výkone funkcie; tieto trovy sú pohľadávkou proti všeobecnej podstate vo výške schválenej veriteľským výborom.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lastRenderedPageBreak/>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Správca je povinný každých 90 dní predložiť veriteľskému výboru písomnú správu o svojej činnosti. Na požiadanie je správca povinný bezodkladne informovať veriteľský výbor o každej záležitosti týkajúcej sa konkurzu. Správca môže odmietnuť poskytnúť vyžiadané informácie, len ak ide o zjavne neodôvodnenú žiadosť, poskytnutie informácií je spojené s vynaložením neprimerane vysokých nákladov alebo majetok všeobecnej podstaty nepostačuje na úhradu nákladov spojených s poskytnutím informácií.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Písomnosti určené veriteľskému výboru sa doručujú na adresu predsedu veriteľského výboru. Ak sa písomnosť nepodarí predsedovi veriteľského výboru doručiť, možno písomnosť doručiť na adresu ktoréhokoľvek člena veriteľského výboru.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38 </w:t>
      </w:r>
      <w:hyperlink r:id="rId89"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Zasadnutie veriteľského výboru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Prvé zasadnutie veriteľského výboru zvoláva správca tak, aby sa konalo do 15 dní od jeho zvolenia. Ďalšie zasadnutie veriteľského výboru zvoláva podľa potreby člen veriteľského výboru alebo správca. Činnosť veriteľského výboru riadi predseda, ktorého spomedzi seba volia členovia veriteľského výboru. Člen veriteľského výboru si môže písomným plnomocenstvom zvoliť zástupcu.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Veriteľský výbor je uznášaniaschopný za prítomnosti väčšiny jeho členov. Každý člen veriteľského výboru má jeden hlas. Na prijatie uznesenia veriteľského výboru je potrebný súhlas nadpolovičnej väčšiny hlasov prítomných členov veriteľského výboru. V prípade rovnosti hlasov sa hlasy členov veriteľského výboru prepočítajú podľa ich hlasovacích práv, ktoré sa počítajú na schôdzi veriteľov pri voľbe a odvolávaní členov veriteľského výboru.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Za uznesenie veriteľského výboru možno hlasovať aj zaslaním svojho hlasovania predsedovi veriteľského výboru alebo správcovi. Na účely uznášaniaschopnosti sa hlasujúci členovia veriteľského výboru považujú za prítomných.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Ak veriteľský výbor požiada správcu o účasť na zasadnutí veriteľského výboru, správca je povinný sa na zasadnutí veriteľského výboru zúčastniť. Správca je oprávnený zúčastniť sa na každom zasadnutí veriteľského výboru, ak si veriteľský výbor z dôležitých dôvodov nevyhradí zasadnutie bez jeho účasti; o dôvodoch tejto výhrady predseda veriteľského výboru bezodkladne informuje súd. Ak veriteľský výbor do 30 dní od zasadnutia bez účasti správcu z dôvodu výhrady nepožiada súd o odvolanie správcu alebo o zvolanie schôdze veriteľov na účel výmeny správcu, predseda veriteľského výboru oboznámi správcu o predmete rokovania veriteľského výboru a dôvodoch vyhradenia si zasadnutia bez jeho účasti.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Úpadca, štatutárny orgán alebo člen štatutárneho orgánu úpadcu alebo zákonný zástupca úpadcu je povinný sa na písomnú žiadosť veriteľského výboru alebo správcu zúčastniť na zasadnutí veriteľského výboru a odpovedať na otázky členov veriteľského výboru a správcu.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(6) O priebehu zasadnutia veriteľského výboru sa spíše zápisnica. Zápisnica obsahuje zoznam prítomných členov veriteľského výboru, opis priebehu zasadnutia veriteľského výboru a znenia uznesení prijatých veriteľským výborom spolu s výsledkami hlasovania. Zápisnicu vyhotovuje a podpisuje predseda veriteľského výboru. Zápisnicu predseda veriteľského výboru najneskôr do piatich dní od skončenia zasadnutia veriteľského výboru predloží správcovi; správca zápisnicu zaeviduje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Ak si veriteľský výbor zo závažných dôvodov vyhradil zasadnutie bez prítomnosti správcu, zápisnicu správca zaeviduje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až po oboznámení sa s predmetom rokovania veriteľského výboru.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(7) Každý veriteľ zistenej pohľadávky sa môže do troch dní od zverejnenia zápisnice zo zasadnutia veriteľského výboru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domáhať, aby súd zrušil uznesenie veriteľského výboru z dôvodu jeho rozporu so spoločným záujmom veriteľov. Ak je napadnuté uznesenie veriteľského výboru v rozpore so spoločným záujmom veriteľov, súd napadnuté uznesenie veriteľského výboru do siedmich dní od doručenia návrhu zruší, inak návrh v rovnakej lehote zamietne. Do rozhodnutia vo veci môže súd aj bez návrhu účinky uznesenia veriteľského výboru pozastaviť.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39 </w:t>
      </w:r>
      <w:hyperlink r:id="rId90"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Súd ako veriteľský výbor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Ak prvá schôdza veriteľov nie je uznášaniaschopná alebo nezvolí veriteľský výbor, pôsobnosť veriteľského výboru až do riadneho zvolenia veriteľského výboru vykonáva súd.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Ak sa počas konkurzu zníži počet členov veriteľského výboru pod troch, pôsobnosť veriteľského výboru prechádza na súd až do zvolenia minimálneho počtu členov veriteľského výboru ustanoveného zákonom.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Druhý oddiel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Správca</w:t>
      </w:r>
    </w:p>
    <w:p w:rsidR="00E102ED" w:rsidRPr="00DF2550" w:rsidRDefault="00E102ED">
      <w:pPr>
        <w:widowControl w:val="0"/>
        <w:autoSpaceDE w:val="0"/>
        <w:autoSpaceDN w:val="0"/>
        <w:adjustRightInd w:val="0"/>
        <w:spacing w:after="0" w:line="240" w:lineRule="auto"/>
        <w:jc w:val="center"/>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lastRenderedPageBreak/>
        <w:t xml:space="preserve">§ 40 </w:t>
      </w:r>
      <w:hyperlink r:id="rId91"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Ustanovenie správcu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Správcu v konkurznom konaní ustanovuje súd uznesením; za správcu môže ustanoviť len osobu zapísanú do zoznamu správcov. Súd ustanoví správcu na základe náhodného výberu pomocou technických a programových prostriedkov schválených ministerstvom; to neplatí, ak ide o ustanovenie správcu na návrh schôdze veriteľov.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Správca počas konkurzu vykonáva správu majetku podliehajúceho konkurzu, speňažuje majetok podliehajúci konkurzu a z výťažku zo speňaženia tohto majetku v súlade s týmto zákonom uspokojuje veriteľov úpadcu a vykonáva aj ďalšie práva a povinnosti v priebehu konkurzu v súlade s týmto zákonom.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41 </w:t>
      </w:r>
      <w:hyperlink r:id="rId92"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Dohľad súdu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Súd počas konkurzného konania vykonáva dohľad nad činnosťou správcu. Súd je pri výkone dohľadu oprávnený požadovať od správcu vysvetlenia alebo správy o priebehu konkurzného konania, ktoré je správca povinný súdu v určenej lehote poskytnúť. Ak dochádza k prieťahom alebo porušovaniu povinností ustanovených týmto zákonom, môže súd uložiť správcovi vykonanie potrebných opatrení na odstránenie nedostatkov. Nesplnenie povinnosti uloženej súdom je závažným porušením povinnosti správcu.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42 </w:t>
      </w:r>
      <w:hyperlink r:id="rId93"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Odvolanie a výmena správcu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(1) Súd aj bez návrhu odvolá správcu, ak opakovane alebo závažne porušil povinnosti ustanovené týmto zákonom alebo osobitným predpisom</w:t>
      </w:r>
      <w:r w:rsidRPr="00DF2550">
        <w:rPr>
          <w:rFonts w:ascii="Times New Roman" w:hAnsi="Times New Roman" w:cs="Times New Roman"/>
          <w:sz w:val="18"/>
          <w:szCs w:val="18"/>
          <w:vertAlign w:val="superscript"/>
        </w:rPr>
        <w:t xml:space="preserve"> 9)</w:t>
      </w:r>
      <w:r w:rsidRPr="00DF2550">
        <w:rPr>
          <w:rFonts w:ascii="Times New Roman" w:hAnsi="Times New Roman" w:cs="Times New Roman"/>
          <w:sz w:val="18"/>
          <w:szCs w:val="18"/>
        </w:rPr>
        <w:t xml:space="preserve"> alebo mu vo výkone funkcie bráni zákonná prekážka; zákonnou prekážkou sa rozumie aj vylúčenie správcu podľa osobitného predpisu.</w:t>
      </w:r>
      <w:r w:rsidRPr="00DF2550">
        <w:rPr>
          <w:rFonts w:ascii="Times New Roman" w:hAnsi="Times New Roman" w:cs="Times New Roman"/>
          <w:sz w:val="18"/>
          <w:szCs w:val="18"/>
          <w:vertAlign w:val="superscript"/>
        </w:rPr>
        <w:t xml:space="preserve"> 9)</w:t>
      </w:r>
      <w:r w:rsidRPr="00DF2550">
        <w:rPr>
          <w:rFonts w:ascii="Times New Roman" w:hAnsi="Times New Roman" w:cs="Times New Roman"/>
          <w:sz w:val="18"/>
          <w:szCs w:val="18"/>
        </w:rPr>
        <w:t xml:space="preserve"> Pred odvolaním správcu počas konkurzu súd vypočuje členov veriteľského výboru a aspoň troch zabezpečených veriteľov s najvyšším počtom hlasov počítaných podľa zistenej sumy ich zistených zabezpečených pohľadávok.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(2) Návrh na odvolanie správcu je oprávnený podať veriteľský výbor alebo zabezpečený veriteľ zistenej zabezpečenej pohľadávky. Z dôvodov ustanovených osobitným predpisom</w:t>
      </w:r>
      <w:r w:rsidRPr="00DF2550">
        <w:rPr>
          <w:rFonts w:ascii="Times New Roman" w:hAnsi="Times New Roman" w:cs="Times New Roman"/>
          <w:sz w:val="18"/>
          <w:szCs w:val="18"/>
          <w:vertAlign w:val="superscript"/>
        </w:rPr>
        <w:t xml:space="preserve"> 9)</w:t>
      </w:r>
      <w:r w:rsidRPr="00DF2550">
        <w:rPr>
          <w:rFonts w:ascii="Times New Roman" w:hAnsi="Times New Roman" w:cs="Times New Roman"/>
          <w:sz w:val="18"/>
          <w:szCs w:val="18"/>
        </w:rPr>
        <w:t xml:space="preserve"> je oprávnený podať návrh na svoje odvolanie aj správca; ak súd dôvody správcu uzná, bezodkladne správcu z funkcie odvolá.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V uznesení o odvolaní správcu súd môže odvolanému správcovi určiť rozsah činnosti a s tým súvisiace oprávnenia, ktoré bude odvolaný správca vykonávať až do ustanovenia nového správcu.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Ak súd odvolá správcu počas konkurzu mimo schôdze veriteľov, bezodkladne zvolá schôdzu veriteľov na účely schválenia návrhu na nového správcu; ustanovenia § 36 ods. 2 až 4 sa použijú primerane. Ak schôdza veriteľov návrh na nového správcu neschváli, súd ustanoví správcu bez návrhu schôdze veriteľov.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Odvolaný správca je povinný do 30 dní od ustanovenia nového správcu predložiť veriteľskému výboru a novému správcovi podrobnú správu o svojej činnosti; novému správcovi je tiež povinný poskytnúť všetku potrebnú súčinnosť tak, aby sa nový správca mohol riadne ujať výkonu svojej funkcie.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(6) Ak správca zomrie, súd správcu bez zbytočného odkladu odvolá a ustanoví správcu postupom podľa § 40 ods. 1; pri vykonávaní funkcie správcu vo viacerých konkurzných konaniach súd ustanoví totožného správcu do všetkých týchto konaní. Ustanovenia odsekov 1 až 5 sa nepoužijú.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43 </w:t>
      </w:r>
      <w:hyperlink r:id="rId94"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Odmena správcu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Správca má za výkon funkcie do konania prvej schôdze veriteľov nárok na paušálnu odmenu, ktorej výšku určí súd po zverejnení zápisnice z prvej schôdze veriteľov. Za výkon funkcie po konaní prvej schôdze veriteľov má správca nárok na odmenu určenú ako percento z výťažku zo speňaženia majetku podliehajúceho konkurzu určeného na uspokojenie veriteľov prihlásených pohľadávok.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Paušálna odmena správcu sa uspokojuje prednostne pred inými pohľadávkami proti podstate.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PIATA HLAVA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ÚČINKY VYHLÁSENIA KONKURZU A ODPOROVATEĽNÉ PRÁVNE ÚKONY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Prvý oddiel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Účinky vyhlásenia konkurzu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44 </w:t>
      </w:r>
      <w:hyperlink r:id="rId95"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Nakladanie s majetkom úpadcu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Oprávnenie úpadcu nakladať s majetkom podliehajúcim konkurzu a oprávnenie konať za úpadcu vo veciach týkajúcich sa tohto majetku, vyhlásením konkurzu prechádza na správcu; správca pritom koná v mene a na účet úpadcu.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Právne úkony úpadcu urobené počas konkurzu, ak ukracujú majetok podliehajúci konkurzu, sú voči jeho veriteľom neúčinné; tým nie je dotknutá ich platnosť.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Pohľadávky podliehajúce konkurzu sú ich dlžníci počas konkurzu povinní plniť správcovi. Ak dlžník napriek tomu splní svoj záväzok inej osobe ako správcovi, záväzok dlžníka týmto splnením nezaniká, ibaže sa plnenie dostane správcovi.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Ak tento zákon neustanovuje inak, pohľadávku, ktorá sa v konkurze uplatňuje prihláškou, nie je možné počas konkurzu uspokojiť z majetku podliehajúceho konkurzu inak ako rozvrhom výťažku zo speňaženia tohto majetku.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Dar alebo dedičstvo môže úpadca počas konkurzu odmietnuť len so súhlasom správcu; inak je odmietnutie daru alebo dedičstva voči jeho veriteľom neúčinné.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(6) Ak je konkurz vyhlásený na majetok právnickej osoby v likvidácii, vyhlásením konkurzu sa likvidácia právnickej osoby až do zrušenia konkurzu prerušuje. Likvidátor počas konkurzu vykonáva svoju pôsobnosť len v rozsahu, v akom neprešla na správcu; do pôsobnosti likvidátora patrí tiež súčinnosť so správcom. Za túto činnosť má likvidátor nárok na odmenu, ktorú určí súd na návrh likvidátora; odmena likvidátora je pohľadávkou proti podstate.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45 </w:t>
      </w:r>
      <w:hyperlink r:id="rId96"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Vypovedanie alebo odstúpenie od zmluvy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Ak úpadca pred vyhlásením konkurzu uzatvoril zmluvu o vzájomnom plnení, ktorú úpadca už splnil, avšak druhá zmluvná strana zmluvu v čase vyhlásenia konkurzu ešte nesplnila alebo zmluvu splnila len čiastočne, správca môže požadovať splnenie zmluvy alebo môže od zmluvy odstúpiť. Ak druhá zmluvná strana zmluvu o vzájomnom plnení už čiastočne splnila, správca môže od zmluvy odstúpiť len v rozsahu druhou stranou ešte nesplnených záväzkov.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Ak úpadca pred vyhlásením konkurzu uzatvoril zmluvu o vzájomnom plnení, ktorú druhá zmluvná strana už splnila, avšak úpadca v čase vyhlásenia konkurzu zmluvu ešte nesplnil alebo zmluvu splnil len čiastočne, druhá zmluvná strana môže od zmluvy v rozsahu úpadcom nesplnených záväzkov odstúpiť; nároky druhej zmluvnej strany z odstúpenia od zmluvy však možno v konkurze uplatniť len prihláškou ako podmienenú pohľadávku.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Ak úpadca pred vyhlásením konkurzu uzatvoril zmluvu o vzájomnom plnení, ktorú úpadca ani druhá zmluvná strana v čase vyhlásenia konkurzu ešte nesplnili alebo ktorú si navzájom splnili len čiastočne, správca, ako aj druhá zmluvná strana môže od zmluvy v rozsahu ešte navzájom nesplnených záväzkov odstúpiť; nároky druhej zmluvnej strany z odstúpenia od zmluvy však možno v konkurze uplatniť len prihláškou ako podmienenú pohľadávku.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Ak úpadca pred vyhlásením konkurzu uzatvoril zmluvu, ktorej predmetom je záväzok na nepretržitú alebo opakovanú činnosť, alebo záväzok zdržať sa určitej činnosti alebo strpieť určitú činnosť, správca môže zmluvu vypovedať v dvojmesačnej výpovednej lehote, ak mu zo zákona alebo zo zmluvy nevyplýva kratšia lehota na vypovedanie tejto zmluvy; zmluvu môže správca vypovedať aj v prípade, že bola dohodnutá na určitý čas. Zmluvu o nájme bytu môže správca vypovedať len za podmienok ustanovených Občianskym zákonníkom. Toto ustanovenie sa nepoužije na zmluvy uzatvorené podľa Zákonníka práce.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Ak je druhá zmluvná strana povinná plniť zo zmluvy, ktorú uzatvorila s úpadcom pred vyhlásením konkurzu, vopred, môže svoje plnenie odoprieť až do času, keď sa jej poskytne alebo zabezpečí vzájomné plnenie.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(6) Nároky, ktoré vznikli druhej zmluvnej strane zo zmluvy, ktorú uzatvorila s úpadcom pred vyhlásením konkurzu, ohľadom plnenia, ktoré poskytla správcovi po vyhlásení konkurzu, sú pohľadávkou proti podstate. Ak tento zákon neustanovuje inak, iné nároky, ktoré vznikli druhej zmluvnej strane po vyhlásení konkurzu zo zmluvy, ktorú uzatvorila s úpadcom pred vyhlásením konkurzu, možno v konkurze uplatniť len prihláškou ako podmienenú pohľadávku.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45a </w:t>
      </w:r>
      <w:hyperlink r:id="rId97" w:history="1"/>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Výhrada vlastníctva a finančný lízing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Ak úpadca pred vyhlásením konkurzu predal vec s výhradou vlastníctva a kupujúcemu ju odovzdal, môže </w:t>
      </w:r>
      <w:r w:rsidRPr="00DF2550">
        <w:rPr>
          <w:rFonts w:ascii="Times New Roman" w:hAnsi="Times New Roman" w:cs="Times New Roman"/>
          <w:sz w:val="18"/>
          <w:szCs w:val="18"/>
        </w:rPr>
        <w:lastRenderedPageBreak/>
        <w:t xml:space="preserve">kupujúci vec vrátiť alebo trvať na plnení zmluvy.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Ak úpadca pred vyhlásením konkurzu kúpil a prevzal vec s výhradou vlastníctva bez toho, aby k nej nadobudol vlastnícke právo, nemôže predávajúci uplatňovať vrátenie veci, ak správca splní povinnosti podľa zmluvy bez zbytočného odkladu po tom, ako bol predávajúcim k plneniu vyzvaný.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Správca môže splniť povinnosti podľa odseku 2, ak sa vec u úpadcu nachádza pri konaní s odbornou starostlivosťou zistí, že ich splnenie je pre podstatu výhodnejšie.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Ak sa vec prevzatá podľa odseku 2 u úpadcu nenachádza, možno nároky v konkurze uplatňovať len prihláškou.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Ustanovenia odsekov 1 až 4 sa použijú primerane aj na zmluvu, predmetom ktorej je prenájom veci za dohodnuté nájomné na dobu určitú, s cieľom prevodu prenajatej veci do vlastníctva.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46 </w:t>
      </w:r>
      <w:hyperlink r:id="rId98"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Splatnosť záväzkov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(1) Nesplatné pohľadávky a záväzky úpadcu, ktoré vznikli pred vyhlásením konkurzu a ktoré sa týkajú majetku podliehajúceho konkurzu, sa od vyhlásenia konkurzu až do zrušenia konkurzu považujú za splatné, ak tento zákon neustanovuje inak; to platí rovnako pre podmienené pohľadávky, ktoré sa v konkurze uplatňujú prihláškou. Pohľadávky úpadcu spojené so záväzkom podriadenosti podľa osobitného predpisu,</w:t>
      </w:r>
      <w:r w:rsidRPr="00DF2550">
        <w:rPr>
          <w:rFonts w:ascii="Times New Roman" w:hAnsi="Times New Roman" w:cs="Times New Roman"/>
          <w:sz w:val="18"/>
          <w:szCs w:val="18"/>
          <w:vertAlign w:val="superscript"/>
        </w:rPr>
        <w:t xml:space="preserve"> 1a)</w:t>
      </w:r>
      <w:r w:rsidRPr="00DF2550">
        <w:rPr>
          <w:rFonts w:ascii="Times New Roman" w:hAnsi="Times New Roman" w:cs="Times New Roman"/>
          <w:sz w:val="18"/>
          <w:szCs w:val="18"/>
        </w:rPr>
        <w:t xml:space="preserve"> ktoré vznikli pred vyhlásením konkurzu a ktoré sa týkajú majetku podliehajúceho konkurzu, sa na účely konkurzu považujú za splatné až odo dňa ukončenia prevádzkovania úpadcovho podniku správcom po vyhlásení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(2) Pohľadávky úpadcu, ktoré sú spojené so záväzkom podriadenosti podľa osobitného predpisu</w:t>
      </w:r>
      <w:r w:rsidRPr="00DF2550">
        <w:rPr>
          <w:rFonts w:ascii="Times New Roman" w:hAnsi="Times New Roman" w:cs="Times New Roman"/>
          <w:sz w:val="18"/>
          <w:szCs w:val="18"/>
          <w:vertAlign w:val="superscript"/>
        </w:rPr>
        <w:t xml:space="preserve"> 1a)</w:t>
      </w:r>
      <w:r w:rsidRPr="00DF2550">
        <w:rPr>
          <w:rFonts w:ascii="Times New Roman" w:hAnsi="Times New Roman" w:cs="Times New Roman"/>
          <w:sz w:val="18"/>
          <w:szCs w:val="18"/>
        </w:rPr>
        <w:t xml:space="preserve"> voči inštitúcii podľa osobitného predpisu,</w:t>
      </w:r>
      <w:r w:rsidRPr="00DF2550">
        <w:rPr>
          <w:rFonts w:ascii="Times New Roman" w:hAnsi="Times New Roman" w:cs="Times New Roman"/>
          <w:sz w:val="18"/>
          <w:szCs w:val="18"/>
          <w:vertAlign w:val="superscript"/>
        </w:rPr>
        <w:t xml:space="preserve"> 9a)</w:t>
      </w:r>
      <w:r w:rsidRPr="00DF2550">
        <w:rPr>
          <w:rFonts w:ascii="Times New Roman" w:hAnsi="Times New Roman" w:cs="Times New Roman"/>
          <w:sz w:val="18"/>
          <w:szCs w:val="18"/>
        </w:rPr>
        <w:t xml:space="preserve"> sa na účely konkurzu považujú za hnuteľné veci. Ak je v zmluve obsahujúcej záväzok podriadenosti podľa osobitného predpisu</w:t>
      </w:r>
      <w:r w:rsidRPr="00DF2550">
        <w:rPr>
          <w:rFonts w:ascii="Times New Roman" w:hAnsi="Times New Roman" w:cs="Times New Roman"/>
          <w:sz w:val="18"/>
          <w:szCs w:val="18"/>
          <w:vertAlign w:val="superscript"/>
        </w:rPr>
        <w:t xml:space="preserve"> 1a)</w:t>
      </w:r>
      <w:r w:rsidRPr="00DF2550">
        <w:rPr>
          <w:rFonts w:ascii="Times New Roman" w:hAnsi="Times New Roman" w:cs="Times New Roman"/>
          <w:sz w:val="18"/>
          <w:szCs w:val="18"/>
        </w:rPr>
        <w:t xml:space="preserve"> dohodnutý zákaz postúpenia pohľadávky, tento zákaz sa nevzťahuje na postúpenie pohľadávky správcom pri speňažovaní majetku podliehajúceho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(3) Nekapitálové cenné papiere podľa osobitného predpisu</w:t>
      </w:r>
      <w:r w:rsidRPr="00DF2550">
        <w:rPr>
          <w:rFonts w:ascii="Times New Roman" w:hAnsi="Times New Roman" w:cs="Times New Roman"/>
          <w:sz w:val="18"/>
          <w:szCs w:val="18"/>
          <w:vertAlign w:val="superscript"/>
        </w:rPr>
        <w:t xml:space="preserve"> 9b)</w:t>
      </w:r>
      <w:r w:rsidRPr="00DF2550">
        <w:rPr>
          <w:rFonts w:ascii="Times New Roman" w:hAnsi="Times New Roman" w:cs="Times New Roman"/>
          <w:sz w:val="18"/>
          <w:szCs w:val="18"/>
        </w:rPr>
        <w:t xml:space="preserve"> sa na účely konkurzu na majetok osôb, ktoré sú majiteľmi týchto cenných papierov, považujú za hnuteľné veci. Ak z obsahu nekapitálového cenného papiera vyplýva zákaz prevoditeľnosti, tento zákaz sa nevzťahuje na prevod tohto cenného papiera správcom pri speňažovaní majetku podliehajúceho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47 </w:t>
      </w:r>
      <w:hyperlink r:id="rId99"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Súdne a iné konania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Ak tento zákon neustanovuje inak, vyhlásením konkurzu sa prerušujú všetky súdne a iné konania, ktoré sa týkajú majetku podliehajúceho konkurzu patriaceho úpadcovi. Lehoty v týchto konaniach ustanovené alebo určené počas prerušenia týchto konaní neplynú. Na účastníkov konania, ktorí vystupujú na strane úpadcu, prerušenie konania pôsobí, len ak ide o nerozlučné spoločenstvo alebo o intervenciu.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(2) Vyhlásením konkurzu sa neprerušuje konanie o riešení krízovej situácie na finančnom trhu,</w:t>
      </w:r>
      <w:r w:rsidRPr="00DF2550">
        <w:rPr>
          <w:rFonts w:ascii="Times New Roman" w:hAnsi="Times New Roman" w:cs="Times New Roman"/>
          <w:sz w:val="18"/>
          <w:szCs w:val="18"/>
          <w:vertAlign w:val="superscript"/>
        </w:rPr>
        <w:t xml:space="preserve"> 8a)</w:t>
      </w:r>
      <w:r w:rsidRPr="00DF2550">
        <w:rPr>
          <w:rFonts w:ascii="Times New Roman" w:hAnsi="Times New Roman" w:cs="Times New Roman"/>
          <w:sz w:val="18"/>
          <w:szCs w:val="18"/>
        </w:rPr>
        <w:t xml:space="preserve"> daňové konanie, colné konanie, vyvlastňovacie konanie, konanie o výživnom pre deti, konanie o povinnosti zaplatiť zmluvnú pokutu podľa § 11 ods. 2, ani trestné konanie, pričom v trestnom konaní nemožno rozhodnúť o náhrade škody; tým nie sú dotknuté ustanovenia § 48. V týchto konaniach však lehota pre správcu na podanie opravného prostriedku neuplynie skôr ako 30 dní od konania prvej schôdze veriteľov.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Na vyvlastňovaný pozemok alebo na vyvlastňovanú stavbu, ktorá je súčasťou konkurznej podstaty, vzniká zo zákona predkupné právo </w:t>
      </w:r>
      <w:proofErr w:type="spellStart"/>
      <w:r w:rsidRPr="00DF2550">
        <w:rPr>
          <w:rFonts w:ascii="Times New Roman" w:hAnsi="Times New Roman" w:cs="Times New Roman"/>
          <w:sz w:val="18"/>
          <w:szCs w:val="18"/>
        </w:rPr>
        <w:t>vyvlastniteľovi</w:t>
      </w:r>
      <w:proofErr w:type="spellEnd"/>
      <w:r w:rsidRPr="00DF2550">
        <w:rPr>
          <w:rFonts w:ascii="Times New Roman" w:hAnsi="Times New Roman" w:cs="Times New Roman"/>
          <w:sz w:val="18"/>
          <w:szCs w:val="18"/>
        </w:rPr>
        <w:t xml:space="preserve"> dňom začatia vyvlastňovacieho konania. Predkupné právo </w:t>
      </w:r>
      <w:proofErr w:type="spellStart"/>
      <w:r w:rsidRPr="00DF2550">
        <w:rPr>
          <w:rFonts w:ascii="Times New Roman" w:hAnsi="Times New Roman" w:cs="Times New Roman"/>
          <w:sz w:val="18"/>
          <w:szCs w:val="18"/>
        </w:rPr>
        <w:t>vyvlastniteľa</w:t>
      </w:r>
      <w:proofErr w:type="spellEnd"/>
      <w:r w:rsidRPr="00DF2550">
        <w:rPr>
          <w:rFonts w:ascii="Times New Roman" w:hAnsi="Times New Roman" w:cs="Times New Roman"/>
          <w:sz w:val="18"/>
          <w:szCs w:val="18"/>
        </w:rPr>
        <w:t xml:space="preserve"> sa zapíše do katastra nehnuteľností na návrh </w:t>
      </w:r>
      <w:proofErr w:type="spellStart"/>
      <w:r w:rsidRPr="00DF2550">
        <w:rPr>
          <w:rFonts w:ascii="Times New Roman" w:hAnsi="Times New Roman" w:cs="Times New Roman"/>
          <w:sz w:val="18"/>
          <w:szCs w:val="18"/>
        </w:rPr>
        <w:t>vyvlastniteľa</w:t>
      </w:r>
      <w:proofErr w:type="spellEnd"/>
      <w:r w:rsidRPr="00DF2550">
        <w:rPr>
          <w:rFonts w:ascii="Times New Roman" w:hAnsi="Times New Roman" w:cs="Times New Roman"/>
          <w:sz w:val="18"/>
          <w:szCs w:val="18"/>
        </w:rPr>
        <w:t xml:space="preserve">; prílohou návrhu je autorizačne a úradne osvedčený geometrický plán.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V konaniach prerušených podľa odseku 1 možno pokračovať na návrh správcu; správca sa podaním návrhu na pokračovanie v konaní stáva účastníkom konania namiesto úpadcu. Ak návrh na pokračovanie v konaní nie je podaný do konca prvej schôdze veriteľov, súd vyzve správcu a dlžníka, prípadne nerozlučných spoločníkov na strane dlžníka na jeho podanie v lehote nie kratšej ako 30 dní. Ak správca v určenej lehote nevyjadrí s pokračovaním v konaní súhlas, súd pokračuje v konaní s dlžníkom, ak pokračovanie v konaní v určenej lehote navrhne dlžník alebo prípadní nerozluční spoločníci dlžníka. Nepodanie návrhu na pokračovanie v konaní v určenej lehote má účinky </w:t>
      </w:r>
      <w:proofErr w:type="spellStart"/>
      <w:r w:rsidRPr="00DF2550">
        <w:rPr>
          <w:rFonts w:ascii="Times New Roman" w:hAnsi="Times New Roman" w:cs="Times New Roman"/>
          <w:sz w:val="18"/>
          <w:szCs w:val="18"/>
        </w:rPr>
        <w:t>späťvzatia</w:t>
      </w:r>
      <w:proofErr w:type="spellEnd"/>
      <w:r w:rsidRPr="00DF2550">
        <w:rPr>
          <w:rFonts w:ascii="Times New Roman" w:hAnsi="Times New Roman" w:cs="Times New Roman"/>
          <w:sz w:val="18"/>
          <w:szCs w:val="18"/>
        </w:rPr>
        <w:t xml:space="preserve"> žaloby.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Súdne a iné konania, ktoré sa týkajú majetku podliehajúceho konkurzu patriaceho úpadcovi, možno po vyhlásení konkurzu začať len na návrh správcu, návrhom podaným voči správcovi v súlade s týmto zákonom alebo z podnetu orgánu príslušného na konanie, pričom účastníkom konania namiesto úpadcu je správca.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48 </w:t>
      </w:r>
      <w:hyperlink r:id="rId100"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lastRenderedPageBreak/>
        <w:t xml:space="preserve">Výkon rozhodnutia a exekúcia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Na majetok podliehajúci konkurzu nemožno počas konkurzu začať konanie o výkon rozhodnutia alebo exekučné konanie; už začaté konania o výkon rozhodnutia alebo exekučné konania sa vyhlásením konkurzu zastavujú. Ak v konaní o výkon rozhodnutia alebo v exekučnom konaní už došlo k speňaženiu majetku podliehajúceho konkurzu, avšak výťažok ešte nebol vyplatený oprávnenému, výťažok sa stáva súčasťou príslušnej podstaty a trovy konania sú pohľadávkou proti príslušnej podstate; ak je oprávneným veriteľ zabezpečenej pohľadávky, výťažok exekútor alebo iný vymáhajúci orgán vyplatí veriteľovi zabezpečenej pohľadávky do výšky jeho zabezpečenej pohľadávky, ako keby konkurz nebol vyhlásený.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49 </w:t>
      </w:r>
      <w:hyperlink r:id="rId101"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Exekúcia predajom nehnuteľností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(1) Ak pri exekúcii predajom nehnuteľnosti bol udelený príklep pred vyhlásením konkurzu a udelenie príklepu podlieha schváleniu súdom podľa osobitného predpisu,</w:t>
      </w:r>
      <w:r w:rsidRPr="00DF2550">
        <w:rPr>
          <w:rFonts w:ascii="Times New Roman" w:hAnsi="Times New Roman" w:cs="Times New Roman"/>
          <w:sz w:val="18"/>
          <w:szCs w:val="18"/>
          <w:vertAlign w:val="superscript"/>
        </w:rPr>
        <w:t xml:space="preserve"> 10)</w:t>
      </w:r>
      <w:r w:rsidRPr="00DF2550">
        <w:rPr>
          <w:rFonts w:ascii="Times New Roman" w:hAnsi="Times New Roman" w:cs="Times New Roman"/>
          <w:sz w:val="18"/>
          <w:szCs w:val="18"/>
        </w:rPr>
        <w:t xml:space="preserve"> súd rozhodne o príklepe na návrh správcu alebo vydražiteľa podľa tohto zákona.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(2) Ak súd udelenie príklepu schváli, stáva sa vydražiteľ vlastníkom nehnuteľnosti ku dňu udelenia príklepu; súd príklep neschváli, ak najneskôr ku dňu schválenia príklepu vydražiteľ nezaplatil najvyššie podanie. Po schválení príklepu súdom sa vydá podstata</w:t>
      </w:r>
      <w:r w:rsidRPr="00DF2550">
        <w:rPr>
          <w:rFonts w:ascii="Times New Roman" w:hAnsi="Times New Roman" w:cs="Times New Roman"/>
          <w:sz w:val="18"/>
          <w:szCs w:val="18"/>
          <w:vertAlign w:val="superscript"/>
        </w:rPr>
        <w:t xml:space="preserve"> 11)</w:t>
      </w:r>
      <w:r w:rsidRPr="00DF2550">
        <w:rPr>
          <w:rFonts w:ascii="Times New Roman" w:hAnsi="Times New Roman" w:cs="Times New Roman"/>
          <w:sz w:val="18"/>
          <w:szCs w:val="18"/>
        </w:rPr>
        <w:t xml:space="preserve"> správcovi.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Ak súd neschváli udelenie príklepu, vydražiteľ je povinný vrátiť nehnuteľnosť úpadcovi, vydať mu úžitky z držby nehnuteľnosti a nahradiť škodu, ktorú spôsobil pri hospodárení s nehnuteľnosťou; tento majetok sa stáva súčasťou príslušnej podstaty. Súčasťou podstaty sú aj sumy, ktoré sa rovnajú záväzkom vydražiteľa, ktorý nezaplatil najvyššie podanie. Vydražiteľovi sa vráti suma rovnajúca sa najvyššiemu zaplatenému podaniu a úrokom z neho.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50 </w:t>
      </w:r>
      <w:hyperlink r:id="rId102"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Zabezpečovacie práva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Na majetku podliehajúcom konkurzu nemôže počas konkurzu vzniknúť zabezpečovacie právo okrem záložného práva, ktoré sa vzťahuje na budúci majetok, ak bolo zriadené a zaregistrované v Notárskom centrálnom registri záložných práv, katastri nehnuteľností alebo osobitnom registri pred vyhlásením konkurzu a okrem záložného práva zriadeného správcom; na výťažku zo speňaženia majetku podliehajúceho konkurzu nemôže vzniknúť zabezpečovacie právo ani ako na budúcom majetku.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Zabezpečovacie právo vzťahujúce sa na majetok podliehajúci konkurzu patriaci úpadcovi sa vzťahuje na majetok, ktorý podliehal konkurzu v čase vyhlásenia konkurzu alebo v čase ukončenia prevádzky podniku, ak správca pokračuje v prevádzke, alebo v čase vzniku záložného práva, ak ide o záložné právo vzťahujúce sa na budúci majetok.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Zabezpečovací prevod práva na zabezpečeného veriteľa sa v konkurze považuje za neúčinný a zabezpečený veriteľ, ak zabezpečovací prevod práva spôsobom ustanoveným týmto zákonom prihlásil, má v konkurze postavenie zabezpečeného veriteľa so záložným právom k predmetu zabezpečovacieho prevodu práva; pre poradie tohto zabezpečovacieho práva je rozhodujúci čas prevodu práva na zabezpečeného veriteľa. Ustanovenie sa použije rovnako na zabezpečovacie práva s podobným obsahom a účinkami, ako je obsah a účinky zabezpečovacieho prevodu práva.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Zabezpečovacie právo vzťahujúce sa na majetok podliehajúci konkurzu nemožno počas konkurzu vykonať inak ako podľa tohto zákona.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51 </w:t>
      </w:r>
      <w:hyperlink r:id="rId103"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Dobrovoľné dražby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Ak podľa osobitného zákona</w:t>
      </w:r>
      <w:r w:rsidRPr="00DF2550">
        <w:rPr>
          <w:rFonts w:ascii="Times New Roman" w:hAnsi="Times New Roman" w:cs="Times New Roman"/>
          <w:sz w:val="18"/>
          <w:szCs w:val="18"/>
          <w:vertAlign w:val="superscript"/>
        </w:rPr>
        <w:t xml:space="preserve"> 8)</w:t>
      </w:r>
      <w:r w:rsidRPr="00DF2550">
        <w:rPr>
          <w:rFonts w:ascii="Times New Roman" w:hAnsi="Times New Roman" w:cs="Times New Roman"/>
          <w:sz w:val="18"/>
          <w:szCs w:val="18"/>
        </w:rPr>
        <w:t xml:space="preserve"> bol udelený príklep k predmetu dražby, ktorý podlieha konkurzu, pred vyhlásením konkurzu a vydražiteľ dražobníkovi zaplatil cenu dosiahnutú vydražením, vlastnícke právo alebo iné právo k predmetu dražby prechádza na vydražiteľa. Výťažok dražby sa pritom stáva súčasťou príslušnej podstaty a náklady dražby sú pohľadávkou proti príslušnej podstate; ak je navrhovateľom dražby veriteľ zabezpečenej pohľadávky, výťažok sa vyplatí veriteľovi zabezpečenej pohľadávky do výšky jeho zabezpečenej pohľadávky, ako keby konkurz nebol vyhlásený.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52 </w:t>
      </w:r>
      <w:hyperlink r:id="rId104"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Zánik jednostranných právnych úkonov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Vyhlásením konkurzu zanikajú úpadcove jednostranné právne úkony, ak sa týkajú majetku podliehajúceho konkurzu, najmä jeho príkazy, poverenia, plnomocenstvá a prokúry. Ten, komu boli príkazy, poverenia, plnomocenstvá alebo prokúry udelené, je povinný po ich zániku urobiť ešte všetko, čo neznesie odklad tak, aby úpadca neutrpel ujmu na svojich právach. Takto urobené úkony majú rovnaké právne účinky, akoby príkaz, poverenie, plnomocenstvo alebo prokúra trvali aj </w:t>
      </w:r>
      <w:r w:rsidRPr="00DF2550">
        <w:rPr>
          <w:rFonts w:ascii="Times New Roman" w:hAnsi="Times New Roman" w:cs="Times New Roman"/>
          <w:sz w:val="18"/>
          <w:szCs w:val="18"/>
        </w:rPr>
        <w:lastRenderedPageBreak/>
        <w:t xml:space="preserve">po vyhlásení konkurzu. Náklady týchto úkonov sú pohľadávkou proti podstate.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Vyhlásením konkurzu zanikajú aj dovtedy neprijaté úpadcove návrhy na uzavretie zmluvy, ak sa týkajú majetku podliehajúceho konkurzu. Návrhy na uzavretie zmluvy, ktoré úpadca do vyhlásenia konkurzu neprijal, môže prijať len správca.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53 </w:t>
      </w:r>
      <w:hyperlink r:id="rId105"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Zánik bezpodielového spoluvlastníctva manželov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Vyhlásením konkurzu zaniká úpadcovo bezpodielové spoluvlastníctvo manželov. Ak došlo vyhlásením konkurzu k zániku bezpodielového spoluvlastníctva manželov alebo ak sa do vyhlásenia konkurzu už zaniknuté úpadcovo bezpodielové spoluvlastníctvo manželov </w:t>
      </w:r>
      <w:proofErr w:type="spellStart"/>
      <w:r w:rsidRPr="00DF2550">
        <w:rPr>
          <w:rFonts w:ascii="Times New Roman" w:hAnsi="Times New Roman" w:cs="Times New Roman"/>
          <w:sz w:val="18"/>
          <w:szCs w:val="18"/>
        </w:rPr>
        <w:t>nevyporiadalo</w:t>
      </w:r>
      <w:proofErr w:type="spellEnd"/>
      <w:r w:rsidRPr="00DF2550">
        <w:rPr>
          <w:rFonts w:ascii="Times New Roman" w:hAnsi="Times New Roman" w:cs="Times New Roman"/>
          <w:sz w:val="18"/>
          <w:szCs w:val="18"/>
        </w:rPr>
        <w:t xml:space="preserve">, treba vykonať jeho </w:t>
      </w:r>
      <w:proofErr w:type="spellStart"/>
      <w:r w:rsidRPr="00DF2550">
        <w:rPr>
          <w:rFonts w:ascii="Times New Roman" w:hAnsi="Times New Roman" w:cs="Times New Roman"/>
          <w:sz w:val="18"/>
          <w:szCs w:val="18"/>
        </w:rPr>
        <w:t>vyporiadanie</w:t>
      </w:r>
      <w:proofErr w:type="spellEnd"/>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Správca je oprávnený vykonať </w:t>
      </w:r>
      <w:proofErr w:type="spellStart"/>
      <w:r w:rsidRPr="00DF2550">
        <w:rPr>
          <w:rFonts w:ascii="Times New Roman" w:hAnsi="Times New Roman" w:cs="Times New Roman"/>
          <w:sz w:val="18"/>
          <w:szCs w:val="18"/>
        </w:rPr>
        <w:t>vyporiadanie</w:t>
      </w:r>
      <w:proofErr w:type="spellEnd"/>
      <w:r w:rsidRPr="00DF2550">
        <w:rPr>
          <w:rFonts w:ascii="Times New Roman" w:hAnsi="Times New Roman" w:cs="Times New Roman"/>
          <w:sz w:val="18"/>
          <w:szCs w:val="18"/>
        </w:rPr>
        <w:t xml:space="preserve"> bezpodielového spoluvlastníctva manželov zaniknutého vyhlásením konkurzu namiesto úpadcu vrátane podania návrhu na </w:t>
      </w:r>
      <w:proofErr w:type="spellStart"/>
      <w:r w:rsidRPr="00DF2550">
        <w:rPr>
          <w:rFonts w:ascii="Times New Roman" w:hAnsi="Times New Roman" w:cs="Times New Roman"/>
          <w:sz w:val="18"/>
          <w:szCs w:val="18"/>
        </w:rPr>
        <w:t>vyporiadanie</w:t>
      </w:r>
      <w:proofErr w:type="spellEnd"/>
      <w:r w:rsidRPr="00DF2550">
        <w:rPr>
          <w:rFonts w:ascii="Times New Roman" w:hAnsi="Times New Roman" w:cs="Times New Roman"/>
          <w:sz w:val="18"/>
          <w:szCs w:val="18"/>
        </w:rPr>
        <w:t xml:space="preserve"> bezpodielového spoluvlastníctva manželov príslušným súdom. Dohodu o </w:t>
      </w:r>
      <w:proofErr w:type="spellStart"/>
      <w:r w:rsidRPr="00DF2550">
        <w:rPr>
          <w:rFonts w:ascii="Times New Roman" w:hAnsi="Times New Roman" w:cs="Times New Roman"/>
          <w:sz w:val="18"/>
          <w:szCs w:val="18"/>
        </w:rPr>
        <w:t>vyporiadaní</w:t>
      </w:r>
      <w:proofErr w:type="spellEnd"/>
      <w:r w:rsidRPr="00DF2550">
        <w:rPr>
          <w:rFonts w:ascii="Times New Roman" w:hAnsi="Times New Roman" w:cs="Times New Roman"/>
          <w:sz w:val="18"/>
          <w:szCs w:val="18"/>
        </w:rPr>
        <w:t xml:space="preserve"> bezpodielového spoluvlastníctva manželov je správca oprávnený uzavrieť len vo forme zmieru schváleného príslušným súdom.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Ak úpadcovo bezpodielové spoluvlastníctvo manželov zaniklo pred vyhlásením konkurzu,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dohody o </w:t>
      </w:r>
      <w:proofErr w:type="spellStart"/>
      <w:r w:rsidRPr="00DF2550">
        <w:rPr>
          <w:rFonts w:ascii="Times New Roman" w:hAnsi="Times New Roman" w:cs="Times New Roman"/>
          <w:sz w:val="18"/>
          <w:szCs w:val="18"/>
        </w:rPr>
        <w:t>vyporiadaní</w:t>
      </w:r>
      <w:proofErr w:type="spellEnd"/>
      <w:r w:rsidRPr="00DF2550">
        <w:rPr>
          <w:rFonts w:ascii="Times New Roman" w:hAnsi="Times New Roman" w:cs="Times New Roman"/>
          <w:sz w:val="18"/>
          <w:szCs w:val="18"/>
        </w:rPr>
        <w:t xml:space="preserve"> bezpodielového spoluvlastníctva manželov uzavreté v posledných šiestich mesiacoch pred vyhlásením konkurzu sú neplatné,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ak sa už začalo konanie o </w:t>
      </w:r>
      <w:proofErr w:type="spellStart"/>
      <w:r w:rsidRPr="00DF2550">
        <w:rPr>
          <w:rFonts w:ascii="Times New Roman" w:hAnsi="Times New Roman" w:cs="Times New Roman"/>
          <w:sz w:val="18"/>
          <w:szCs w:val="18"/>
        </w:rPr>
        <w:t>vyporiadaní</w:t>
      </w:r>
      <w:proofErr w:type="spellEnd"/>
      <w:r w:rsidRPr="00DF2550">
        <w:rPr>
          <w:rFonts w:ascii="Times New Roman" w:hAnsi="Times New Roman" w:cs="Times New Roman"/>
          <w:sz w:val="18"/>
          <w:szCs w:val="18"/>
        </w:rPr>
        <w:t xml:space="preserve"> bezpodielového spoluvlastníctva manželov, ktoré sa doposiaľ právoplatne neskončilo, vstupuje správca do konania namiesto úpadcu dňom vyhlásenia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ak sa ešte nezačalo konanie o </w:t>
      </w:r>
      <w:proofErr w:type="spellStart"/>
      <w:r w:rsidRPr="00DF2550">
        <w:rPr>
          <w:rFonts w:ascii="Times New Roman" w:hAnsi="Times New Roman" w:cs="Times New Roman"/>
          <w:sz w:val="18"/>
          <w:szCs w:val="18"/>
        </w:rPr>
        <w:t>vyporiadaní</w:t>
      </w:r>
      <w:proofErr w:type="spellEnd"/>
      <w:r w:rsidRPr="00DF2550">
        <w:rPr>
          <w:rFonts w:ascii="Times New Roman" w:hAnsi="Times New Roman" w:cs="Times New Roman"/>
          <w:sz w:val="18"/>
          <w:szCs w:val="18"/>
        </w:rPr>
        <w:t xml:space="preserve"> bezpodielového spoluvlastníctva manželov, je správca povinný bezodkladne podať návrh na toto </w:t>
      </w:r>
      <w:proofErr w:type="spellStart"/>
      <w:r w:rsidRPr="00DF2550">
        <w:rPr>
          <w:rFonts w:ascii="Times New Roman" w:hAnsi="Times New Roman" w:cs="Times New Roman"/>
          <w:sz w:val="18"/>
          <w:szCs w:val="18"/>
        </w:rPr>
        <w:t>vyporiadanie</w:t>
      </w:r>
      <w:proofErr w:type="spellEnd"/>
      <w:r w:rsidRPr="00DF2550">
        <w:rPr>
          <w:rFonts w:ascii="Times New Roman" w:hAnsi="Times New Roman" w:cs="Times New Roman"/>
          <w:sz w:val="18"/>
          <w:szCs w:val="18"/>
        </w:rPr>
        <w:t xml:space="preserve"> namiesto úpadcu,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na účinnosť dohody o </w:t>
      </w:r>
      <w:proofErr w:type="spellStart"/>
      <w:r w:rsidRPr="00DF2550">
        <w:rPr>
          <w:rFonts w:ascii="Times New Roman" w:hAnsi="Times New Roman" w:cs="Times New Roman"/>
          <w:sz w:val="18"/>
          <w:szCs w:val="18"/>
        </w:rPr>
        <w:t>vyporiadaní</w:t>
      </w:r>
      <w:proofErr w:type="spellEnd"/>
      <w:r w:rsidRPr="00DF2550">
        <w:rPr>
          <w:rFonts w:ascii="Times New Roman" w:hAnsi="Times New Roman" w:cs="Times New Roman"/>
          <w:sz w:val="18"/>
          <w:szCs w:val="18"/>
        </w:rPr>
        <w:t xml:space="preserve"> bezpodielového spoluvlastníctva manželov je potrebné schválenie príslušným súdom.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Dohody o úprave bezpodielového spoluvlastníctva úpadcu, ktoré rozširujú rozsah bezpodielového spoluvlastníctva úpadcu aj na majetok pôvodne patriaci len úpadcovi alebo zužujú rozsah bezpodielového spoluvlastníctva úpadcu v prospech jeho manžela, sú neplatné, ak boli uzatvorené šesť mesiacov pred vyhlásením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Ak úpadca počas konkurzu uzavrie manželstvo, bezpodielové spoluvlastníctvo manželov vzniká až zrušením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54 </w:t>
      </w:r>
      <w:hyperlink r:id="rId106"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Započítanie pohľadávok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Proti pohľadávke, ktorá vznikla úpadcovi po vyhlásení konkurzu, nie je možné započítať pohľadávku, ktorá vznikla voči úpadcovi pred vyhlásením konkurzu; to isté platí aj pre podmienené pohľadávky, ktoré sa v konkurze uplatňujú prihláškou.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Pohľadávku neprihlásenú spôsobom ustanoveným týmto zákonom, prihlásenú pohľadávku nadobudnutú prevodom alebo prechodom po vyhlásení konkurzu a pohľadávku nadobudnutú na základe odporovateľného právneho úkonu nie je možné započítať proti žiadnej úpadcovej pohľadávke.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Proti pohľadávke zo zodpovednosti za nepodanie návrhu na vyhlásenie konkurzu v mene dlžníka nie je možné započítať žiadnu pohľadávku.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Započítanie iných pohľadávok nie je vylúčené.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55 </w:t>
      </w:r>
      <w:hyperlink r:id="rId107"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Postúpenie pohľadávok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Zmluvné dojednania zakazujúce úpadcovi postúpenie jeho pohľadávok alebo zakazujúce postúpenie pohľadávok, ktoré vznikli voči úpadcovi pred vyhlásením konkurzu, sú počas konkurzu neúčinné a správca, ako aj veriteľ môžu tieto pohľadávky postúpiť na iné osoby.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56 </w:t>
      </w:r>
      <w:hyperlink r:id="rId108"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Pracovnoprávne vzťahy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lastRenderedPageBreak/>
        <w:tab/>
        <w:t xml:space="preserve">Vyhlásením konkurzu prechádza na správcu oprávnenie konať za úpadcu v pracovnoprávnych vzťahoch vo vzťahu k zamestnancom úpadcu. Oprávnenie podľa prvej vety má správca aj vtedy, ak koná za úpadcu v pracovnoprávnych vzťahoch vo vzťahu k zamestnancom úpadcu podľa osobitného predpisu. 11a)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56a </w:t>
      </w:r>
      <w:hyperlink r:id="rId109" w:history="1"/>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Nadpis zrušený od 1.3.2024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Projekt premeny, projekt cezhraničnej premeny a projekt cezhraničnej zmeny právnej formy úpadcu podliehajú písomnému súhlasu správcu. Premenu, cezhraničnú premenu a cezhraničnú zmenu právnej formy možno zapísať do obchodného registra iba so súhlasom správcu.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Druhý oddiel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Odporovateľné právne úkony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57 </w:t>
      </w:r>
      <w:hyperlink r:id="rId110"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Právo odporovať právnemu úkonu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Právne úkony týkajúce sa majetku dlžníka sú v konkurze voči veriteľom dlžníka neúčinné, ak im správca alebo veriteľ prihlásenej pohľadávky podľa tohto zákona odporuje. Veriteľ môže odporovať právnemu úkonu týkajúcemu sa majetku dlžníka, len ak správca v primerane lehote jeho podnetu na odporovanie nevyhovel.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Právo odporovať právnemu úkonu zanikne, ak sa neuplatní u povinnej osoby alebo na súde do jedného roka od vyhlásenia konkurzu; právo odporovať právnemu úkonu sa považuje za uplatnené u povinnej osoby, len ak povinná osoba toto právo písomne uznala.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Odporovať podľa tohto zákona možno aj právnym úkonom, z ktorých nároky sú už vykonateľné alebo uspokojené.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Odporovať podľa tohto zákona možno len tomu právnemu úkonu dlžníka, ktorý ukracuje uspokojenie prihlásenej pohľadávky niektorého z veriteľov dlžníka. V konkurze podľa § 107a ods. 1 platí prvá veta rovnako pre ukrátenie nárokov štátu z prepadnutia majetku.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Ak pred vyhlásením konkurzu prebiehalo reštrukturalizačné konanie, počas ktorého bol vyhlásený konkurz, pre určenie doby, v ktorej mal byť urobený právny úkon, ktorému možno odporovať podľa tohto zákona, je rozhodujúce začatie reštrukturalizačného konania.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58 </w:t>
      </w:r>
      <w:hyperlink r:id="rId111"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Odporovanie právnym úkonom bez primeraného protiplnenia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Právnym úkonom bez primeraného protiplnenia na účely tohto zákona je bezodplatný právny úkon dlžníka alebo odplatný právny úkon dlžníka, na ktorého základe dlžník poskytol alebo sa zaviazal poskytnúť plnenie, ktorého obvyklá cena je podstatne vyššia ako obvyklá cena plnenia, ktoré na jeho základe získal alebo má získať.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Právnemu úkonu bez primeraného protiplnenia možno odporovať, ak spôsobil úpadok dlžníka alebo bol urobený počas úpadku dlžníka. Ak ide o konkurz podľa § 107a ods. 1 platí, že úpadok dlžníka spôsobilo spáchanie trestného činu, za ktorý bol dlžníkovi uložený trest prepadnutia majetku. Ak ide o právny úkon urobený v prospech osoby spriaznenej s dlžníkom, úpadok dlžníka v čase urobenia právneho úkonu sa predpokladá, ak sa nepreukáže opak.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Ak odsek 4 neustanovuje inak, odporovať možno len tým právnym úkonom bez primeraného protiplnenia, ktoré boli urobené počas jedného roka pred začatím konkurzného konania. Ak ide o právny úkon bez primeraného protiplnenia urobený v prospech osoby spriaznenej s dlžníkom, možno odporovať tiež tým právnym úkonom, ktoré boli urobené počas troch rokov pred začatím konkurzného konania.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V konkurze podľa § 107a ods. 1 možno odporovať právnym úkonom bez primeraného protiplnenia, ktoré boli urobené od spáchania trestného činu, za ktorý bol dlžníkovi uložený trest prepadnutia majetku, najdlhšie však počas piatich rokov pred vyhlásením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59 </w:t>
      </w:r>
      <w:hyperlink r:id="rId112"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Odporovanie zvýhodňujúcemu právnemu úkonu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Zvýhodňujúcim právnym úkonom na účely tohto zákona je právny úkon, ktorým dlžník úplne alebo sčasti splnil peňažnú pohľadávku inak splatnú až vyhlásením konkurzu, zabezpečil svoj záväzok neskôr, ako záväzok vznikol, dohodol </w:t>
      </w:r>
      <w:r w:rsidRPr="00DF2550">
        <w:rPr>
          <w:rFonts w:ascii="Times New Roman" w:hAnsi="Times New Roman" w:cs="Times New Roman"/>
          <w:sz w:val="18"/>
          <w:szCs w:val="18"/>
        </w:rPr>
        <w:lastRenderedPageBreak/>
        <w:t xml:space="preserve">úpravu alebo nahradenie svojho záväzku vo svoj neprospech alebo inak neodôvodnene zvýhodnil svojho veriteľa oproti iným svojim veriteľom.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Zvýhodňujúcim právnym úkonom na účely tohto zákona je tiež právny úkon, ktorým sa dlžník úplne alebo sčasti vzdal svojho práva, úplne alebo sčasti odpustil dlh svojho dlžníka, dohodol úpravu alebo nahradenie svojho práva vo svoj neprospech, dohodol alebo inak umožnil zánik svojho práva alebo inak neodôvodnene znevýhodnil seba na úkor svojich veriteľov.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Zvýhodňujúcemu právnemu úkonu možno odporovať, ak spôsobil úpadok dlžníka alebo bol urobený počas úpadku dlžníka. Ak ide o konkurz podľa § 107a ods. 1 platí, že úpadok dlžníka spôsobilo spáchanie trestného činu, za ktorý bol dlžníkovi uložený trest prepadnutia majetku. Ak ide o zvýhodňujúci právny úkon urobený v prospech osoby spriaznenej s dlžníkom, úpadok dlžníka v čase urobenia zvýhodňujúceho právneho úkonu sa predpokladá, ak sa nepreukáže opak.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Ak odsek 5 neustanovuje inak, odporovať možno len tým zvýhodňujúcim právnym úkonom, ktoré boli urobené počas jedného roka pred začatím konkurzného konania. Ak ide o zvýhodňujúci právny úkon urobený v prospech osoby spriaznenej s dlžníkom, možno odporovať tiež tým právnym úkonom dlžníka, ktoré boli urobené počas troch rokov pred začatím konkurzného konania.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V konkurze podľa § 107a ods. 1 možno odporovať zvýhodňujúcim právnym úkonom, ktoré boli urobené od spáchania trestného činu, za ktoré bol dlžníkovi uložený trest prepadnutia majetku, najdlhšie však počas piatich rokov pred vyhlásením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(6) Rovnako ako právny úkon sa posudzuje aj dlžníkovo opomenutie, v dôsledku ktorého dlžník stratil právo alebo v dôsledku ktorého sa voči nemu založili, zachovali alebo zabezpečili majetkové právne nároky.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60 </w:t>
      </w:r>
      <w:hyperlink r:id="rId113"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Odporovanie ukracujúcemu právnemu úkonu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Odporovať možno tiež každému právnemu úkonu, ktorým dlžník ukrátil svojich veriteľov (ďalej len "ukracujúci právny úkon"), ak bol urobený s úmyslom dlžníka ukrátiť svojich veriteľov a tento úmysel bol alebo musel byť druhej strane známy.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Ak ide o právny úkon urobený v prospech osoby spriaznenej s dlžníkom alebo o mrhanie majetkom, úmysel dlžníka ukrátiť svojich veriteľov, ako aj vedomosť druhej strany o tomto úmysle sa predpokladá, ak sa nepreukáže opak.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Ak odsek 4 neustanovuje inak, odporovať možno len tým ukracujúcim právnym úkonom, ktoré boli urobené počas piatich rokov pred začatím konkurzného konania.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V konkurze podľa § 107a ods. 1 možno odporovať ukracujúcim právnym úkonom, ktoré boli urobené od spáchania trestného činu, za ktorý bol dlžníkovi uložený trest prepadnutia majetku, najdlhšie však počas desiatich rokov pred vyhlásením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61 </w:t>
      </w:r>
      <w:hyperlink r:id="rId114"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Odporovanie právnemu úkonu urobenému po zrušení konkurzu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Odporovať možno tiež každému právnemu úkonu, ktorý dlžník urobil po zrušení konkurzu, ak do šiestich mesiacov od zrušenia konkurzu bol na jeho majetok opätovne vyhlásený konkurz; odporovať však nemožno bežným právnym úkonom dlžníka.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62 </w:t>
      </w:r>
      <w:hyperlink r:id="rId115"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Uplatnenie odporovacieho práva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Právo odporovať právnemu úkonu sa uplatňuje proti tomu, kto s dlžníkom odporovateľný právny úkon dohodol, v prospech koho dlžník odporovateľný právny úkon jednostranne urobil alebo kto z odporovateľného právneho úkonu dlžníka priamo nadobudol prospech.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Právo odporovať právnemu úkonu možno uplatniť aj proti tomu, pre koho na základe práva z odporovateľného právneho úkonu bolo zriadené ďalšie právo, ak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v čase nadobudnutia tohto práva mu boli alebo museli byť známe okolnosti odôvodňujúce odporovateľnosť právneho úkonu proti zriaďovateľovi tohto práva,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toto právo nadobudol na základe bezodplatného právneho úkonu alebo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lastRenderedPageBreak/>
        <w:t xml:space="preserve">c) je osobou spriaznenou s dlžníkom alebo zriaďovateľom tohto práva, ibaže preukáže, že v čase nadobudnutia tohto práva ani pri vynaložení odbornej starostlivosti nemohol poznať okolnosti odôvodňujúce odporovateľnosť právneho úkonu proti zriaďovateľovi tohto práva.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Ak možno odporovať právnemu úkonu proti poručiteľovi alebo právnemu predchodcovi zrušenému bez likvidácie, právo odporovať právnemu úkonu možno uplatniť aj proti jeho dedičovi alebo právnemu nástupcovi; ak právnych nástupcov z dôvodu likvidácie niet, právo odporovať právnemu úkonu možno uplatniť aj proti bývalým spoločníkom v rozsahu ich zodpovednosti podľa osobitného predpisu. 12)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Ak sa odporuje právnym úkonom podľa odseku 2, musí sa odporovacie právo uplatniť proti všetkým právnym predchodcom až ku predchodcovi, ktorý nadobudol právo priamo od dlžníka.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Právo odporovať právnemu úkonu môže správca alebo veriteľ uplatniť priamo u povinnej osoby alebo žalobou na súde; rozhodnutie súdu o určení neúčinnosti právneho úkonu je účinné voči všetkým účastníkom konkurzného konania. Nároky z neúčinného právneho úkonu môže v prospech podstaty uplatniť správca alebo veriteľ, ktorý odporoval právnemu úkonu.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(6) Právo odporovať právnemu úkonu proti prihlásenej pohľadávke alebo prihlásenému zabezpečovaciemu právu nadobudnutému na základe odporovateľného právneho úkonu môže správca alebo veriteľ prihlásenej pohľadávky uplatniť tiež tak, že prihlásenú pohľadávku alebo prihlásené zabezpečovacie právo nadobudnuté na základe odporovateľného právneho úkonu poprie čo do právneho dôvodu, výšky, zabezpečenia zabezpečovacím právom alebo poradia zabezpečenia zabezpečovacím právom.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(7) V konkurze podľa § 107a ods. 1 má na účely uplatnenia práva odporovať právnemu úkonu dočasný správca rovnaké postavenie ako veriteľ.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63 </w:t>
      </w:r>
      <w:hyperlink r:id="rId116"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Následky neúčinných právnych úkonov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Ak ide o neúčinný právny úkon týkajúci sa veci, práva alebo inej majetkovej hodnoty prevedenej z majetku dlžníka, sú tí, voči ktorým sa právo odporovať právnemu úkonu uplatnilo, povinní spoločne a nerozdielne poskytnúť do dotknutej podstaty peňažnú náhradu za túto vec, právo alebo inú majetkovú hodnotu; ak sa však u niektorého z nich táto vec, právo alebo iná majetková hodnota nachádza, možno sa od nich namiesto peňažnej náhrady domáhať vydania tejto veci, práva alebo inej majetkovej hodnoty. Proti tomu, voči komu sa právo odporovať právnemu úkonu uplatnilo, možno uplatniť vždy len toľko, koľko sa v dôsledku neúčinného právneho úkonu naň previedlo.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Ak ide o neúčinný právny úkon, ktorým dlžník splnil svoj peňažný záväzok, veriteľ je povinný vrátiť plnenie dlžníka do dotknutej podstaty. Ak veriteľ plnenie vráti, pohľadávka zaniknutá splnením sa obnoví v pôvodnom rozsahu. Nárok na uspokojenie obnovenej pohľadávky možno v konkurze uplatniť ako pohľadávku proti dotknutej podstate, avšak len v rozsahu, v akom by obnovená pohľadávka bola uspokojená, ak by sa uplatnila prihláškou.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Ak ide o neúčinný právny úkon iný ako v odseku 1 alebo odseku 2, možno sa domáhať, aby povinná osoba niečo dala, konala, niečoho sa zdržala alebo aby niečo trpela tak, aby sa majetok podliehajúci konkurzu dostal do stavu, v akom by bol, ak by sa neúčinný právny úkon neurobil.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64 </w:t>
      </w:r>
      <w:hyperlink r:id="rId117"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Vrátenie vzájomného plnenia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Ten, kto v dôsledku neúčinného právneho úkonu plnil do podstaty, môže požadovať vrátenie vzájomného plnenia od svojho predchodcu. Predchodca, ktorý má povinnosť vrátiť vzájomné plnenie svojmu nástupcovi, má právo požadovať vrátenie vzájomného plnenia od svojho predchodcu; ak je predchodcom úpadca, právo požadovať vrátenie vzájomného plnenia možno uplatniť ako pohľadávku proti dotknutej podstate, avšak len v primeranom rozsahu, v ktorom sa plnenie do podstaty vrátilo.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65 </w:t>
      </w:r>
      <w:hyperlink r:id="rId118"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Vydanie obohatenia z podstaty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Ak v dôsledku plnenia pre neúčinný právny úkon do podstaty sa podstata obohatila, ten, na úkor koho sa podstata obohatila, má právo na vydanie obohatenia z podstaty; nárok z obohatenia podstaty si možno uplatniť ako pohľadávku proti dotknutej podstate.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66 </w:t>
      </w:r>
      <w:hyperlink r:id="rId119"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Náhrada škody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lastRenderedPageBreak/>
        <w:tab/>
        <w:t xml:space="preserve">Ak sa plní do podstaty v dôsledku neúčinného právneho úkonu majetok zaťažený právom k cudzej veci, ktoré bolo na majetku zriadené po tom, čo bol majetok prevedený z majetku dlžníka, je ten, kto právo k cudzej veci zriadil, povinný poskytnúť do príslušnej podstaty náhradu škody, ktorá tým na majetku vznikla.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ŠIESTA HLAVA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ZISTENIE A SPÍSANIE MAJETKU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Prvý oddiel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Majetok podliehajúci konkurzu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67 </w:t>
      </w:r>
      <w:hyperlink r:id="rId120"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Konkurzu podlieha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majetok, ktorý patril úpadcovi v čase vyhlásenia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majetok, ktorý úpadca nadobudol počas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majetok, ktorý zabezpečuje </w:t>
      </w:r>
      <w:proofErr w:type="spellStart"/>
      <w:r w:rsidRPr="00DF2550">
        <w:rPr>
          <w:rFonts w:ascii="Times New Roman" w:hAnsi="Times New Roman" w:cs="Times New Roman"/>
          <w:sz w:val="18"/>
          <w:szCs w:val="18"/>
        </w:rPr>
        <w:t>úpadcové</w:t>
      </w:r>
      <w:proofErr w:type="spellEnd"/>
      <w:r w:rsidRPr="00DF2550">
        <w:rPr>
          <w:rFonts w:ascii="Times New Roman" w:hAnsi="Times New Roman" w:cs="Times New Roman"/>
          <w:sz w:val="18"/>
          <w:szCs w:val="18"/>
        </w:rPr>
        <w:t xml:space="preserve"> záväzky,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iný majetok, ak to ustanovuje tento zákon.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Majetok podliehajúci konkurzu tvorí konkurznú podstatu, ktorá sa člení na všeobecnú podstatu a jednotlivé oddelené podstaty zabezpečených veriteľov.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68 </w:t>
      </w:r>
      <w:hyperlink r:id="rId121"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Všeobecná podstata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Všeobecnú podstatu tvorí majetok podliehajúci konkurzu, ktorý netvorí žiadnu z oddelených podstát.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69 </w:t>
      </w:r>
      <w:hyperlink r:id="rId122"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Oddelená podstata zabezpečeného veriteľa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Oddelenú podstatu zabezpečeného veriteľa tvorí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majetok zabezpečujúci pohľadávku zabezpečeného veriteľa, ak ide o zabezpečenie zabezpečovacím právom, ktoré je na majetku právom jediným alebo v poradí rozhodujúcom na jeho uspokojenie právom prvým alebo medzi inými zabezpečovacími právami zabezpečujúcimi pohľadávky iných zabezpečených veriteľov právom najskorším (ďalej len "prednostné zabezpečovacie právo"),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výťažok zo speňaženia majetku tvoriaceho oddelenú podstatu zabezpečeného veriteľa,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výťažok zo speňaženia majetku pôvodne zabezpečujúceho pohľadávku zabezpečeného veriteľa, ktorý zvýšil po uspokojení alebo po zabezpečení uspokojenia [ § 70 ods. 2 písm. d)] pohľadávok zabezpečených zabezpečovacími právami, ktoré boli na majetku pred jeho speňažením v poradí rozhodujúcom na ich uspokojenie pred zabezpečovacím právom zabezpečeného veriteľa.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70 </w:t>
      </w:r>
      <w:hyperlink r:id="rId123" w:history="1"/>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Rozdelenie majetku a výťažku tvoriaceho oddelenú podstatu po uspokojení zabezpečeného veriteľa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Ak po uspokojení zabezpečenej pohľadávky zabezpečeného veriteľa v oddelenej podstate zvýši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nespeňažený majetok, na ktorom v poradí rozhodujúcom na uspokojenie zabezpečovacích práv po už uspokojenom zabezpečovacom práve nasleduje ďalšie zabezpečovacie právo zabezpečujúce pohľadávku iného zabezpečeného veriteľa, správca zaradí nespeňažený majetok do oddelenej podstaty tohto zabezpečeného veriteľa,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nespeňažený majetok patriaci úpadcovi, na ktorom v poradí rozhodujúcom na uspokojenie zabezpečovacích práv po už uspokojenom zabezpečovacom práve nenasleduje žiadne iné zabezpečovacie právo zabezpečujúce pohľadávku zabezpečeného veriteľa, správca zaradí nespeňažený majetok do všeobecnej podstaty,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nespeňažený majetok patriaci inej osobe ako úpadcovi, na ktorom v poradí rozhodujúcom na uspokojenie zabezpečovacích práv po už uspokojenom zabezpečovacom práve nenasleduje žiadne iné zabezpečovacie právo zabezpečujúce pohľadávku </w:t>
      </w:r>
      <w:r w:rsidRPr="00DF2550">
        <w:rPr>
          <w:rFonts w:ascii="Times New Roman" w:hAnsi="Times New Roman" w:cs="Times New Roman"/>
          <w:sz w:val="18"/>
          <w:szCs w:val="18"/>
        </w:rPr>
        <w:lastRenderedPageBreak/>
        <w:t xml:space="preserve">zabezpečeného veriteľa, správca vydá nespeňažený majetok majiteľovi tohto majetku.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Ak po uspokojení zabezpečenej pohľadávky oddeleného veriteľa v oddelenej podstate zvýši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výťažok zo speňaženia majetku, na ktorom pred jeho speňažením v poradí rozhodujúcom na uspokojenie zabezpečovacích práv po už uspokojenom zabezpečovacom práve nasledovalo ďalšie zabezpečovacie právo zabezpečujúce pohľadávku iného zabezpečeného veriteľa, správca zaradí zvyšný výťažok zo speňaženia majetku do oddelenej podstaty tohto zabezpečeného veriteľa,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výťažok zo speňaženia majetku pôvodne patriaceho úpadcovi, na ktorom pred jeho speňažením v poradí rozhodujúcom na uspokojenie zabezpečovacích práv po už uspokojenom zabezpečovacom práve nenasledovalo žiadne iné zabezpečovacie právo, správca zaradí zvyšný výťažok zo speňaženia majetku do všeobecnej podstaty,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výťažok zo speňaženia majetku pôvodne patriaceho inej osobe ako úpadcovi, na ktorom pred jeho speňažením v poradí rozhodujúcom na uspokojenie zabezpečovacích práv po už uspokojenom zabezpečovacom práve nenasledovalo žiadne iné zabezpečovacie právo, správca vydá zvyšný výťažok zo speňaženia majetku pôvodnému majiteľovi tohto majetku,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výťažok zo speňaženia majetku, na ktorom pred jeho speňažením v poradí rozhodujúcom na uspokojenie zabezpečovacích práv po už uspokojenom zabezpečovacom práve nasledovalo zabezpečovacie právo zabezpečujúce inú pohľadávku ako pohľadávku voči úpadcovi, správca zloží zvyšný výťažok zo speňaženia majetku do notárskej úschovy v prospech veriteľov, ktorých pohľadávky boli zabezpečené zabezpečovacími právami nasledujúcimi v poradí rozhodujúcom na ich uspokojenie po už uspokojenom zabezpečovacom práve, podľa poradia rozhodujúceho na ich uspokojenie a pôvodného majiteľa tohto majetku.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Ak má byť výťažok zo speňaženia majetku podliehajúceho konkurzu zložený do notárskej úschovy podľa odseku 2 písm. d) aj v prospech zabezpečeného veriteľa, správca zaradí výťažok prevyšujúci zabezpečené pohľadávky veriteľov v poradí rozhodujúcom na ich uspokojenie pred zabezpečeným veriteľom do oddelenej podstaty tohto zabezpečeného veriteľa, a to do výšky jeho zabezpečenej pohľadávky. Správca postupuje primerane podľa tohto ustanovenia, ak speňažený majetok pôvodne patril úpadcovi.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Výťažok zo speňaženia majetku podliehajúceho konkurzu zložený do notárskej úschovy podľa odseku 2 písm. d) zložením do notárskej úschovy prestáva podliehať konkurzu, až do času kým sa neuvoľní v prospech zabezpečeného veriteľa alebo úpadcu.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71 </w:t>
      </w:r>
      <w:hyperlink r:id="rId124"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Oddelená podstata pri zabezpečovacom práve vzťahujúcom sa na podnik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Ak pohľadávka zabezpečeného veriteľa je zabezpečená zabezpečovacím právom vzťahujúcim sa na podnik, oddelenú podstatu zabezpečeného veriteľa tvoria veci, práva a iné majetkové hodnoty patriace k podniku, ako aj výťažky zo speňaženia týchto vecí, práv a iných majetkových hodnôt, ak netvoria oddelenú podstatu iného zabezpečeného veriteľa.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72 </w:t>
      </w:r>
      <w:hyperlink r:id="rId125"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Majetok nepodliehajúci konkurzu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(1) Konkurzu nepodlieha majetok, ktorý nemožno postihnúť súdnym výkonom rozhodnutia alebo exekúciou, colná zábezpeka do výšky colného dlhu, zábezpeka na daň podľa osobitného predpisu,</w:t>
      </w:r>
      <w:r w:rsidRPr="00DF2550">
        <w:rPr>
          <w:rFonts w:ascii="Times New Roman" w:hAnsi="Times New Roman" w:cs="Times New Roman"/>
          <w:sz w:val="18"/>
          <w:szCs w:val="18"/>
          <w:vertAlign w:val="superscript"/>
        </w:rPr>
        <w:t xml:space="preserve"> 13)</w:t>
      </w:r>
      <w:r w:rsidRPr="00DF2550">
        <w:rPr>
          <w:rFonts w:ascii="Times New Roman" w:hAnsi="Times New Roman" w:cs="Times New Roman"/>
          <w:sz w:val="18"/>
          <w:szCs w:val="18"/>
        </w:rPr>
        <w:t xml:space="preserve"> ani majetok nepodliehajúci konkurzu podľa osobitných predpisov. 14)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(2) Príjmy úpadcu podliehajú konkurzu v rozsahu, v akom môžu byť postihnuté výkonom rozhodnutia alebo exekúciou. Časť čistej mzdy, ktorá by inak mohla byť zrazená na uspokojenie prednostných pohľadávok,</w:t>
      </w:r>
      <w:r w:rsidRPr="00DF2550">
        <w:rPr>
          <w:rFonts w:ascii="Times New Roman" w:hAnsi="Times New Roman" w:cs="Times New Roman"/>
          <w:sz w:val="18"/>
          <w:szCs w:val="18"/>
          <w:vertAlign w:val="superscript"/>
        </w:rPr>
        <w:t xml:space="preserve"> 14a)</w:t>
      </w:r>
      <w:r w:rsidRPr="00DF2550">
        <w:rPr>
          <w:rFonts w:ascii="Times New Roman" w:hAnsi="Times New Roman" w:cs="Times New Roman"/>
          <w:sz w:val="18"/>
          <w:szCs w:val="18"/>
        </w:rPr>
        <w:t xml:space="preserve"> podlieha konkurzu len v rozsahu, v ktorom sa uhrádza pohľadávka proti podstate podľa § 87 ods. 2 písm. d).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Druhý oddiel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Zistenie majetku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73 </w:t>
      </w:r>
      <w:hyperlink r:id="rId126"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Zisťovanie majetku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Zisťovanie majetku podliehajúceho konkurzu zabezpečuje správca počas celého konkurzu; správca pritom vychádza najmä zo zoznamu majetku predloženého úpadcom, z vyjadrení úpadcu a iných osôb a vlastných šetrení vykonaných za súčinnosti osôb a orgánov, ktoré sú povinné mu poskytovať súčinnosť. Potrebnú súčinnosť sú správcovi povinní poskytnúť aj členovia veriteľského výboru ohľadom majetku tvoriaceho všeobecnú podstatu a zabezpečení veritelia ohľadom majetku tvoriaceho ich oddelenú podstatu.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lastRenderedPageBreak/>
        <w:tab/>
        <w:t xml:space="preserve">(2) Zoznam majetku je úpadca povinný zostaviť a odovzdať správcovi do 15 dní od vyhlásenia konkurzu; ak už zoznam majetku pripojil k návrhu na vyhlásenie konkurzu alebo poskytol predbežnému správcovi, je povinný poskytnúť správcovi v rovnakej lehote doplnenie tohto zoznamu. Predložený zoznam majetku alebo doplnenie tohto zoznamu je úpadca povinný podpísať a výslovne v ňom uviesť, že všetky uvedené údaje sú pravdivé a úplné; podpis úpadcu musí byť úradne osvedčený. Spolu so zoznamom majetku alebo doplnením tohto zoznamu je úpadca povinný odovzdať správcovi aj všetky ďalšie doklady týkajúce sa majetku podliehajúceho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74 </w:t>
      </w:r>
      <w:hyperlink r:id="rId127"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Súčinnosť úpadcu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Úpadca je povinný poskytnúť správcovi ním požadovanú súčinnosť, najmä všetky správcom požadované vysvetlenia vo forme a lehote určenej správcom. Na tento účel je úpadca povinný sa aj opakovane dostaviť na požiadanie do kancelárie správcu. V žiadosti o poskytnutie súčinnosti správca vždy poučí úpadcu o trestnoprávnych následkoch nesplnenia jeho povinnosti.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Povinnosť poskytnúť súčinnosť podľa tohto zákona rovnako ako úpadca má aj štatutárny orgán alebo člen štatutárneho orgánu úpadcu, prokurista úpadcu, odborný zástupca zodpovedný za podnikanie úpadcu, likvidátor úpadcu, nútený správca úpadcu a zákonný zástupca úpadcu; ak je úpadcom právnická osoba bez štatutárneho orgánu, povinnosť poskytnúť súčinnosť správcovi rovnako ako úpadca má aj osoba, ktorá vykonávala funkciu štatutárneho orgánu alebo člena štatutárneho orgánu naposledy.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Ak úpadca alebo osoby uvedené v odseku 2 neposkytnú správcovi súčinnosť požadovanú podľa tohto zákona, súd ich na návrh správcu vyzve, aby správcovi požadovanú súčinnosť do siedmich dní od doručenia výzvy poskytli s poučením o možnosti ich predvedenia alebo uloženia pokuty.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Ak úpadca alebo osoby uvedené v odseku 2 ani na výzvu súdu súčinnosť správcovi neposkytnú, súd môže na návrh správcu nariadiť ich predvedenie na súd, aby podali vysvetlenie; na podaní vysvetlenia sa môže zúčastniť správca, člen veriteľského výboru alebo zabezpečený veriteľ zistenej zabezpečenej pohľadávky.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Ak osoba uvedená v odseku 2 ani na výzvu súdu neposkytne správcovi súčinnosť požadovanú podľa tohto zákona, súd jej môže uznesením uložiť na návrh správcu pokutu do 165 000 eur. Proti uzneseniu o uložení pokuty je oprávnený podať odvolanie do 30 dní od doručenia ten, komu bola pokuta uložená. Výnos pokuty je príjmom všeobecnej podstaty; nárok na zaplatenie pokuty uplatní správca. Právoplatné uznesenie o uložení pokuty je exekučným titulom. Ak ide o pokutu uloženú mimo konkurzu, výnos pokuty je príjmom štátneho rozpočtu.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(6) Právoplatné rozhodnutie súdu o uložení pokuty osobe uvedenej v odseku 2 je rozhodnutím o vylúčení.14b)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74a </w:t>
      </w:r>
      <w:hyperlink r:id="rId128" w:history="1"/>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Správca vyzve osoby, pri ktorých má za to, že im vznikla povinnosť zaplatiť zmluvnú pokutu podľa § 11 ods. 2, vrátane osôb určených veriteľským výborom, aby túto povinnosť v prospech všeobecnej podstaty splnili, alebo preukázali, že im nevznikla, alebo osvedčili, že sa jej zbavili.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Ak vyzvaná osoba v určenej lehote, nie kratšej ako 15 dní, povinnosť zaplatiť zmluvnú pokutu v prospech všeobecnej podstaty nesplní alebo nepreukáže, že jej táto povinnosť nevznikla alebo neosvedčí, že sa jej zbavila, správca uplatní nárok na zaplatenie zmluvnej pokuty žalobou na súde, ktorý vyhlásil konkurz. Vo veci koná a rozhoduje samosudca, ktorý koná a rozhoduje v konkurznej veci úpadcu; vo veci samej rozhodne rozsudkom.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Súd uloží povinnosť zaplatiť zmluvnú pokutu, ak žalovaný nepreukáže, že mu táto povinnosť nevznikla. Túto zmluvnú pokutu nemožno znížiť.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Povinnosti zaplatiť zmluvnú pokutu sa zbaví ten, kto osvedčí, že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konal s odbornou starostlivosťou, najmä ak pre nedostatok súčinnosti tých, s ktorými koná spoločne, nemohol túto povinnosť splniť, pričom bez zbytočného odkladu, ako sa dozvedel alebo mohol dozvedieť o úpadku, uložil do zbierky listín oznámenie, že dlžník je v úpadku,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ako člen štatutárneho orgánu bol ustanovený počas úpadku za účelom jeho prekonania a návrh na vyhlásenie konkurzu podal bez zbytočného odkladu po tom, ako pri konaní s odbornou starostlivosťou zistil, že prijaté opatrenia nebudú viesť k jeho prekonaniu,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v lehote podľa § 11 ods. 2 poveril správcu vypracovaním reštrukturalizačného posudku a podal návrh na povolenie reštrukturalizácie, na základe ktorého súd povolil reštrukturalizáciu.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(6) Právoplatný rozsudok súdu, ktorým sa rozhodlo o uložení povinnosti zaplatiť zmluvnú pokutu, je rozhodnutím o vylúčení.14b)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lastRenderedPageBreak/>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75 </w:t>
      </w:r>
      <w:hyperlink r:id="rId129"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Súčinnosť tretích osôb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(1) Súdy, iné štátne orgány, orgány územnej samosprávy, iné orgány verejnej moci, notári a súdni exekútori sú povinní oznámiť správcovi na písomnú žiadosť údaje potrebné na výkon jeho činnosti podľa tohto zákona; tým nie je dotknutá povinnosť zachovávať mlčanlivosť podľa osobitného predpisu.</w:t>
      </w:r>
      <w:r w:rsidRPr="00DF2550">
        <w:rPr>
          <w:rFonts w:ascii="Times New Roman" w:hAnsi="Times New Roman" w:cs="Times New Roman"/>
          <w:sz w:val="18"/>
          <w:szCs w:val="18"/>
          <w:vertAlign w:val="superscript"/>
        </w:rPr>
        <w:t xml:space="preserve"> 15)</w:t>
      </w:r>
      <w:r w:rsidRPr="00DF2550">
        <w:rPr>
          <w:rFonts w:ascii="Times New Roman" w:hAnsi="Times New Roman" w:cs="Times New Roman"/>
          <w:sz w:val="18"/>
          <w:szCs w:val="18"/>
        </w:rPr>
        <w:t xml:space="preserve"> Súdny exekútor je povinný poskytnúť správcovi aj súčinnosť týkajúcu sa účtov dlžníka v banke alebo v pobočke zahraničnej banky, ich stavov a zmien.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Policajný zbor poskytuje správcovi ochranu podľa osobitného predpisu. 16)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Štátne a iné orgány a právnické osoby, ktoré z úradnej moci alebo vzhľadom na predmet svojej činnosti vedú evidenciu osôb a ich majetku, sú povinné oznámiť správcovi na písomnú žiadosť údaje potrebné na výkon jeho činností podľa tohto zákona; túto povinnosť má najmä orgán poverený evidenciou nehnuteľností, orgán, ktorý vedie evidenciu motorových vozidiel, a centrálny depozitár cenných papierov.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Ten, kto má u seba záznamy alebo dokumenty týkajúce sa majetku podliehajúceho konkurzu alebo majetok podliehajúci konkurzu, je povinný to oznámiť správcovi, len čo sa dozvie o vyhlásení konkurzu. Tretia osoba je povinná umožniť správcovi tieto záznamy, dokumenty alebo majetok prehliadnuť a na písomnú žiadosť tieto záznamy, dokumenty alebo majetok správcovi vydať alebo urobiť iné opatrenie požadované správcom na zabezpečenie týchto záznamov, dokumentov alebo majetku; tým nie je dotknutá povinnosť zachovávať mlčanlivosť podľa osobitného predpisu. 15)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Osoby, ktoré majú listiny a iné veci, ktoré môžu byť dôkazným prostriedkom pri zistení alebo zabezpečení majetku podliehajúceho konkurzu, sú povinné správcovi na písomnú žiadosť tieto listiny prípadne ich kópie alebo veci vydať alebo zapožičať; tým nie je dotknutá povinnosť zachovávať mlčanlivosť podľa osobitného predpisu. 15)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(6) Banky a pobočky zahraničných bánk sú povinné oznámiť správcovi na písomnú žiadosť čísla účtov úpadcu, stavy účtov úpadcu a ich zmeny, informácie o úschove cenných papierov a vkladných knižiek.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(7) Poskytovateľ univerzálnej poštovej služby je povinný oznámiť správcovi na písomnú žiadosť údaje potrebné na výkon jeho činností podľa tohto zákona, najmä skutočnosť, či úpadca má poštové priečinky, údaje o počte tam došlých zásielok a o ich odosielateľoch, úhrn súm dochádzajúcich úpadcovi poštou alebo do jeho poštového priečinka, alebo umožniť správcovi tieto údaje získať a správnosť údajov na mieste preveriť. Túto povinnosť majú aj objednávatelia prepravy alebo osoby, ktoré vykonávajú prepravu.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(8) Osoby poskytujúce telekomunikačné služby sú povinné oznámiť správcovi na jeho písomnú žiadosť údaje o úpadcových telefónnych, ďalekopisných a telefaxových staniciach, ktoré nie sú uvedené vo verejne dostupných zoznamoch.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(9) Poisťovne sú povinné oznámiť správcovi na písomnú žiadosť výplaty poistných plnení.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(10) Vydavatelia tlače sú povinní oznámiť správcovi na písomnú žiadosť meno podávateľa inzerátu týkajúceho sa nakladania s majetkom úpadcu uverejneného pod značkou.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(11) Dopravcovia sú povinní oznámiť správcovi na písomnú žiadosť príjemcu prepravovaného úpadcovho nákladu, ako aj údaje o prepravovanom tovare.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(12) Súčinnosť podľa tohto zákona sú tretie osoby povinné poskytnúť správcovi bezodkladne a bezodplatne; to neplatí, ak ide o súčinnosť podľa odseku 1 druhej vety. Ak tretia osoba súčinnosť podľa tohto zákona neposkytne, súd jej môže uznesením uložiť na návrh správcu pokutu do 3 300 eur. Uznesenie o uložení pokuty súd doručí správcovi a tomu, komu bola pokuta uložená; uznesenie sa nezverejňuje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Proti uzneseniu o uložení pokuty je oprávnený podať odvolanie do 30 dní od doručenia ten, komu bola pokuta uložená. Výnos pokuty je príjmom všeobecnej podstaty; nárok na zaplatenie pokuty uplatní správca. Právoplatné uznesenie o uložení pokuty je exekučným titulom. Ak ide o pokutu uloženú mimo konkurzu, výnos pokuty je príjmom štátneho rozpočtu.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Tretí oddiel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Spísanie majetku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76 </w:t>
      </w:r>
      <w:hyperlink r:id="rId130"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Súpis majetku podstát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Súpis majetku podstát (ďalej len "súpis") oprávňuje správcu speňažiť spísaný majetok. Súpis vyhotovuje správca podľa zoznamu majetku úpadcu, informácií od úpadcu a iných osôb, ako aj vlastných zistení a šetrení. Súpis správca vyhotovuje osobitne pre všeobecnú podstatu a osobitne pre každú oddelenú podstatu; pre posúdenie, či majetok tvorí oddelenú podstatu, sú rozhodujúce údaje uvedené v prihláške zabezpečenej pohľadávky až do márneho uplynutia lehoty na podanie návrhu na </w:t>
      </w:r>
      <w:r w:rsidRPr="00DF2550">
        <w:rPr>
          <w:rFonts w:ascii="Times New Roman" w:hAnsi="Times New Roman" w:cs="Times New Roman"/>
          <w:sz w:val="18"/>
          <w:szCs w:val="18"/>
        </w:rPr>
        <w:lastRenderedPageBreak/>
        <w:t xml:space="preserve">určenie pohľadávky, </w:t>
      </w:r>
      <w:proofErr w:type="spellStart"/>
      <w:r w:rsidRPr="00DF2550">
        <w:rPr>
          <w:rFonts w:ascii="Times New Roman" w:hAnsi="Times New Roman" w:cs="Times New Roman"/>
          <w:sz w:val="18"/>
          <w:szCs w:val="18"/>
        </w:rPr>
        <w:t>späťvzatia</w:t>
      </w:r>
      <w:proofErr w:type="spellEnd"/>
      <w:r w:rsidRPr="00DF2550">
        <w:rPr>
          <w:rFonts w:ascii="Times New Roman" w:hAnsi="Times New Roman" w:cs="Times New Roman"/>
          <w:sz w:val="18"/>
          <w:szCs w:val="18"/>
        </w:rPr>
        <w:t xml:space="preserve"> návrhu na určenie pohľadávky alebo rozhodnutia súdu o určení pohľadávky. Len čo je majetok zapísaný do súpisu, iná osoba ako správca nesmie majetok previesť, dlhodobo prenajať, zriadiť na ňom právo k cudzej veci alebo inak zmenšiť jeho hodnotu alebo likviditu.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Súpis je správca povinný vyhotoviť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do 60 dní od vyhlásenia konkurzu. V prípadoch hodných osobitného zreteľa môže súd na návrh správcu lehotu na vyhotovenie súpisu aj opakovane predĺžiť. Vyhotovený súpis je správca povinný pravidelne aktualizovať, vrátane zaevidovania každej zmeny v súpise.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zrušený od 1.1.2025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zrušený od 1.1.2025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zrušený od 1.1.2025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77 </w:t>
      </w:r>
      <w:hyperlink r:id="rId131"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Náležitosti súpisu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Do súpisu sa zapisuje majetok podliehajúci konkurzu. Každá právne samostatne existujúca vec, právo alebo iná majetková hodnota sa do súpisu zapisuje ako samostatná položka majetku (ďalej len "súpisová zložka majetku"); to nie je potrebné, ak ide o majetok nepatrnej hodnoty. Jednotlivé súpisové zložky majetku sa musia do súpisu zapísať tak, aby ich nebolo možné zameniť. V súpise sa vždy uvedie deň a dôvod zapísania majetku, ako aj deň a dôvod vylúčenia majetku zo súpisu.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Ak sa na majetok zapisovaný do súpisu vzťahuje zabezpečovacie právo, pri položke majetku sa v súpise uvedie podrobný opis zabezpečovacieho práva, podrobný opis a výška zabezpečenej pohľadávky zabezpečenej týmto zabezpečovacím právom, odkaz na príslušný zápis v zozname pohľadávok a označenie zabezpečeného veriteľa zabezpečenej pohľadávky. Ak sa na majetok zapisovaný do súpisu vzťahuje viac zabezpečovacích práv, uvedú sa pri položke majetku zapisované údaje ohľadom každého zabezpečovacieho práva spolu s uvedením ich poradia.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Pri jednotlivých súpisových zložkách majetku správca uvedie hodnotu zapisovaného majetku určenú vlastným odhadom v eurách. Pri stanovení hodnoty majetku správca vychádza z účtovnej hodnoty majetku po zohľadnení skutočného stavu majetku a trhovej hodnoty rovnakého alebo porovnateľného majetku. Peňažné prostriedky v hotovosti alebo na účte správca ocení ich menovitou hodnotou.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Veriteľský výbor alebo zabezpečený veriteľ môže požadovať, aby správca dal stanoviť hodnotu majetku znaleckým posudkom. Správca to môže odmietnuť, len ak majetok dotknutej podstaty pravdepodobne nebude postačovať na úhradu trov znaleckého posudku, alebo ak z dôvodu popretia zabezpečenej pohľadávky je sporné, či majetok bude tvoriť dotknutú oddelenú podstatu; to neplatí, ak veriteľ zloží správcovi preddavok na úhradu trov znaleckého posudku. Trovy znaleckého posudku vyžiadaného veriteľským výborom sú pohľadávkou proti všeobecnej podstate. Trovy znaleckého posudku vyžiadaného zabezpečeným veriteľom sú pohľadávkou proti jeho oddelenej podstate.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Ak súbor majetku tvorí súčasť viacerých oddelených podstát alebo súčasť všeobecnej podstaty a jednej alebo viacerých oddelených podstát, okrem stanovenia hodnoty jednotlivých súpisových zložiek majetku, správca stanoví hodnotu alebo zabezpečí stanovenie hodnoty celého súboru majetku.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(6) Ak sa počas konkurzu zistí, že hodnota majetku zapísaného do súpisu nezodpovedá hodnote uvedenej v súpise, správca môže opätovne stanoviť hodnotu zapísaného majetku.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78 </w:t>
      </w:r>
      <w:hyperlink r:id="rId132"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Vylučovacia žaloba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Do súpisu správca zapisuje aj majetok, ktorého zahrnutie do všeobecnej podstaty alebo oddelenej podstaty je sporné. Ak je sporné, či majetok patrí do podstaty, zapíše sa do súpisu podstaty s poznámkou o nárokoch uplatnených inými osobami alebo s poznámkou o iných dôvodoch, ktoré spochybňujú zaradenie majetku do súpisu. Pri spornom zápise správca v súpise poznamená dôvody sporného zápisu a uvedie osobu, v ktorej prospech pochybnosti sporného zápisu svedčia. Ak správca ani pri vynaložení odbornej starostlivosti nemôže zistiť osobu, v prospech ktorej pochybnosti sporného zápisu svedčia, poznámku o spornom zápise zo súpisu vymaže po uplynutí 30 dní od zverejnenia sporného zápisu. Iné poznámky o spornom zápise správca vymaže zo súpisu, len čo s odbornou starostlivosťou zistí, že zahrnutie majetku do všeobecnej podstaty alebo oddelenej podstaty je nesporné.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Správca bezodkladne po zverejnení sporného zápisu písomne vyzve osobu, v prospech ktorej do súpisu zapísal poznámku, aby do 30 dní od doručenia výzvy uviedla dôvody a predložila dôkazy, ktoré zapísanie majetku do súpisu vylučujú. Ak správca na základe uvedených dôvodov a predložených dôkazov s odbornou starostlivosťou zistí, že vyzvaná osoba má právo vylučujúce zapísanie majetku do súpisu, majetok zapísaný do súpisu bezodkladne po súhlase príslušného orgánu zo súpisu vylúči; inak navrhne súdu, aby takejto osobe uložil podať žalobu voči správcovi.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lastRenderedPageBreak/>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Ten, koho majetok bol zapísaný do súpisu s poznámkou v prospech iného alebo nikoho alebo bez poznámky, si môže uplatniť u správcu, že sa vec nemala do súpisu zahrnúť, najneskôr však do rozvrhnutia výťažku zo speňaženia dotknutého majetku. Správca bezodkladne zapíše poznámku v prospech osoby, ktorá si toto právo uplatnila.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Súd uloží osobe uvedenej v návrhu správcu, aby v lehote určenej súdom nie kratšej ako 30 dní podala žalobu proti správcovi. V prípade, že žaloba nie je podaná včas, predpokladá sa, že zahrnutie veci do súpisu je nesporné. O následku zmeškania tejto lehoty súd vyzvanú osobu poučí. Ak je to potrebné, súd na návrh správcu vydá uznesenie osvedčujúce, že vyzvanej osobe márne uplynula lehota na podanie tejto žaloby.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Ak súd rozhodne o vylúčení majetku zo súpisu, správca majetok zapísaný do súpisu bezodkladne zo súpisu vylúči. Trovy konania o vylúčení majetku zo súpisu sú podľa rozhodnutia súdu pohľadávkou proti dotknutej podstate.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(6) Majetok zapísaný do súpisu možno speňažiť za podmienok ustanovených týmto zákonom, iba ak nie je zapísaný do súpisu s poznámkou, nevedie sa na súde konanie o jeho vylúčení zo súpisu a nie je zapísaný do súpisu v inom konkurze.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(7) Majetok zapísaný do súpisu možno speňažiť vždy počas konkurzu, ak je bezprostredne ohrozený skazou, zničením alebo iným podstatným znehodnotením.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(8) Právo vylučujúce zapísanie majetku do súpisu možno uplatniť len spôsobom ustanoveným týmto zákonom. Ak bol majetok speňažený, má osoba s právom vylučujúcim zapísanie majetku do súpisu právo na vydanie výťažku zo speňaženia tohto majetku.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(9) Pri zápise majetku do súpisu v rôznych konkurzných konaniach správca, ktorý zverejnil zápis majetku do súpisu neskôr, majetok zo súpisu bezodkladne vylúči; pri zverejnení zápisu majetku v ten istý čas, rozhoduje čas vyhlásenia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(10) Ak je do súpisu zapísaný majetok, ktorý je evidovaný v katastri nehnuteľností alebo v inej evidencii majetku v prospech inej osoby ako úpadcu, správca bezodkladne oznámi orgánu povinnému viesť takúto evidenciu majetku, že majetok je zapísaný do súpisu. Príslušný orgán túto skutočnosť bezodkladne vyznačí v poznámke alebo iným vhodným spôsobom.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79 </w:t>
      </w:r>
      <w:hyperlink r:id="rId133"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Majetok tretích osôb zabezpečujúci záväzky úpadcu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Pred tým, ako správca zapíše majetok tretej osoby zabezpečujúci záväzok úpadcu do súpisu, je povinný vyzvať tretiu osobu, aby do 30 dní od doručenia výzvy zaplatila k rukám správcu sumu rovnajúcu sa hodnote tohto majetku odsúhlasenú dotknutými zabezpečenými veriteľmi alebo prihlásenú sumu zabezpečenej pohľadávky, do ktorej je zabezpečená, ak je nižšia ako hodnota tohto majetku. Ak tretia osoba výzvu správcu splní, zabezpečovacie právo na majetku tretej osoby zanikne; ak ju nesplní, správca zapíše majetok tretej osoby do súpisu.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Majetok tretej osoby zabezpečujúci záväzok úpadcu zapísaný do súpisu môže správca speňažiť podľa tohto zákona; správca pritom koná v mene tejto osoby.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Ak majetok tretej osoby zabezpečujúci záväzok úpadcu zapísaný do súpisu z dôvodu zániku zabezpečovacieho práva prestane podliehať konkurzu, správca bezodkladne vylúči majetok tretej osoby zo súpisu.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80 </w:t>
      </w:r>
      <w:hyperlink r:id="rId134"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Majetok tretích osôb nadobudnutý na základe neúčinných alebo neplatných právnych úkonov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Do súpisu sa zapisuje aj majetok tretích osôb nadobudnutý na základe neúčinných právnych úkonov, ako aj nároky z nich vyplývajúce. Ak tretia osoba neúčinnosť právneho úkonu písomne neuzná, správca môže majetok tretej osoby nadobudnutý na základe neúčinného právneho úkonu alebo nároky z neho vyplývajúce zapísať do súpisu, až keď neúčinnosť právneho úkonu určí súd; vylučovacia žaloba v tom prípade nie je prípustná.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Do súpisu sa zapisuje aj majetok tretích osôb nadobudnutý na základe neplatných právnych úkonov. Nárok na vydanie bezdôvodného obohatenia z dôvodu vydania majetku nadobudnutého na základe neplatného právneho úkonu do podstaty možno v konkurze uplatniť ako pohľadávku proti dotknutej podstate, avšak len v rozsahu, v akom by bol tento nárok uspokojený, ak by sa uplatnil prihláškou; to neplatí, ak sa tento nárok uplatnil prihláškou.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81 </w:t>
      </w:r>
      <w:hyperlink r:id="rId135"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Vylúčenie majetku zo súpisu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Ak majetok zapísaný do súpisu nie je možné speňažiť alebo náklady na jeho speňaženie by pravdepodobne prevýšili možný výťažok z jeho speňaženia, správca môže majetok po predchádzajúcom súhlase príslušného orgánu zo súpisu vylúčiť. Správca môže vylúčiť majetok zo súpisu po predchádzajúcom súhlase príslušného orgánu aj vtedy, ak vymáhanie </w:t>
      </w:r>
      <w:r w:rsidRPr="00DF2550">
        <w:rPr>
          <w:rFonts w:ascii="Times New Roman" w:hAnsi="Times New Roman" w:cs="Times New Roman"/>
          <w:sz w:val="18"/>
          <w:szCs w:val="18"/>
        </w:rPr>
        <w:lastRenderedPageBreak/>
        <w:t xml:space="preserve">majetku je zjavne neúčelné alebo náklady na jeho vymoženie a následné speňaženie by pravdepodobne prevýšili možný výťažok z jeho speňaženia.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Majetok vylúčený podľa odseku 1 správca na požiadanie prevedie na ktoréhokoľvek veriteľa prihlásenej pohľadávky. Ak o prevod majetku požiada viac veriteľov, správca prevedie majetok na toho veriteľa, ktorý ponúkne najlepšie podmienky.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Ak sa na majetok vylúčený podľa odseku 1 vzťahuje zabezpečovacie právo zabezpečujúce zistenú zabezpečenú pohľadávku, správca na požiadanie prevedie majetok na toho zabezpečeného veriteľa, ktorého zabezpečená pohľadávka je zabezpečená týmto zabezpečovacím právom; ak sa na majetok vzťahuje viac zabezpečovacích práv, rozhoduje ich poradie v poradí rozhodujúcom na ich uspokojenie. Ak zabezpečení veritelia nepožiadajú o prevod majetku, správca na požiadanie prevedie majetok na ktoréhokoľvek veriteľa prihlásenej pohľadávky; ak ich o prevod majetku požiada viac, správca prevedie majetok na toho veriteľa, ktorý ponúkne najlepšie podmienky.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Prevod majetku vylúčeného zo súpisu na veriteľa sa nezapočítava do uspokojenia jeho pohľadávky. Majetok vylúčený zo súpisu, o ktorý do 60 dní od zaevidovania tejto skutočnosti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neprejavil záujem žiaden z veriteľov, prestáva podliehať konkurzu; ak ide o konkurz vyhlásený podľa § 107a, na nakladenie s týmto majetkom sa až do zrušenia konkurzu použije § 44 ods. 1.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SIEDMA HLAVA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SPRÁVA A SPEŇAŽOVANIE MAJETKU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Prvý oddiel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Príslušný orgán a jeho oprávnenia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82 </w:t>
      </w:r>
      <w:hyperlink r:id="rId136"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Príslušný orgán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Príslušný orgán ukladá podľa tohto zákona záväzné pokyny a odporúčania správcovi v súvislosti so správou majetku podliehajúceho konkurzu, prevádzkovaním úpadcovho podniku alebo jeho časti, speňažovaním majetku podliehajúceho konkurzu a inými činnosťami správcu, ktoré podľa tohto zákona podliehajú pokynom príslušného orgánu.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Príslušným orgánom na účely tohto zákona je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veriteľský výbor, ak ide o majetok tvoriaci všeobecnú podstatu,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zabezpečený veriteľ oddelenej podstaty, ak ide o majetok tvoriaci oddelenú podstatu; ak možno odôvodnene predpokladať, že po uspokojení zabezpečenej pohľadávky zabezpečeného veriteľa oddelenej podstaty zvýši v oddelenej podstate majetok, príslušným orgánom spolu so zabezpečeným veriteľom oddelenej podstaty sú aj ďalší dotknutí zabezpečení veritelia, prípadne aj veriteľský výbor, ak možno odôvodnene predpokladať, že výťažok zo speňaženia majetku oddelenej podstaty postačí aj na uspokojenie nezabezpečených pohľadávok; pri určení zloženia príslušného orgánu sa vychádza zo zistenej sumy zabezpečených pohľadávok dotknutých zabezpečených veriteľov, sumy pohľadávok proti podstate priradených k dotknutým súpisovým zložkám majetku a súpisovej hodnoty dotknutých súpisových zložiek majetku; ak je už dotknutá súpisová zložka majetku speňažená, vychádza sa z hodnoty ešte nerozvrhnutého výťažku zo speňaženia dotknutej súpisovej zložky majetku,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veriteľský výbor a dotknutí zabezpečení veritelia, ak ide o spoločné speňaženie majetku tvoriaceho všeobecnú podstatu a jednu alebo viaceré oddelené podstaty,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dotknutí zabezpečení veritelia, ak ide o spoločné speňaženie majetku tvoriaceho viaceré oddelené podstaty,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e) súd, ak ide o majetok tvoriaci oddelenú podstatu a zabezpečená pohľadávka zabezpečeného veriteľa oddelenej podstaty je popretá čo do právneho dôvodu, vymáhateľnosti, zabezpečenia zabezpečovacím právom alebo poradia zabezpečenia zabezpečovacím právom; to platí rovnako pri dotknutých zabezpečených veriteľoch podľa písm. b) až d).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83 </w:t>
      </w:r>
      <w:hyperlink r:id="rId137"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Oprávnenia príslušného orgánu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Príslušný orgán je oprávnený uložiť správcovi záväzný pokyn, ako postupovať, ak ide o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speňaženie majetku tvoriaceho všeobecnú podstatu; veriteľský výbor môže určiť, kedy sa záväzný pokyn nevyžaduje,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speňaženie majetku tvoriaceho oddelenú podstatu,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lastRenderedPageBreak/>
        <w:t xml:space="preserve">c) spoločné speňaženie majetku tvoriaceho viaceré oddelené podstaty alebo všeobecnú podstatu a jednu alebo viaceré oddelené podstaty,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odplatný prevod podniku alebo jeho časti,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e) speňaženie majetku odplatným prevodom na osobu spriaznenú so správcom, osobu spriaznenú s úpadcom, veriteľa prihlásenej pohľadávky alebo osobu spriaznenú s veriteľom prihlásenej pohľadávky,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f) prenechanie celého majetku úpadcu alebo jeho podstatnej časti do nájmu; to neplatí, ak sa prevádzkuje podnik úpadcu a majetok, ktorý sa prenecháva do nájmu, slúžil pred vyhlásením konkurzu na prevádzkovanie rovnakej alebo podobnej podnikateľskej činnosti,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g) prenechanie majetku úpadcu do nájmu osoby spriaznenej so správcom, osoby spriaznenej s úpadcom, veriteľa prihlásenej pohľadávky alebo osoby spriaznenej s veriteľom prihlásenej pohľadávky,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h) uzatvorenie zmluvy o dočasnom poskytnutí peňažných prostriedkov v súvislosti s prevádzkovaním podniku úpadcu,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i) uzatvorenie zmluvy v súvislosti s prevádzkovaním úpadcovho podniku, ktorou sa správca zaviaže plniť pokračujúce plnenie počas viac ako jedného mesiaca alebo poskytnúť plnenie s hodnotou vyššou ako 3% obratu úpadcu za predchádzajúce účtovné obdobie,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j) pokračovanie v prevádzkovaní podniku, ak je úpadcom inštitúcia podľa § 176 ods. 1 alebo ods. 5, na ktorú sa vzťahuje šiesta časť tohto zákona,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k) zriadenie záložného práva na majetok úpadcu.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V iných veciach nie je príslušný orgán oprávnený uložiť správcovi záväzný pokyn, môže však správcovi odporučiť, ako postupovať. Ak správca odporučený postup príslušného orgánu odmietne, príslušný orgán môže požiadať súd, aby vydal uznesenie, ako postupovať; uznesením súdu je správca viazaný. Súd pri vydaní uznesenia zohľadní oprávnené záujmy dotknutých veriteľov a ich vyjadrenia a vyjadrenia príslušného orgánu.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Ak príslušný orgán uloží správcovi pokyn, ktorý je v rozpore s oprávnenými záujmami dotknutých veriteľov alebo pravidlami speňažovania ustanovenými týmto zákonom, správca splnenie pokynu odmietne a vyzve príslušný orgán, aby v určenej lehote pokyn v súlade s vytknutými vadami upravil. Ak príslušný orgán vytknuté vady neodstráni alebo sa v určenej lehote nevyjadrí, správca požiada súd, aby vydal uznesenie, ako postupovať; uznesením súdu je správca viazaný. Súd pri vydávaní uznesenia zohľadní oprávnené záujmy dotknutých veriteľov a ich vyjadrenia a vyjadrenia príslušného orgánu.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Ak je členom príslušného orgánu súd, správca alebo ostatní členovia príslušného orgánu predložia pokyn alebo odporučený postup na schválenie súdu až po tom, čo sa ostatní členovia príslušného orgánu k pokynu alebo odporučenému postupu vyjadrili. Súd predložený pokyn alebo odporučený postup uznesením schváli alebo uznesením rozhodne, ako postupovať; uznesením súdu je správca viazaný. Súd pri vydaní uznesenia zohľadní oprávnené záujmy dotknutých veriteľov a ich vyjadrenia a vyjadrenia ostatných členov príslušného orgánu.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84 </w:t>
      </w:r>
      <w:hyperlink r:id="rId138"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Žiadosť správcu o uloženie pokynu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Správca je povinný vo veciach, v ktorých je príslušný orgán oprávnený uložiť správcovi záväzný pokyn, požiadať príslušný orgán o uloženie pokynu, ako postupovať pred tým, ako urobí prvý právny úkon v tejto veci. V týchto veciach môže správca urobiť prvé právne úkony, až keď príslušný orgán uloží správcovi pokyn, ako postupovať alebo až keď súd rozhodne, ako postupovať.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Ak príslušný orgán neuložil správcovi v primeranej lehote určenej správcom pokyn požadovaný správcom alebo členovia príslušného orgánu sa k požadovanému pokynu podľa § 83 ods. 4 v primeranej lehote určenej správcom nevyjadria a oprávnené záujmy dotknutých veriteľov tým môžu byť poškodené, správca požiada súd, aby vydal uznesenie, ako postupovať; uznesením súdu je správca viazaný. Súd pri vydaní uznesenia zohľadní oprávnené záujmy dotknutých veriteľov a ich vyjadrenia, ako aj vyjadrenia príslušného orgánu.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Žiadosť správcu o uloženie pokynu ohľadom speňaženia majetku musí obsahovať navrhovaný spôsob speňaženia a jeho zdôvodnenie, porovnanie očakávaných výsledkov navrhnutého spôsobu speňaženia s očakávanými výsledkami iných možných spôsobov speňaženia a alternatívne návrhy speňaženia majetku.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85 </w:t>
      </w:r>
      <w:hyperlink r:id="rId139"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Informovanie príslušného orgánu a nahliadanie do správcovského spisu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Správca je povinný v pravidelných lehotách určených príslušným orgánom zverejniť správu o postupe </w:t>
      </w:r>
      <w:r w:rsidRPr="00DF2550">
        <w:rPr>
          <w:rFonts w:ascii="Times New Roman" w:hAnsi="Times New Roman" w:cs="Times New Roman"/>
          <w:sz w:val="18"/>
          <w:szCs w:val="18"/>
        </w:rPr>
        <w:lastRenderedPageBreak/>
        <w:t xml:space="preserve">speňažovania a plánovaných úkonoch speňažovania vrátane správy o plánovaných úkonoch speňažovania majetku z oddelenej podstaty.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(2) Správca je povinný do 30 dní po uplynutí piatich rokov od vyhlásenia konkurzu a následne v pravidelných ročných intervaloch zverejňovať správu (ďalej len "</w:t>
      </w:r>
      <w:proofErr w:type="spellStart"/>
      <w:r w:rsidRPr="00DF2550">
        <w:rPr>
          <w:rFonts w:ascii="Times New Roman" w:hAnsi="Times New Roman" w:cs="Times New Roman"/>
          <w:sz w:val="18"/>
          <w:szCs w:val="18"/>
        </w:rPr>
        <w:t>reštančná</w:t>
      </w:r>
      <w:proofErr w:type="spellEnd"/>
      <w:r w:rsidRPr="00DF2550">
        <w:rPr>
          <w:rFonts w:ascii="Times New Roman" w:hAnsi="Times New Roman" w:cs="Times New Roman"/>
          <w:sz w:val="18"/>
          <w:szCs w:val="18"/>
        </w:rPr>
        <w:t xml:space="preserve"> správa"), v ktorej uvedie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priemerné mesačné náklady na správu a speňažovanie majetku úpadcu,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priemerné mesačné príjmy zo správy majetku podliehajúceho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označenie majetku, ktorý nebol ešte speňažený, a opis okolností, ktoré bránia jeho speňaženiu.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zrušený od 1.1.2025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zrušený od 1.1.2025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Druhý oddiel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Správa majetku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86 </w:t>
      </w:r>
      <w:hyperlink r:id="rId140"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Správu majetku podliehajúceho konkurzu vykonáva správca s odbornou starostlivosťou tak, aby majetok bol dostatočne chránený pred poškodením, stratou, zničením alebo iným znehodnotením a aby výdavky na jeho správu boli vynakladané v nevyhnutnej miere po dôkladnom zvážení ich účelnosti a hospodárnosti. Pri správe majetku podliehajúceho konkurzu správca nesmie zvýhodniť niektorého z veriteľov alebo uprednostniť osobné záujmy alebo záujmy iných pred spoločným záujmom všetkých veriteľov.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Správca je povinný využívať všetky právne prostriedky na ochranu a vymáhanie majetkových práv podliehajúcich konkurzu vrátane uplatňovania odporovacieho práva podľa tohto zákona. Na ten účel je správca povinný s odbornou starostlivosťou preskúmať všetky právne úkony úpadcu a uplatniť odporovacie právo proti tým právnym úkonom, pri ktorých možno odôvodnene predpokladať ich odporovateľnosť. V súvislosti s vymáhaním sporných majetkových práv podliehajúcich konkurzu je správca oprávnený po konaní prvej schôdze veriteľov so súhlasom príslušného orgánu uzatvárať dohody alebo zmiery ohľadom týchto sporných práv a robiť jednostranné právne úkony za úpadcu v týchto veciach; tým nie je dotknuté oprávnenie ani povinnosť správcu uplatňovať bezodkladne po vyhlásení konkurzu tie práva podliehajúce konkurzu, pri ktorých z dôvodu omeškania hrozí škoda na majetku podliehajúcom konkurzu. Výkonom jednotlivých úkonov podľa tohto ustanovenia môže správca poveriť advokáta alebo exekútora.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Správca môže prenechať majetok podliehajúci konkurzu patriaci úpadcovi do nájmu. Zmluvu o nájme majetku je správca povinný dohodnúť tak, aby nájomné bolo aspoň vo výške, za akú sa predmet nájmu v danom mieste a čase obvykle prenecháva do nájmu, aby úpadcovi nevznikli na základe nájmu ani v súvislosti s ním žiadne iné ako zákonné povinnosti, aby povinnosti nájomcu zo zmluvy o nájme boli primerane zabezpečené a aby zmluvu o nájme bolo možné vypovedať v jednomesačnej lehote. Za iných podmienok môže správca zmluvu o nájme uzatvoriť len so súhlasom príslušného orgánu. Príjem z nájmu sa považuje za výťažok zo speňaženia majetku podliehajúceho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Správca môže po vyhlásení konkurzu pokračovať vo výkone niektorých činností súvisiacich s podnikateľskou činnosťou úpadcu, ak tým zamedzí zmenšeniu hodnoty majetku podliehajúceho konkurzu alebo zvýši hodnotu tohto majetku. Ak náklady na výkon týchto činností presiahnu výnosy z týchto činností, správca bezodkladne ukončí výkon týchto činností. Ustanovenia § 88 sa použijú primerane.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87 </w:t>
      </w:r>
      <w:hyperlink r:id="rId141"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Pohľadávky proti podstate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Pohľadávky proti podstate sú pohľadávky proti všeobecnej podstate a pohľadávky proti oddelenej podstate.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Pohľadávky proti všeobecnej podstate sú a uspokojujú sa zo všeobecnej podstaty v tomto poradí: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náklady speňaženia všeobecnej podstaty, rozvrhu, odmena správcu a odmena a výdavky predbežného správcu,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právo na vrátenie preddavku na úhradu nákladov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náhrada nevyhnutných výdavkov správcu spojených s vedením konkurzného konania,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výživné pre deti, na ktoré nárok vznikol po vyhlásení konkurzu a za kalendárny mesiac, v ktorom bol konkurz vyhlásený,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e) náklady súvisiace so správou konkurznej podstaty a pohľadávky, ktoré vznikli v súvislosti s prevádzkovaním podniku počas </w:t>
      </w:r>
      <w:r w:rsidRPr="00DF2550">
        <w:rPr>
          <w:rFonts w:ascii="Times New Roman" w:hAnsi="Times New Roman" w:cs="Times New Roman"/>
          <w:sz w:val="18"/>
          <w:szCs w:val="18"/>
        </w:rPr>
        <w:lastRenderedPageBreak/>
        <w:t xml:space="preserve">konkurzu, vrátane pohľadávok zo zmlúv uzavretých správcom, ak nie sú uvedené v horšom poradí,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f) odmena likvidátora a zodpovedného zástupcu a náhrada nutných výdavkov za ich činnosť po vyhlásení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g) mzda zamestnanca a ďalšie nároky zamestnanca z pracovnej zmluvy alebo z dohody o práci vykonávanej mimo pracovného pomeru (ďalej len "pracovnoprávne nároky"), ktoré vznikli po vyhlásení konkurzu a za kalendárny mesiac, v ktorom bol konkurz vyhlásený, v sume určenej správcom alebo vyplývajúcej z dohody medzi zamestnancom a správcom, ktorému správca prideľuje prácu v súvislosti so správou konkurznej podstaty,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h) pracovnoprávne nároky zamestnanca, ktoré vznikli po vyhlásení konkurzu a za kalendárny mesiac, v ktorom bol konkurz vyhlásený, v sume určenej správcom alebo vyplývajúcej z dohody medzi zamestnancom a správcom, ktorému správca prideľuje prácu v súvislosti s prevádzkovaním podniku počas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i) pohľadávky na daniach, poplatkoch, clách, poistnom na zdravotné poistenie, poistnom na sociálne poistenie, príspevkoch na starobné dôchodkové sporenie a príspevkoch na doplnkové dôchodkové sporenie, ktoré vznikli po vyhlásení konkurzu, ak súvisia s prevádzkovaním podniku počas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j) pracovnoprávne nároky, na ktoré vznikol nárok po vyhlásení konkurzu a za kalendárny mesiac, v ktorom bol konkurz vyhlásený, najviac vo výške štvornásobku životného minima mesačne za každý kalendárny mesiac trvania pracovnoprávneho vzťahu po vyhlásení konkurzu, vrátane kalendárneho mesiaca, v ktorom bol vyhlásený konkurz a kalendárneho mesiaca, v ktorom bol pracovnoprávny vzťah ukončený, pričom toto uspokojenie sa znižuje o plnenia poskytnuté podľa písmen g) a h),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k) pohľadávky na daniach, poplatkoch, clách, poistnom na zdravotné poistenie, poistnom na sociálne poistenie, príspevkoch na starobné dôchodkové sporenie a príspevkoch na doplnkové dôchodkové sporenie, ktoré vznikli po vyhlásení konkurzu, ak súvisia so správou a speňažovaním majetku,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l) pohľadávky na peňažných náhradách vyplatených z garančného fondu, ak ide o dávku poskytnutú zamestnancovi za jeho pracovnoprávne nároky, ktoré sú pohľadávkou proti podstate,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m) ostatné pohľadávky proti podstate, ktoré za pohľadávky proti podstate označuje tento zákon.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Pracovné nároky, ktoré nemôžu byť uspokojené podľa písmena j), si zamestnanec uplatňuje prihláškou. Správca je povinný na požiadanie oznámiť zamestnancovi ku dňu podania žiadosti, v akej výške uznáva pracovnoprávny nárok ako pohľadávku proti podstate a nespornú výšku pracovnoprávneho nároku, ktorú si zamestnanec môže uplatniť prihláškou.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Pohľadávky proti všeobecnej podstate uspokojuje správca priebežne; ak nemôže plne uspokojiť pohľadávky proti všeobecnej podstate toho istého poradia, uspokojí ich pomerne.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Pohľadávky proti oddelenej podstate sú náklady podľa odseku 2, ak súvisia s oddelenou podstatou, pričom tieto sa uspokojujú z oddelenej podstaty v tomto istom poradí ako pohľadávky proti všeobecnej podstate. Ak náklady súvisiace s oddelenou podstatou súvisia aj s inou podstatou, tieto sa rozpočítajú medzi dotknuté podstaty pomerným spôsobom podľa súpisovej hodnoty majetku, s ktorým súvisia; ak už došlo k speňaženiu majetku, pri rozpočítaní nákladov medzi dotknuté podstaty sa vychádza z výťažku získaného speňažením majetku.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(6) Pohľadávky proti oddelenej podstate uspokojuje správca priebežne; ak nemôže plne uspokojiť pohľadávky proti oddelenej podstate toho istého poradia, uspokoja sa pomerne.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(7) Pohľadávky proti podstate sa uplatňujú u správcu. Na požiadanie správca oznámi veriteľovi, či uznáva právny dôvod a výšku jeho pohľadávky proti podstate, vrátane poradia.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(8) Ak správca neuznáva právny dôvod alebo výšku pohľadávky proti podstate, bez zbytočného odkladu vyzve veriteľa, aby sa najneskôr v lehote 15 dní od doručenia výzvy žalobou podanou voči správcovi domáhal, aby súd určil právny dôvod alebo výšku pohľadávky proti podstate s poučením o následkoch zmeškania tejto lehoty. Ak veriteľ žalobu včas nepodá, na pohľadávku proti podstate sa v rozsahu, v ktorom ju správca neuznal, v konkurze neprihliada. Ak sa už o právnom dôvode alebo výške pohľadávky proti podstate právoplatne rozhodlo po vyhlásení konkurzu, o určení jej právneho dôvodu alebo výšky už nie je možné rozhodovať podľa tohto ustanovenia.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(9) Správca zodpovedá veriteľom, ako aj iným osobám za škodu, ktorú im spôsobí neúčelne alebo nehospodárne vynaloženými nákladmi na správu alebo speňažovanie majetku alebo na prevádzkovanie podniku, ibaže preukáže, že postupoval s odbornou starostlivosťou.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(10) Evidenciu o pohľadávkach proti podstate vedie správca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a je povinný ju priebežne aktualizovať.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88 </w:t>
      </w:r>
      <w:hyperlink r:id="rId142"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Prevádzkovanie podniku po vyhlásení konkurzu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Správca s odbornou starostlivosťou zhodnotí možnosť pokračovať v prevádzkovaní podniku po vyhlásení konkurzu a podľa okolností ukončí prevádzkovanie podniku alebo pokračuje v prevádzkovaní podniku v súlade s týmto zákonom a inými osobitnými predpismi. V prevádzkovaní podniku môže správca pokračovať, len ak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je schopný v lehote splatnosti uhrádzať pohľadávky proti podstate podľa § 87 ods. 2 písm. i); súd na návrh veriteľa takejto pohľadávky proti podstate uloží správcovi povinnosť ukončiť prevádzkovanie podniku, ak zistí, že správca je viac ako dva mesiace po lehote splatnosti s úhradou týchto pohľadávok proti podstate,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v dôsledku prevádzkovania podniku sa podstatným spôsobom nezmenší hodnota oddelenej podstaty; súd na návrh dotknutého zabezpečeného veriteľa uloží správcovi povinnosť ukončiť prevádzkovanie podniku, ak zistí, že v dôsledku prevádzkovania podniku sa zmenšuje hodnota jeho oddelenej podstaty 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v dôsledku prevádzkovania podniku dosiahne pre veriteľov vyššiu mieru uspokojenia ich pohľadávok, ako keby prevádzkovanie podniku ukončil; prevádzkovanie podniku sa musí obmedziť na nevyhnutný rozsah potrebný na dosiahnutie tohto účelu.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Ak náklady na prevádzkovanie úpadcovho podniku presiahnu výnosy z jeho prevádzkovania, správca bezodkladne informuje o tejto skutočnosti príslušný orgán a vyžiada si pokyn, či a v akom rozsahu má pokračovať v prevádzkovaní podniku.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Prevádzkovanie úpadcovho podniku ani odplatné prevody majetku, ktorým je tovar vyrábaný pri prevádzkovaní úpadcovho podniku ani odplatné poskytovanie služieb pri prevádzkovaní úpadcovho podniku nie je speňažovaním, ak je vykonávané v rámci bežnej podnikateľskej činnosti úpadcu.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Ak správca pokračuje v prevádzkovaní podniku, majetok patriaci k podniku môže zapísať do súpisu jednou položkou; po ukončení prevádzky správca bez zbytočného odkladu zapíše majetok patriaci k podniku ako samostatné súpisové zložky majetku.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Ustanovenia odsekov 1 až 4 sa rovnako vzťahujú na prevádzkovanie časti podniku.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89 </w:t>
      </w:r>
      <w:hyperlink r:id="rId143"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Zákaz uzatvárania zmlúv so spriaznenými osobami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Pri prevádzkovaní úpadcovho podniku alebo jeho časti alebo správe majetku podliehajúceho konkurzu správca nesmie uzatvoriť zmluvu s osobou, ktorá je spriaznená s ním alebo úpadcom, ibaže s tým súhlasil príslušný orgán.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90 </w:t>
      </w:r>
      <w:hyperlink r:id="rId144"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Povinnosti správcu pri uschovávaní písomností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Správca je povinný po ukončení prevádzky úpadcovho podniku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oznámiť do jedného mesiaca túto skutočnosť Ministerstvu vnútra Slovenskej republiky prostredníctvom príslušného štátneho ústredného archívu alebo štátneho archívu s regionálnou územnou pôsobnosťou, 17)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vypracovať do šiestich mesiacov návrh na vyradenie registratúrnych záznamov a predložiť ho príslušnému štátnemu archívu,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odovzdať registratúrne záznamy navrhnuté na odovzdanie do archívu a archívne dokumenty príslušnému štátnemu archívu,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zabezpečiť vyradenie a uloženie registratúrnych záznamov bez trvalej dokumentárnej hodnoty do uplynutia lehôt uloženia a oznámiť príslušnému štátnemu archívu miesto, kde sú uložené.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Tretí oddiel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Speňažovanie majetku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91 </w:t>
      </w:r>
      <w:hyperlink r:id="rId145"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Speňažovanie</w:t>
      </w:r>
    </w:p>
    <w:p w:rsidR="00E102ED" w:rsidRPr="00DF2550" w:rsidRDefault="00E102ED">
      <w:pPr>
        <w:widowControl w:val="0"/>
        <w:autoSpaceDE w:val="0"/>
        <w:autoSpaceDN w:val="0"/>
        <w:adjustRightInd w:val="0"/>
        <w:spacing w:after="0" w:line="240" w:lineRule="auto"/>
        <w:jc w:val="center"/>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Speňažovaním sa rozumie prevedenie všetkého majetku, ktorý podlieha konkurzu, na peňažné prostriedky v eurách na účel uspokojenia veriteľov. Za speňažovanie sa považuje aj zabezpečenie peňažnej hotovosti úpadcu, prijímanie plnení z úpadcových peňažných pohľadávok a odplatný prevod úpadcovho podniku alebo jeho časti.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lastRenderedPageBreak/>
        <w:tab/>
        <w:t xml:space="preserve">(2) Účelom speňažovania majetku podliehajúceho konkurzu je získať čo najvyšší výťažok, v čo najkratšom čase, s vynaložením čo najnižších nákladov. Pri speňažovaní majetku podliehajúceho konkurzu správca postupuje spôsobom, ktorý s odbornou starostlivosťou vyberie tak, aby čo najlepšie splnil účel speňažovania a dodržal pravidlá speňažovania ustanovené týmto zákonom.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Správca bezodkladne speňaží majetok, ktorý je bezprostredne ohrozený skazou, zničením alebo iným podstatným znehodnotením; pokyn príslušného orgánu ani rozhodnutie súdu sa nevyžaduje.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O speňažovaní majetku podliehajúceho konkurzu správca vedie prehľadnú evidenciu; evidenciu vedie osobitne pre všeobecnú podstatu a osobitne pre každú oddelenú podstatu. Po speňažení každej súpisovej zložky majetku správca priradí výťažok zo speňaženia tej súpisovej zložke majetku, ktorá bola predmetom speňaženia. Ak správca spoločne speňaží viaceré súpisové zložky majetku a jednotlivé výťažky nie je možné určiť, spoločný výťažok správca pomerne rozpočíta medzi dotknuté súpisové zložky majetku podľa ich vzájomnej hodnoty, pričom vychádza z hodnoty uvedenej v súpise.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Výťažok zo speňaženia majetku podliehajúceho konkurzu správca uloží na účet v banke alebo v pobočke zahraničnej banky; úroky vyplatené bankou alebo pobočkou zahraničnej banky za zostatok na účte sa považujú za výťažok zo speňaženia majetku podliehajúceho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92 </w:t>
      </w:r>
      <w:hyperlink r:id="rId146" w:history="1"/>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Spôsob speňažovania majetku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Správca môže na účely speňaženia majetku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vyhlásiť verejnú obchodnú súťaž,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poveriť predajom majetku dražobníka, 8)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poveriť predajom majetku obchodníka s cennými papiermi,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zorganizovať dražbu, ponukové konanie alebo iný súťažný proces smerujúci k predaju majetku,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e) predať majetok iným vhodným spôsobom.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(2) Pri speňažení podniku správca prevedie na kupujúceho zmluvou všetky veci, práva a iné majetkové hodnoty patriace k podniku. Zo záväzkov súvisiacich s podnikom na kupujúceho prechádzajú len záväzkové vzťahy schválené kupujúcim pri jeho prevode a nepeňažné záväzky z pracovnoprávnych vzťahov uvedených v zmluve. Na zmluvu, ktorou správca speňaží úpadcov podnik, sa primerane použijú ustanovenia osobitného predpisu.</w:t>
      </w:r>
      <w:r w:rsidRPr="00DF2550">
        <w:rPr>
          <w:rFonts w:ascii="Times New Roman" w:hAnsi="Times New Roman" w:cs="Times New Roman"/>
          <w:sz w:val="18"/>
          <w:szCs w:val="18"/>
          <w:vertAlign w:val="superscript"/>
        </w:rPr>
        <w:t xml:space="preserve"> 18)</w:t>
      </w:r>
      <w:r w:rsidRPr="00DF2550">
        <w:rPr>
          <w:rFonts w:ascii="Times New Roman" w:hAnsi="Times New Roman" w:cs="Times New Roman"/>
          <w:sz w:val="18"/>
          <w:szCs w:val="18"/>
        </w:rPr>
        <w:t xml:space="preserve"> Na speňaženie časti úpadcovho podniku sa toto ustanovenie použije primerane.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Podnik, časť podniku alebo podstatnú časť majetku patriaceho k podniku, na ktorého prevádzkovanie sa vyžaduje povolenie alebo licencia podľa osobitného predpisu, môže správca previesť na účely ďalšieho prevádzkovania len na osobu, ktorá má príslušné povolenie alebo licenciu. To platí primerane aj na nájom podniku, časti podniku alebo podstatnej časti majetku patriaceho k podniku úpadcu.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(4) Ak predaj určitého majetku upravujú osobitné predpisy,</w:t>
      </w:r>
      <w:r w:rsidRPr="00DF2550">
        <w:rPr>
          <w:rFonts w:ascii="Times New Roman" w:hAnsi="Times New Roman" w:cs="Times New Roman"/>
          <w:sz w:val="18"/>
          <w:szCs w:val="18"/>
          <w:vertAlign w:val="superscript"/>
        </w:rPr>
        <w:t xml:space="preserve"> 19)</w:t>
      </w:r>
      <w:r w:rsidRPr="00DF2550">
        <w:rPr>
          <w:rFonts w:ascii="Times New Roman" w:hAnsi="Times New Roman" w:cs="Times New Roman"/>
          <w:sz w:val="18"/>
          <w:szCs w:val="18"/>
        </w:rPr>
        <w:t xml:space="preserve"> správca speňaží majetok prostredníctvom oprávnenej osoby podľa osobitného predpisu. 19)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Na speňažovanie bytov a speňažovanie nebytových priestorov sa použijú ustanovenia osobitného predpisu. 20)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(6) Na dražbu organizovanú správcom sa primerane použijú ustanovenia osobitného predpisu;</w:t>
      </w:r>
      <w:r w:rsidRPr="00DF2550">
        <w:rPr>
          <w:rFonts w:ascii="Times New Roman" w:hAnsi="Times New Roman" w:cs="Times New Roman"/>
          <w:sz w:val="18"/>
          <w:szCs w:val="18"/>
          <w:vertAlign w:val="superscript"/>
        </w:rPr>
        <w:t xml:space="preserve"> 8)</w:t>
      </w:r>
      <w:r w:rsidRPr="00DF2550">
        <w:rPr>
          <w:rFonts w:ascii="Times New Roman" w:hAnsi="Times New Roman" w:cs="Times New Roman"/>
          <w:sz w:val="18"/>
          <w:szCs w:val="18"/>
        </w:rPr>
        <w:t xml:space="preserve"> oznámenia súvisiace s dražbou správca zverejňuje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93 </w:t>
      </w:r>
      <w:hyperlink r:id="rId147"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Vecné práva k majetku pri jeho odplatnom prevode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(1) Pri speňažovaní majetku správca nie je viazaný právom pridať sa k prevodu akcií, právom požadovať prevod akcií, právom požadovať nadobudnutie akcií a zmluvnými predkupnými právami. V prípade speňažovania majetku, ku ktorému sa viaže zákonné predkupné právo alebo predkupné právo zriadené ako vecné právo, správca písomne ponúkne predmet predkupného práva za podmienok ustanovených osobitnými predpismi</w:t>
      </w:r>
      <w:r w:rsidRPr="00DF2550">
        <w:rPr>
          <w:rFonts w:ascii="Times New Roman" w:hAnsi="Times New Roman" w:cs="Times New Roman"/>
          <w:sz w:val="18"/>
          <w:szCs w:val="18"/>
          <w:vertAlign w:val="superscript"/>
        </w:rPr>
        <w:t xml:space="preserve"> 21)</w:t>
      </w:r>
      <w:r w:rsidRPr="00DF2550">
        <w:rPr>
          <w:rFonts w:ascii="Times New Roman" w:hAnsi="Times New Roman" w:cs="Times New Roman"/>
          <w:sz w:val="18"/>
          <w:szCs w:val="18"/>
        </w:rPr>
        <w:t xml:space="preserve"> tomu, kto je z predkupného práva oprávnený; ak osobitný predpis neustanovuje kratšiu lehotu, správca nie je týmto predkupným právom viazaný, ak oprávnený predkupné právo nevyužije do 60 dní od doručenia písomnej ponuky.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Speňažením majetku zanikajú všetky zabezpečovacie práva okrem záložného práva zriadeného správcom po vyhlásení konkurzu na základe záväzného pokynu príslušného orgánu a okrem zabezpečovacieho práva k majetku tretej osoby, ktoré je v skoršom poradí ako zabezpečovacie právo, ktoré zabezpečuje záväzok úpadcu.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lastRenderedPageBreak/>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Kupujúci pri odplatnom prevode veci zapísanej do súpisu nadobudne vlastnícke právo aj vtedy, keď úpadca nebol vlastníkom tejto veci, ibaže vedel alebo musel vedieť, že úpadca alebo tretia osoba, ktorej majetok zabezpečuje záväzok úpadcu, nie je vlastníkom veci. Správca zodpovedá pôvodnému vlastníkovi veci za škodu, ktorá mu tým vznikla, ibaže preukáže, že konal s odbornou starostlivosťou.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ÔSMA HLAVA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USPOKOJENIE VERITEĽOV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94 </w:t>
      </w:r>
      <w:hyperlink r:id="rId148"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Zrušený od 1.1.2012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Zabezpečená pohľadávka zabezpečeného veriteľa sa v zistenom rozsahu uspokojí z výťažku speňaženia majetku tvoriaceho oddelenú podstatu zabezpečeného veriteľa, ktorý zvýšil po odpočítaní pohľadávok proti oddelenej podstate. Ak nie je možné uspokojiť zabezpečenú pohľadávku zabezpečeného veriteľa v celom rozsahu, vo zvyšnom rozsahu sa uspokojí ako nezabezpečená pohľadávka.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95 </w:t>
      </w:r>
      <w:hyperlink r:id="rId149"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Nezabezpečení veritelia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Nezabezpečené pohľadávky sa v zistenom rozsahu uspokoja z výťažku speňaženia majetku tvoriaceho všeobecnú podstatu, ktorý zvýšil po odpočítaní pohľadávok proti všeobecnej podstate. Ak nie je možné uspokojiť nezabezpečené pohľadávky v celom rozsahu, uspokoja sa pomerne podľa ich vzájomnej výšky.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(2) Pohľadávky spojené so záväzkom podriadenosti podľa osobitného predpisu</w:t>
      </w:r>
      <w:r w:rsidRPr="00DF2550">
        <w:rPr>
          <w:rFonts w:ascii="Times New Roman" w:hAnsi="Times New Roman" w:cs="Times New Roman"/>
          <w:sz w:val="18"/>
          <w:szCs w:val="18"/>
          <w:vertAlign w:val="superscript"/>
        </w:rPr>
        <w:t xml:space="preserve"> 1a)</w:t>
      </w:r>
      <w:r w:rsidRPr="00DF2550">
        <w:rPr>
          <w:rFonts w:ascii="Times New Roman" w:hAnsi="Times New Roman" w:cs="Times New Roman"/>
          <w:sz w:val="18"/>
          <w:szCs w:val="18"/>
        </w:rPr>
        <w:t xml:space="preserve"> (ďalej len "podriadené pohľadávky") sa v zistenom rozsahu uspokoja z výťažku zo speňaženia majetku tvoriaceho všeobecnú podstatu, ktorý vo všeobecnej podstate zvýšil po úplnom uspokojení iných nezabezpečených pohľadávok. Ak nie je možné uspokojiť podriadené pohľadávky v celom rozsahu, uspokoja sa pomerne podľa ich vzájomnej výšky.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Tak isto ako podriadená pohľadávka sa uspokojí tiež zmluvná pokuta a pohľadávka, ktorá patrí alebo patrila veriteľovi, ktorý je alebo kedykoľvek od vzniku pohľadávky bol spriaznený s úpadcom (ďalej len "spriaznené pohľadávky"); na prípadné zabezpečenie týchto pohľadávok zabezpečovacím právom sa v konkurze neprihliada. Toto ustanovenie sa nevzťahuje na pohľadávky zo zmlúv o záverečnom vyrovnaní ziskov a strát, ktoré sú zabezpečené alebo inak kryté dohodami o výmene </w:t>
      </w:r>
      <w:proofErr w:type="spellStart"/>
      <w:r w:rsidRPr="00DF2550">
        <w:rPr>
          <w:rFonts w:ascii="Times New Roman" w:hAnsi="Times New Roman" w:cs="Times New Roman"/>
          <w:sz w:val="18"/>
          <w:szCs w:val="18"/>
        </w:rPr>
        <w:t>kolaterálu</w:t>
      </w:r>
      <w:proofErr w:type="spellEnd"/>
      <w:r w:rsidRPr="00DF2550">
        <w:rPr>
          <w:rFonts w:ascii="Times New Roman" w:hAnsi="Times New Roman" w:cs="Times New Roman"/>
          <w:sz w:val="18"/>
          <w:szCs w:val="18"/>
        </w:rPr>
        <w:t xml:space="preserve"> podľa osobitného predpisu.21a)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Ustanovenie odseku 3 sa nepoužije na uspokojenie veriteľa, ktorý nie je spriaznený s úpadcom a v čase nadobudnutia spriaznenej pohľadávky nevedel a ani pri vynaložení odbornej starostlivosti nemohol vedieť, že nadobúda spriaznenú pohľadávku. Predpokladá sa, že veriteľ pohľadávky z dlhopisu alebo iného finančného nástroja na základe obchodu na regulovanom trhu, mnohostrannom obchodnom systéme alebo obdobnom zahraničnom organizovanom trhu, o spriaznenosti pohľadávky nevedel.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Nezabezpečené pohľadávky z nového úveru sa z výťažku zo speňaženia majetku tvoriaceho všeobecnú podstatu v zistenom rozsahu uspokoja pred uspokojením pohľadávok podľa odseku 1. Ak niet odlišnej dohody medzi viacerými veriteľmi pohľadávok z nového úveru, pohľadávky sa uspokoja pomerne; na odlišnú dohodu sa prihliada len vtedy, ak je uložená v zbierke listín dlžníka. Na účely uloženia odlišnej dohody v zbierke listín je dlžník povinný poskytnúť veriteľom súčinnosť.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96 </w:t>
      </w:r>
      <w:hyperlink r:id="rId150"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Rozvrh</w:t>
      </w:r>
    </w:p>
    <w:p w:rsidR="00E102ED" w:rsidRPr="00DF2550" w:rsidRDefault="00E102ED">
      <w:pPr>
        <w:widowControl w:val="0"/>
        <w:autoSpaceDE w:val="0"/>
        <w:autoSpaceDN w:val="0"/>
        <w:adjustRightInd w:val="0"/>
        <w:spacing w:after="0" w:line="240" w:lineRule="auto"/>
        <w:jc w:val="center"/>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Prihlásené pohľadávky uspokojuje správca na základe rozvrhu. Nezabezpečené pohľadávky uspokojí na základe rozvrhu zo všeobecnej podstaty; zabezpečenú pohľadávku uspokojí na základe rozvrhu z oddelenej podstaty. V rozvrhu nie je možné priznať veriteľovi viac, ako si uplatnil v prihláške.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Pred zostavením rozvrhu správca zverejní oznam o zámere zostaviť rozvrh.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Veriteľský výbor, dotknutý zabezpečený veriteľ a každý, kto tvrdí, že je veriteľom pohľadávky proti podstate, je oprávnený do 30 dní od zverejnenia oznamu o zámere zostaviť rozvrh namietnuť u správcu poradie pohľadávky proti podstate; námietka musí byť odôvodnená, inak sa na ňu neprihliada.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Námietkou poradia pohľadávky proti podstate sa rozumie aj námietka, že pohľadávka proti podstate nie je zaradená do zoznamu alebo že nemá byť zaradená do zoznamu alebo že má byť zaradená do zoznamu v inom rozsahu, ako </w:t>
      </w:r>
      <w:r w:rsidRPr="00DF2550">
        <w:rPr>
          <w:rFonts w:ascii="Times New Roman" w:hAnsi="Times New Roman" w:cs="Times New Roman"/>
          <w:sz w:val="18"/>
          <w:szCs w:val="18"/>
        </w:rPr>
        <w:lastRenderedPageBreak/>
        <w:t xml:space="preserve">rozsahu určenom správcom.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Správca podľa ním zostaveného zoznamu pohľadávok proti podstate a uplatnených námietok do 45 dní od uplynutia lehoty na podanie námietok pripraví rozvrh, ktorý predloží na schválenie príslušnému orgánu. Ak príslušný orgán rozvrh v lehote určenej správcom neschváli, predloží ho správca bez zbytočného odkladu súdu, ktorý rozhodne o jeho schválení alebo ho vráti na prepracovanie a opätovné predloženie súdu na schválenie. Na základe schváleného rozvrhu nespornú časť výťažku správca bez zbytočného odkladu vydá veriteľovi; spornú časť výťažku správca uschová a vydá ju veriteľovi na základe právoplatného rozhodnutia súdu.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(6) Poverený člen veriteľského výboru alebo veriteľ, ktorý podal námietku, sa môže do 60 dní od zverejnenia oznamu o zostavení zoznamu pohľadávok proti podstate domáhať, aby súd uznesením určil poradie pohľadávky proti podstate; v návrhu sa môže domáhať len toho, čo uviedol v námietke. Ak návrh v tejto lehote nepodá, na jeho námietku sa neprihliada. Voči uzneseniu, ktorým súd rozhodol o námietke, je prípustné odvolanie.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(7) Náklady uspokojenia pohľadávky znáša veriteľ sám.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97 </w:t>
      </w:r>
      <w:hyperlink r:id="rId151"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Rozvrh z oddelenej podstaty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Rozvrh z oddelenej podstaty správca zostaví bez zbytočného odkladu po speňažení majetku oddelenej podstaty; výťažky, ktoré majú byť podľa rozvrhu vydané na sporné pohľadávky, správca uschová.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Ak to povaha veci pripúšťa, správca zostaví aj čiastkový rozvrh z oddelenej podstaty. Príslušný orgán sa môže domáhať, aby súd prikázal správcovi čiastkový rozvrh zostaviť a v akom rozsahu.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98 </w:t>
      </w:r>
      <w:hyperlink r:id="rId152"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Rozvrh zo všeobecnej podstaty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Rozvrh zo všeobecnej podstaty správca zostaví bez zbytočného odkladu po speňažení majetku všeobecnej podstaty; výťažky, ktoré majú byť podľa rozvrhu vydané na sporné pohľadávky, správca uschová.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Ak to povaha veci pripúšťa, správca zostaví aj čiastkový rozvrh zo všeobecnej podstaty. Veriteľský výbor sa môže domáhať, aby súd prikázal správcovi čiastkový rozvrh zostaviť a v akom rozsahu.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99 </w:t>
      </w:r>
      <w:hyperlink r:id="rId153"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Uspokojenie popretých a podmienených pohľadávok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Do rozvrhu sa zahŕňajú aj podmienené pohľadávky a popreté pohľadávky; to neplatí pre popreté pohľadávky, na ktoré sa v konkurze neprihliada.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Výťažok zo speňaženia majetku podliehajúceho konkurzu určený podľa rozvrhu na uspokojenie popretej pohľadávky správca vydá veriteľovi až po zistení popretej pohľadávky v rozsahu jej zistenia; vo zvyšnom rozsahu správca rozvrhne výťažok novým rozvrhom.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Výťažok zo speňaženia majetku podliehajúceho konkurzu určený podľa rozvrhu na uspokojenie podmienenej pohľadávky správca vydá podmienenému veriteľovi, až keď podmienená pohľadávka vznikne. Ak sa vznik podmienenej pohľadávky stane nemožným alebo podmienená pohľadávka vznikne v menšom rozsahu, ako bola prihlásená, správca rozvrhne zvyšný výťažok novým rozvrhom. Ak podmienená pohľadávka nevznikne ani do konečného rozvrhu výťažku, v konkurze sa na podmienenú pohľadávku už neprihliada.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100 </w:t>
      </w:r>
      <w:hyperlink r:id="rId154"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Vylúčenie niektorých pohľadávok z uspokojenia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Z uspokojenia v konkurze je vylúčené príslušenstvo prihlásených pohľadávok, na ktoré vznikol nárok po vyhlásení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Z uspokojenia v konkurze sú vylúčené aj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trovy účastníkov konania, ktoré im vznikli účasťou v konkurznom konaní a v konaniach súvisiacich s týmto konaním, ak tento zákon neustanovuje inak,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nároky veriteľov z bezodplatných právnych úkonov,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lastRenderedPageBreak/>
        <w:t xml:space="preserve">c) mimozmluvné alebo zmluvné sankcie postihujúce majetok úpadcu, ak nárok na </w:t>
      </w:r>
      <w:proofErr w:type="spellStart"/>
      <w:r w:rsidRPr="00DF2550">
        <w:rPr>
          <w:rFonts w:ascii="Times New Roman" w:hAnsi="Times New Roman" w:cs="Times New Roman"/>
          <w:sz w:val="18"/>
          <w:szCs w:val="18"/>
        </w:rPr>
        <w:t>ne</w:t>
      </w:r>
      <w:proofErr w:type="spellEnd"/>
      <w:r w:rsidRPr="00DF2550">
        <w:rPr>
          <w:rFonts w:ascii="Times New Roman" w:hAnsi="Times New Roman" w:cs="Times New Roman"/>
          <w:sz w:val="18"/>
          <w:szCs w:val="18"/>
        </w:rPr>
        <w:t xml:space="preserve"> vznikol, boli uložené alebo prirástli po vyhlásení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tresty postihujúce majetok úpadcu uložené v trestnom konaní.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Z uspokojenia v konkurze sú vylúčené aj nároky veriteľov zo zodpovednosti za škodu spôsobenú dlžníkom nesplnením povinnosti včas podať návrh na vyhlásenie konkurzu; to neplatí, ak ide o nároky voči osobám povinným podať návrh na vyhlásenie konkurzu v mene dlžníka.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101 </w:t>
      </w:r>
      <w:hyperlink r:id="rId155"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Konečný rozvrh pre nezabezpečených veriteľov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Po úplnom speňažení majetku zapísaného do súpisu, ukončení všetkých sporov o určení pohľadávok a ukončení všetkých sporov, ktorými môže byť dotknutý majetok podliehajúci konkurzu, správca bezodkladne pripraví pre nezabezpečených veriteľov konečný rozvrh výťažku (ďalej len "konečný rozvrh výťažku"). Na ten účel správca zverejní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návrh konečného rozvrhu výťažku a ním určenú lehotu nie kratšiu ako 15 dní a nie dlhšiu ako 30 dní na jeho schválenie.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Návrh konečného rozvrhu výťažku okrem rozvrhu zvyšného výťažku zo speňaženia majetku podliehajúceho konkurzu obsahuje v prílohe všetky predchádzajúce rozvrhy výťažkov vrátane rozvrhov výťažkov oddelených podstát.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DEVIATA HLAVA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ZRUŠENIE KONKURZU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102 </w:t>
      </w:r>
      <w:hyperlink r:id="rId156"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Zrušenie konkurzu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Súd rozhodne aj bez návrhu o zrušení konkurzu pre nedostatok majetku, ak zistí, že majetok úpadcu nepostačuje ani na úhradu pohľadávok proti podstate; v uznesení súd rozhodne aj o odmene a výdavkoch správcu, ktoré sa platia z majetku dlžníka, preddavku na úhradu odmeny a výdavkov predbežného správcu alebo preddavku na úhradu nákladov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Súd rozhodne aj bez návrhu o zrušení konkurzu, ak zistí, že tu nie sú predpoklady na konkurz; o odmene a výdavkoch správcu rozhodne ako pri zrušení konkurzu pre nedostatok majetku.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Súd rozhodne na návrh správcu o zrušení konkurzu po splnení konečného rozvrhu výťažku.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Proti uzneseniu o zrušení konkurzu je oprávnený podať odvolanie správca a veriteľ, ktorého zistená pohľadávka nebola čo i len sčasti uspokojená.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Právoplatnosť uznesenia o zrušení konkurzu súd oznámi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Zverejnením oznámenia zanikajú účinky konkurzu podľa § 44 ods. 1, 3, 5 a 6, § 46 až 51, § 53 až 56 a funkcia veriteľského výboru, ak bol ustanovený. Platnosť a účinnosť úkonov vykonaných počas konkurzu tým nie je dotknutá.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(6) Ku dňu zrušenia konkurzu správca uzavrie účtovné knihy a zostaví individuálnu účtovnú závierku podľa osobitných predpisov.</w:t>
      </w:r>
      <w:r w:rsidRPr="00DF2550">
        <w:rPr>
          <w:rFonts w:ascii="Times New Roman" w:hAnsi="Times New Roman" w:cs="Times New Roman"/>
          <w:sz w:val="18"/>
          <w:szCs w:val="18"/>
          <w:vertAlign w:val="superscript"/>
        </w:rPr>
        <w:t xml:space="preserve"> 1)</w:t>
      </w:r>
      <w:r w:rsidRPr="00DF2550">
        <w:rPr>
          <w:rFonts w:ascii="Times New Roman" w:hAnsi="Times New Roman" w:cs="Times New Roman"/>
          <w:sz w:val="18"/>
          <w:szCs w:val="18"/>
        </w:rPr>
        <w:t xml:space="preserve"> Správca tiež odovzdá úpadcovi, prípadne likvidátorovi všetky potrebné doklady, zostávajúci majetok a zaistí ďalšie činnosti súvisiace so zrušením konkurzu. Po vykonaní týchto činností súd odvolá správcu z funkcie.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103 </w:t>
      </w:r>
      <w:hyperlink r:id="rId157" w:history="1"/>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Konkurz sa zrušuje tiež uznesením, ktorým odvolací súd rozhodnutie súdu prvého stupňa zrušil alebo zmenil v časti o vyhlásení konkurzu. Zverejnením uznesenia zanikajú účinky konkurzu podľa § 28 ods. 4, § 44 ods. 1, 3, 5 a 6, § 46 až 51, § 53 až 56 a zaniká funkcia správcu a funkcia veriteľského výboru, ak bol ustanovený.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V uznesení podľa odseku 1 súd rozhodne o odmene správcu. Odmenu správcu podľa rozhodnutia súdu platí ten, kto podal návrh na vyhlásenie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104 </w:t>
      </w:r>
      <w:hyperlink r:id="rId158" w:history="1"/>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Smrť dlžníka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Ak dlžník počas konkurzu zomrie, súd pokračuje v konaní s osobami, o ktorých sa možno dôvodne domnievať, že sú dedičia.21b)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Správca je aj po smrti dlžníka oprávnený nakladať s majetkom podliehajúcim konkurzu; koná v mene a na účet </w:t>
      </w:r>
      <w:r w:rsidRPr="00DF2550">
        <w:rPr>
          <w:rFonts w:ascii="Times New Roman" w:hAnsi="Times New Roman" w:cs="Times New Roman"/>
          <w:sz w:val="18"/>
          <w:szCs w:val="18"/>
        </w:rPr>
        <w:lastRenderedPageBreak/>
        <w:t xml:space="preserve">dedičov.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Uznesenia súdu a iné písomnosti sa neznámym dedičom doručujú cez </w:t>
      </w:r>
      <w:proofErr w:type="spellStart"/>
      <w:r w:rsidRPr="00DF2550">
        <w:rPr>
          <w:rFonts w:ascii="Times New Roman" w:hAnsi="Times New Roman" w:cs="Times New Roman"/>
          <w:sz w:val="18"/>
          <w:szCs w:val="18"/>
        </w:rPr>
        <w:t>insolvenčný</w:t>
      </w:r>
      <w:proofErr w:type="spellEnd"/>
      <w:r w:rsidRPr="00DF2550">
        <w:rPr>
          <w:rFonts w:ascii="Times New Roman" w:hAnsi="Times New Roman" w:cs="Times New Roman"/>
          <w:sz w:val="18"/>
          <w:szCs w:val="18"/>
        </w:rPr>
        <w:t xml:space="preserve"> register.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Konanie o dedičstve po dlžníkovi nemôže byť skončené skôr ako konkurzné konanie. Pred právoplatným skončením konkurzného konania súd v konaní o dedičstve nemôže nariadiť likvidáciu dedičstva.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Majetok dlžníka, ktorý zostal po skončení konkurzného konania, sa </w:t>
      </w:r>
      <w:proofErr w:type="spellStart"/>
      <w:r w:rsidRPr="00DF2550">
        <w:rPr>
          <w:rFonts w:ascii="Times New Roman" w:hAnsi="Times New Roman" w:cs="Times New Roman"/>
          <w:sz w:val="18"/>
          <w:szCs w:val="18"/>
        </w:rPr>
        <w:t>prejedná</w:t>
      </w:r>
      <w:proofErr w:type="spellEnd"/>
      <w:r w:rsidRPr="00DF2550">
        <w:rPr>
          <w:rFonts w:ascii="Times New Roman" w:hAnsi="Times New Roman" w:cs="Times New Roman"/>
          <w:sz w:val="18"/>
          <w:szCs w:val="18"/>
        </w:rPr>
        <w:t xml:space="preserve"> ako dedičstvo.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105 </w:t>
      </w:r>
      <w:hyperlink r:id="rId159" w:history="1"/>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Na základe údajov zo zoznamu pohľadávok zverejnenom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možno po zrušení konkurzu podať návrh na výkon rozhodnutia alebo exekúciu pre zistenú pohľadávku, ktorú úpadca v lehote určenej správcom výslovne nenamietol.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DESIATA HLAVA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OSOBITNÉ KONKURZNÉ USTANOVENIA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Prvý oddiel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Osobitné ustanovenia o malom konkurze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106 </w:t>
      </w:r>
      <w:hyperlink r:id="rId160"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Malý konkurz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Malý konkurz je konkurz vyhlásený podľa tohto oddielu.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Konkurzné konanie smerujúce k vyhláseniu malého konkurzu sa začína doručením návrhu dlžníka na vyhlásenie malého konkurzu na príslušný súd a končí zrušením malého konkurzu alebo iným ukončením konkurzného konania. Konkurzné konanie smerujúce k vyhláseniu malého konkurzu a malý konkurz, bez ohľadu či bol vyhlásený na návrh dlžníka alebo z dôvodu podľa § 19 ods. 4, sa vedie podľa ustanovení prvého oddielu tejto hlavy.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Návrh na vyhlásenie malého konkurzu podáva dlžník vrátane osôb oprávnených ho podať v mene dlžníka elektronicky prostredníctvom na to určeného elektronického formulára do elektronickej schránky súdu, ktorý musí byť autorizovaný navrhovateľom, inak sa naň neprihliada. Ustanovenie § 12 ods. 1 a 5 prvá veta sa použije primerane. Dlžník je povinný pripojiť k návrhu na vyhlásenie malého konkurzu účtovné závierky vyhotovené počas uplynulých piatich kalendárnych rokov, ak ich mal povinnosť vyhotoviť.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Navrhovateľ je povinný pred podaním návrhu na vyhlásenie malého konkurzu zaplatiť na účet súdu preddavok na úhradu nákladov malého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106a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Zánik funkcie štatutárneho orgánu alebo člena štatutárneho orgánu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Po začatí konkurzného konania funkcia štatutárneho orgánu alebo člena štatutárneho orgánu dlžníka nezanikne skôr ako ukončením tohto konkurzného konania, iba ak jediný štatutárny orgán alebo aj posledný člen štatutárneho orgánu dlžníka zomrie alebo zanikne; to platí primerane aj na funkciu likvidátora.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106b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Správca</w:t>
      </w:r>
    </w:p>
    <w:p w:rsidR="00E102ED" w:rsidRPr="00DF2550" w:rsidRDefault="00E102ED">
      <w:pPr>
        <w:widowControl w:val="0"/>
        <w:autoSpaceDE w:val="0"/>
        <w:autoSpaceDN w:val="0"/>
        <w:adjustRightInd w:val="0"/>
        <w:spacing w:after="0" w:line="240" w:lineRule="auto"/>
        <w:jc w:val="center"/>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Na postavenie správcu a jeho pôsobnosť v malom konkurze sa § 166i a § 166j ods. 1 až 5 použijú primerane.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Ak sa konkurzné konanie začalo na základe návrhu likvidátora ustanoveného súdom zo zoznamu správcov, súd ho ustanoví za správcu; náhodný výber pomocou technických a programových prostriedkov schválených ministerstvom sa v takom prípade nepoužije.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106c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Vyhlásenie malého konkurzu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Súd do 15 dní od doručenia návrhu na vyhlásenie malého konkurzu vyhlási na majetok dlžníka malý konkurz, </w:t>
      </w:r>
      <w:r w:rsidRPr="00DF2550">
        <w:rPr>
          <w:rFonts w:ascii="Times New Roman" w:hAnsi="Times New Roman" w:cs="Times New Roman"/>
          <w:sz w:val="18"/>
          <w:szCs w:val="18"/>
        </w:rPr>
        <w:lastRenderedPageBreak/>
        <w:t xml:space="preserve">ustanoví správcu a vyzve veriteľov, aby prihlásili svoje pohľadávky, ak zistí, že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návrh na vyhlásenie malého konkurzu podal dlžník, ktorý je právnickou osobou,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dlžník má ustanovený štatutárny orgán,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štatutárny orgán dlžníka alebo členovia štatutárneho orgánu sú osoby, ktoré nepôsobia ako štatutárny orgán alebo členovia štatutárneho orgánu vo viac ako desiatich právnických osobách zapísaných v obchodnom registri,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bol zložený preddavok na náklady malého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e) dlžník neporušuje povinnosť podľa </w:t>
      </w:r>
      <w:hyperlink r:id="rId161" w:history="1">
        <w:r w:rsidRPr="00DF2550">
          <w:rPr>
            <w:rFonts w:ascii="Times New Roman" w:hAnsi="Times New Roman" w:cs="Times New Roman"/>
            <w:sz w:val="18"/>
            <w:szCs w:val="18"/>
          </w:rPr>
          <w:t>§ 40 ods. 2</w:t>
        </w:r>
      </w:hyperlink>
      <w:r w:rsidRPr="00DF2550">
        <w:rPr>
          <w:rFonts w:ascii="Times New Roman" w:hAnsi="Times New Roman" w:cs="Times New Roman"/>
          <w:sz w:val="18"/>
          <w:szCs w:val="18"/>
        </w:rPr>
        <w:t xml:space="preserve"> alebo </w:t>
      </w:r>
      <w:hyperlink r:id="rId162" w:history="1">
        <w:r w:rsidRPr="00DF2550">
          <w:rPr>
            <w:rFonts w:ascii="Times New Roman" w:hAnsi="Times New Roman" w:cs="Times New Roman"/>
            <w:sz w:val="18"/>
            <w:szCs w:val="18"/>
          </w:rPr>
          <w:t>ods. 4 Obchodného zákonníka</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f) podľa posledných piatich účtovných závierok nemal dlžník záväzky v sume vyššej ako 1 000 000 eur,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g) podľa posledných piatich účtovných závierok nemal dlžník majetok v hodnote vyššej ako 1 000 000 eur,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h) vo vzťahu k dlžníkovi nepôsobia účinky začatia konkurzného konania alebo vyhlásenia konkurzu podľa prvej hlavy 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i) návrh na vyhlásenie malého konkurzu je úplný a je autorizovaný osobou oprávnenou konať v mene dlžníka.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Ak nie sú splnené podmienky na vyhlásenie malého konkurzu, súd v lehote 15 dní od doručenia návrhu na vyhlásenie malého konkurzu takýto návrh podľa povahy odmietne alebo konanie zastaví.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Vyhlásením malého konkurzu sa začína malý konkurz; vo výroku uznesenia o vyhlásení malého konkurzu súd uvedie, že ide o malý konkurz. Vyhlásením malého konkurzu sa dlžník stáva úpadcom.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106d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Vyvolané a súvisiace konania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V konaniach týkajúcich sa zistenia rozsahu konkurznej podstaty, ako aj v konaniach týkajúcich sa uspokojovania nárokov z konkurznej podstaty, vrátane sporov ohľadom právneho dôvodu, vymáhateľnosti, výšky, poradia, zabezpečenia zabezpečovacím právom alebo poradia zabezpečovacieho práva prihlásených pohľadávok, koná a rozhoduje sudca, ktorý koná vo veci malého konkurzu. Ustanovenia o náhodnom prideľovaní veci prostredníctvom programových a technických prostriedkov schválených ministerstvom sa nepoužijú.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106e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Konkurzná podstata v malom konkurze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Malému konkurzu podlieha majetok, ktorý patril úpadcovi v čase vyhlásenia malého konkurzu a majetok, ktorý úpadca nadobudol počas malého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Majetok úpadcu, na ktorom viaznu zabezpečovacie práva, podlieha malému konkurzu, ak to ustanovuje tento zákon (§ 167k). Majetok tretej osoby, na ktorom viaznu zabezpečovacie práva, malému konkurzu nepodlieha.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Výkonu zabezpečovacieho práva na majetku, ktorý malému konkurzu nepodlieha, nebráni skutočnosť, že prebieha konkurz alebo že konkurz bol zrušený, a ani skutočnosť, že dlžník v súvislosti so zrušením konkurzu zanikol. Písomnosti súvisiace s výkonom zabezpečovacieho práva sa namiesto dlžníka, ktorý v súvislosti so zrušením konkurzu zanikol, doručujú ich uložením do zbierky listín.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106f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Pôsobnosť štatutárneho orgánu v malom konkurze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Štatutárny orgán alebo člen štatutárneho orgánu úpadcu počas malého konkurzu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zabezpečuje vedenie účtovníctva úpadcu vrátane zostavenia účtovnej závierky úpadcu a uloženia účtovnej závierky úpadcu v registri účtovných závierok,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koná za úpadcu voči orgánom finančnej správy, Sociálnej poisťovni, zdravotným poisťovniam a iným orgánom verejnej moci,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koná za úpadcu v pracovnoprávnych vzťahoch,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zabezpečuje plnenie povinností súvisiacich s archivovaním dokumentácie úpadcu,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lastRenderedPageBreak/>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e) plní v rozsahu svojich možností a schopností povinnosti uložené správcom súvisiace so zabezpečením správy konkurznej podstaty v malom konkurze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f) je povinný zostaviť priebežnú účtovnú závierku, ak súd zmení malý konkurz podľa § 106j ods.1 alebo ods. 2.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Náklady spojené s výkonom pôsobnosti štatutárneho orgánu alebo člena štatutárneho orgánu nie je možné uspokojovať z výťažku určeného na uspokojenie veriteľov.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Odseky 1 a 2 platia primerane aj na likvidátora, to neplatí ak za likvidátora bola náhodným výberom ustanovená osoba zo zoznamu správcov.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106g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Odporovanie právnym úkonom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Právo odporovať právnemu úkonu dlžníka, na ktorého majetok bol vyhlásený malý konkurz, patrí iba veriteľovi. Veriteľ má právo odporovať právnemu úkonu aj vtedy, ak sú splnené predpoklady, za ktorých by bol v konkurze vyhlásenom podľa prvej hlavy inak oprávnený odporovať správca podľa piatej hlavy druhého oddielu.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Veriteľ má právo odporovať právnemu úkonu aj vtedy, ak pohľadávka veriteľa je premlčaná, nevymáhateľná, nevykonateľná alebo neprihlásená, alebo ak bol malý konkurz zrušený, alebo dlžník zanikol.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Ak pri odporovaní právnemu úkonu bolo úspešných viac veriteľov, najprv sa uspokojí veriteľ, ktorý podal žalobu skôr.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Odseky 1 až 3 sa použijú aj v prípade, ak konkurz nemohol byť pre nedostatok majetku vyhlásený alebo bol z tohto dôvodu zrušený.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106h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Použitie ustanovení z oddlženia v malom konkurze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Ustanovenia § 167b až 167g, § 167j až 167n, § 167p, § 167q, § 167s až 167v sa použijú primerane.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106i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Podnikanie a iná činnosť úpadcu v malom konkurze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Všetky oprávnenia na výkon podnikateľskej činnosti a inej činnosti úpadcu vyhlásením malého konkurzu zanikajú.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106j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Zmena malého konkurzu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Súd na návrh prihláseného veriteľa zruší malý konkurz a vyhlási konkurz podľa prvej hlavy, ak prihlásený veriteľ do šiestich mesiacov od vyhlásenia malého konkurzu zložil na účet súdu preddavok na úhradu nákladov konkurzu vyhlasovaného podľa prvej hlavy; za správcu súd ustanoví správcu z malého konkurzu. Úkony vykonané správcom počas malého konkurzu tým nie sú dotknuté.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Pri splnení predpokladov podľa odseku 1 súd vyhlási konkurz podľa prvej hlavy aj vtedy, ak bol malý konkurz zrušený a dlžník nebol vymazaný z obchodného registra alebo iného zákonom určeného registra, do ktorého sa zapisuje.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Veriteľ, ktorý sa prihlásil v malom konkurze, sa považuje za prihláseného veriteľa aj v konkurze vyhlásenom podľa prvej hlavy; takémuto veriteľovi nepatrí právo popierať pohľadávky už zistené v malom konkurze.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Veritelia, ktorým vznikli pohľadávky týkajúce sa úhrady nákladov malého konkurzu sa do konkurzu vyhláseného podľa prvej hlavy neprihlasujú a správca ich nároky uspokojí v poradí zodpovedajúcom povahe ich nárokov ako pohľadávky proti podstate.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106k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Zodpovednosť</w:t>
      </w:r>
    </w:p>
    <w:p w:rsidR="00E102ED" w:rsidRPr="00DF2550" w:rsidRDefault="00E102ED">
      <w:pPr>
        <w:widowControl w:val="0"/>
        <w:autoSpaceDE w:val="0"/>
        <w:autoSpaceDN w:val="0"/>
        <w:adjustRightInd w:val="0"/>
        <w:spacing w:after="0" w:line="240" w:lineRule="auto"/>
        <w:jc w:val="center"/>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Ak dlžník pred vyhlásením malého konkurzu vykazoval záporné vlastné imanie a po zrušení malého konkurzu ostali neuspokojené pohľadávky prihlásených veriteľov prevyšujúce v úhrne 50 000 eur, sudca, ktorý konal a rozhodoval v </w:t>
      </w:r>
      <w:r w:rsidRPr="00DF2550">
        <w:rPr>
          <w:rFonts w:ascii="Times New Roman" w:hAnsi="Times New Roman" w:cs="Times New Roman"/>
          <w:sz w:val="18"/>
          <w:szCs w:val="18"/>
        </w:rPr>
        <w:lastRenderedPageBreak/>
        <w:t xml:space="preserve">malom konkurze, na podnet prihláseného veriteľa, správcu alebo aj bez návrhu uloží osobe, ktorá vykonávala funkciu štatutárneho orgánu úpadcu ku dňu vyhlásenia konkurzu, pokutu od 1 000 eur do 10 000 eur.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Pri ukladaní pokuty podľa odseku 1 súd prihliada na dĺžku obdobia, v ktorom dlžník vykazoval záporné vlastné imanie; súd vychádza z posledných piatich účtovných závierok.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Zodpovednosť za nepodanie návrhu na vyhlásenie konkurzu podľa § 11a uložením pokuty podľa odseku 1 nie je dotknutá.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Pokuta je príjmom štátneho rozpočtu.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107 </w:t>
      </w:r>
      <w:hyperlink r:id="rId163"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Vylúčenie štatutárneho orgánu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Súd na návrh prihláseného veriteľa, správcu, zamestnanca úpadcu alebo orgánu verejnej moci určí, že štatutárny orgán úpadcu alebo člen štatutárneho orgánu úpadcu porušil svoje povinnosti počas malého konkurzu ak, bez vážneho dôvodu neposkytoval správcovi súčinnosť, ktorú možno od neho spravodlivo vyžadovať alebo riadne nevykonával svoju pôsobnosť počas malého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Právoplatné rozhodnutie súdu podľa odseku 1 je rozhodnutím o vylúčení.14b)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Druhý oddiel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Konkurzné ustanovenia súvisiace s trestným konaním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107a </w:t>
      </w:r>
      <w:hyperlink r:id="rId164" w:history="1"/>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(1) Ak príslušný súd</w:t>
      </w:r>
      <w:r w:rsidRPr="00DF2550">
        <w:rPr>
          <w:rFonts w:ascii="Times New Roman" w:hAnsi="Times New Roman" w:cs="Times New Roman"/>
          <w:sz w:val="18"/>
          <w:szCs w:val="18"/>
          <w:vertAlign w:val="superscript"/>
        </w:rPr>
        <w:t xml:space="preserve"> 22a)</w:t>
      </w:r>
      <w:r w:rsidRPr="00DF2550">
        <w:rPr>
          <w:rFonts w:ascii="Times New Roman" w:hAnsi="Times New Roman" w:cs="Times New Roman"/>
          <w:sz w:val="18"/>
          <w:szCs w:val="18"/>
        </w:rPr>
        <w:t xml:space="preserve"> doručí konkurznému súdu právoplatné rozhodnutie o uložení trestu prepadnutia majetku, konkurzný súd bezodkladne bez návrhu rozhodne o vyhlásení konkurzu na majetok toho, komu bol takýto trest uložený. Konkurzný súd rozhoduje uznesením, proti ktorému nie je prípustné odvolanie. Takto vyhlásený konkurz sa vedie podľa tejto časti zákona.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V konaní podľa odseku 1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 konkurzný súd ustanoví alebo odvolá správcu na základe návrhu orgánu štátnej správy príslušného podľa osobitného predpisu,</w:t>
      </w:r>
      <w:r w:rsidRPr="00DF2550">
        <w:rPr>
          <w:rFonts w:ascii="Times New Roman" w:hAnsi="Times New Roman" w:cs="Times New Roman"/>
          <w:sz w:val="18"/>
          <w:szCs w:val="18"/>
          <w:vertAlign w:val="superscript"/>
        </w:rPr>
        <w:t xml:space="preserve"> 22b)</w:t>
      </w:r>
      <w:r w:rsidRPr="00DF2550">
        <w:rPr>
          <w:rFonts w:ascii="Times New Roman" w:hAnsi="Times New Roman" w:cs="Times New Roman"/>
          <w:sz w:val="18"/>
          <w:szCs w:val="18"/>
        </w:rPr>
        <w:t xml:space="preserve"> ktorý bude spravovať majetok štátu podľa písmena d) (ďalej len "dočasný správca"),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právo popierať prihlásené pohľadávky má len správca a dočasný správca,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pôsobnosť príslušného orgánu vykonáva dočasný správca alebo ním určená osoba,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d) nárok štátu z prepadnutia majetku možno uspokojiť až po uspokojení všetkých pohľadávok proti podstate a všetkých prihlásených pohľadávok; zostávajúci majetok</w:t>
      </w:r>
      <w:r w:rsidRPr="00DF2550">
        <w:rPr>
          <w:rFonts w:ascii="Times New Roman" w:hAnsi="Times New Roman" w:cs="Times New Roman"/>
          <w:sz w:val="18"/>
          <w:szCs w:val="18"/>
          <w:vertAlign w:val="superscript"/>
        </w:rPr>
        <w:t xml:space="preserve"> 22c)</w:t>
      </w:r>
      <w:r w:rsidRPr="00DF2550">
        <w:rPr>
          <w:rFonts w:ascii="Times New Roman" w:hAnsi="Times New Roman" w:cs="Times New Roman"/>
          <w:sz w:val="18"/>
          <w:szCs w:val="18"/>
        </w:rPr>
        <w:t xml:space="preserve"> je správca povinný bez zbytočného odkladu po zrušení konkurzu vydať dočasnému správcovi.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Miestne príslušný je dočasný správca, v ktorého obvode je sídlo konkurzného súdu, ktorý vyhlásil konkurz.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(4) Ak v trestnom konaní</w:t>
      </w:r>
      <w:r w:rsidRPr="00DF2550">
        <w:rPr>
          <w:rFonts w:ascii="Times New Roman" w:hAnsi="Times New Roman" w:cs="Times New Roman"/>
          <w:sz w:val="18"/>
          <w:szCs w:val="18"/>
          <w:vertAlign w:val="superscript"/>
        </w:rPr>
        <w:t xml:space="preserve"> 22a)</w:t>
      </w:r>
      <w:r w:rsidRPr="00DF2550">
        <w:rPr>
          <w:rFonts w:ascii="Times New Roman" w:hAnsi="Times New Roman" w:cs="Times New Roman"/>
          <w:sz w:val="18"/>
          <w:szCs w:val="18"/>
        </w:rPr>
        <w:t xml:space="preserve"> bol zaistený majetok dlžníka podľa odseku 1, prevezme správca zaistený majetok podliehajúci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Ak bol vyhlásený konkurz na osobu, ktorej bol uložený trest prepadnutia majetku predtým, ako dôjde rovnopis rozhodnutia konkurznému súdu podľa odseku 1, odstúpi tento konkurzný súd doručené rozhodnutie do troch dní konkurznému súdu, ktorý konkurz vyhlásil. Dňom doručenia rovnopisu rozhodnutia na konkurzný súd, na ktorom prebieha konkurz na osobu, ktorej bol uložený trest prepadnutia majetku, právomoc príslušného orgánu prechádza na dočasného správcu. Právne účinky úkonov, ktoré nastali v konaní predtým, ako prešla právomoc príslušného orgánu na dočasného správcu, zostávajú zachované. Takýto konkurz sa vedie podľa tejto časti zákona. Prípadné konanie o určenie splátkového kalendára súd zastaví.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(6) Ak súd zrušil konkurz, pretože majetok dlžníka nepostačuje ani na úhradu pohľadávok proti podstate, nárok štátu z prepadnutia majetku možno uspokojiť zo zostávajúceho majetku bez ohľadu na uspokojenie iných veriteľov.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107aa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(1) Konkurzu podľa § 107a ods. 1 podlieha aj majetok tretej osoby, pri ktorom možno odôvodnene predpokladať, že ho tretia osoba drží alebo spravuje vo vlastnom mene a na účet dlžníka (ďalej len "</w:t>
      </w:r>
      <w:proofErr w:type="spellStart"/>
      <w:r w:rsidRPr="00DF2550">
        <w:rPr>
          <w:rFonts w:ascii="Times New Roman" w:hAnsi="Times New Roman" w:cs="Times New Roman"/>
          <w:sz w:val="18"/>
          <w:szCs w:val="18"/>
        </w:rPr>
        <w:t>fiduciárna</w:t>
      </w:r>
      <w:proofErr w:type="spellEnd"/>
      <w:r w:rsidRPr="00DF2550">
        <w:rPr>
          <w:rFonts w:ascii="Times New Roman" w:hAnsi="Times New Roman" w:cs="Times New Roman"/>
          <w:sz w:val="18"/>
          <w:szCs w:val="18"/>
        </w:rPr>
        <w:t xml:space="preserve"> správa").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w:t>
      </w:r>
      <w:proofErr w:type="spellStart"/>
      <w:r w:rsidRPr="00DF2550">
        <w:rPr>
          <w:rFonts w:ascii="Times New Roman" w:hAnsi="Times New Roman" w:cs="Times New Roman"/>
          <w:sz w:val="18"/>
          <w:szCs w:val="18"/>
        </w:rPr>
        <w:t>Fiduciárnu</w:t>
      </w:r>
      <w:proofErr w:type="spellEnd"/>
      <w:r w:rsidRPr="00DF2550">
        <w:rPr>
          <w:rFonts w:ascii="Times New Roman" w:hAnsi="Times New Roman" w:cs="Times New Roman"/>
          <w:sz w:val="18"/>
          <w:szCs w:val="18"/>
        </w:rPr>
        <w:t xml:space="preserve"> správu možno odôvodnene predpokladať, ak v období piatich rokov pred vyhlásením konkurzu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lastRenderedPageBreak/>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tretia osoba poskytla dlžníkovi výhodu alebo úžitok bez primeraného protiplnenia; na obvyklé darovanie sa neprihliada, alebo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spriaznená osoba dlžníka nadobudla majetok, ktorý nezodpovedá príjmom takejto osoby.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Predpokladá sa, že hodnota majetku vo </w:t>
      </w:r>
      <w:proofErr w:type="spellStart"/>
      <w:r w:rsidRPr="00DF2550">
        <w:rPr>
          <w:rFonts w:ascii="Times New Roman" w:hAnsi="Times New Roman" w:cs="Times New Roman"/>
          <w:sz w:val="18"/>
          <w:szCs w:val="18"/>
        </w:rPr>
        <w:t>fiduciárnej</w:t>
      </w:r>
      <w:proofErr w:type="spellEnd"/>
      <w:r w:rsidRPr="00DF2550">
        <w:rPr>
          <w:rFonts w:ascii="Times New Roman" w:hAnsi="Times New Roman" w:cs="Times New Roman"/>
          <w:sz w:val="18"/>
          <w:szCs w:val="18"/>
        </w:rPr>
        <w:t xml:space="preserve"> správe je majetok, z ktorého bola dlžníkovi poskytnutá výhoda alebo úžitok bez primeraného protiplnenia, alebo hodnota takejto výhody; v prípade podľa odseku 2 písm. b) najvyššia hodnota majetku spriaznenej osoby dlžníka v období piatich rokov pred vyhlásením konkurzu, ktorá nezodpovedá jej príjmom.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Pred tým, ako správca zapíše majetok tretej osoby do súpisu, na podnet prokurátora vyzve tretiu osobu, aby do 30 dní od doručenia výzvy podala vyhlásenie o majetku a uviedla skutočnosti, ktoré súpis majetku vylučujú; ak výzvu nesplní riadne a včas, správca na podnet prokurátora zapíše majetok tretej osoby, o ktorom možno predpokladať, že je vo </w:t>
      </w:r>
      <w:proofErr w:type="spellStart"/>
      <w:r w:rsidRPr="00DF2550">
        <w:rPr>
          <w:rFonts w:ascii="Times New Roman" w:hAnsi="Times New Roman" w:cs="Times New Roman"/>
          <w:sz w:val="18"/>
          <w:szCs w:val="18"/>
        </w:rPr>
        <w:t>fiduciárnej</w:t>
      </w:r>
      <w:proofErr w:type="spellEnd"/>
      <w:r w:rsidRPr="00DF2550">
        <w:rPr>
          <w:rFonts w:ascii="Times New Roman" w:hAnsi="Times New Roman" w:cs="Times New Roman"/>
          <w:sz w:val="18"/>
          <w:szCs w:val="18"/>
        </w:rPr>
        <w:t xml:space="preserve"> správe do súpisu.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Majetok tretej osoby podľa odseku 1 zapísaný do súpisu môže správca speňažiť podľa tohto zákona; správca pritom koná v mene tretej osoby.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107ab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Na konanie podľa § 107a a 107aa je príslušný Okresný súd Žilina.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107b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Osobitné ustanovenia o trestnom konaní proti právnickej osobe počas konkurzu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Ak po začatí trestného konania proti právnickej osobe, v ktorom bolo uložené obmedzujúce alebo zaisťovacie opatrenie týkajúce sa majetku dlžníka, bol na majetok právnickej osoby vyhlásený konkurz, do právoplatného skončenia trestného stíhania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príslušným orgánom, pokiaľ ide o zaistený majetok, je konkurzný súd; ak ide o majetok, ktorý je bezprostredne ohrozený skazou, zničením alebo iným podstatným znehodnotením, možno ho speňažiť len so súhlasom toho, kto je oprávnený rozhodovať o zrušení zaistenia; správca je povinný tento súhlas bezodkladne vyžiadať,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správcu môže konkurzný súd kedykoľvek vymeniť, pričom nie je viazaný rozhodnutím schôdze veriteľov o výmene správcu,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zaistený majetok alebo výťažok z jeho speňaženia správca vydá dlžníkovi, veriteľovi alebo tretej osobe len so súhlasom toho, kto je oprávnený rozhodovať o zrušení zaistenia.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Ak trestné konanie proti právnickej osobe bolo začaté neskôr, ako bol na majetok právnickej osoby vyhlásený konkurz, a v tomto konaní bolo uložené obmedzujúce alebo zaisťovacie opatrenie týkajúce sa majetku dlžníka, odsek 1 platí primerane. Právne účinky úkonov, ktoré nastali v konaní predtým, ako prešla právomoc príslušného orgánu na súd, zostávajú zachované.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107c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Zrušený od 1.3.2023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TRETIA ČASŤ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REŠTRUKTURALIZÁCIA</w:t>
      </w:r>
    </w:p>
    <w:p w:rsidR="00E102ED" w:rsidRPr="00DF2550" w:rsidRDefault="00E102ED">
      <w:pPr>
        <w:widowControl w:val="0"/>
        <w:autoSpaceDE w:val="0"/>
        <w:autoSpaceDN w:val="0"/>
        <w:adjustRightInd w:val="0"/>
        <w:spacing w:after="0" w:line="240" w:lineRule="auto"/>
        <w:jc w:val="center"/>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PRVÁ HLAVA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REŠTRUKTURALIZAČNÝ POSUDOK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108 </w:t>
      </w:r>
      <w:hyperlink r:id="rId165"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Poverenie správcu vypracovaním reštrukturalizačného posudku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Ak je dlžník v úpadku, môže poveriť správcu vypracovaním reštrukturalizačného posudku (ďalej len "posudok") na účely zistenia, či sú splnené predpoklady na jeho reštrukturalizáciu. Tým nie je dotknutá povinnosť dlžníka včas podať návrh na vyhlásenie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Ak sa jeden veriteľ alebo viacerí veritelia dohodli s dlžníkom na poskytnutí potrebnej súčinnosti, môžu poveriť správcu vypracovaním posudku aj sami.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lastRenderedPageBreak/>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Poveriť vypracovaním posudku možno len osobu zapísanú do zoznamu správcov.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109 </w:t>
      </w:r>
      <w:hyperlink r:id="rId166"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Príprava posudku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Správca pri príprave posudku zisťuje finančnú situáciu a obchodnú situáciu dlžníka a podľa týchto zistení vo vypracovanom posudku odporučí alebo neodporučí reštrukturalizáciu dlžníka. Ak správca reštrukturalizáciu dlžníka odporučí, v posudku navrhne aj možný spôsob jej uskutočnenia.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Posudok je správca povinný vypracovať nestranne a s odbornou starostlivosťou. Tí, ktorí správcu prípravou posudku poverili, sú povinní poskytnúť správcovi potrebnú súčinnosť, najmä všetky dokumenty, informácie a vysvetlenia potrebné na riadne vypracovanie posudku.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Správca môže odporučiť reštrukturalizáciu dlžníka, ak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dlžník je právnickou osobou,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dlžník vykonáva podnikateľskú činnosť,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je dlžník v úpadku,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účtovné závierky dlžníka poskytujú verný a pravdivý obraz o skutočnostiach, ktoré sú predmetom účtovníctva a o finančnej situácii dlžníka,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e) od skončenia ostatnej reštrukturalizácie dlžníka alebo jeho právneho predchodcu alebo od skončenia verejnej preventívnej reštrukturalizácie inak, ako potvrdením verejného preventívneho reštrukturalizačného plánu podľa osobitného predpisu,</w:t>
      </w:r>
      <w:r w:rsidRPr="00DF2550">
        <w:rPr>
          <w:rFonts w:ascii="Times New Roman" w:hAnsi="Times New Roman" w:cs="Times New Roman"/>
          <w:sz w:val="18"/>
          <w:szCs w:val="18"/>
          <w:vertAlign w:val="superscript"/>
        </w:rPr>
        <w:t xml:space="preserve"> 22d)</w:t>
      </w:r>
      <w:r w:rsidRPr="00DF2550">
        <w:rPr>
          <w:rFonts w:ascii="Times New Roman" w:hAnsi="Times New Roman" w:cs="Times New Roman"/>
          <w:sz w:val="18"/>
          <w:szCs w:val="18"/>
        </w:rPr>
        <w:t xml:space="preserve"> uplynuli aspoň dva roky,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f) možno odôvodnene predpokladať zachovanie aspoň podstatnej časti prevádzky podniku dlžníka 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g) v prípade povolenia reštrukturalizácie možno odôvodnene predpokladať väčší rozsah uspokojenia veriteľov dlžníka ako v prípade vyhlásenia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Ak správca neodporučí reštrukturalizáciu, i keď v čase vypracovania posudku na to boli splnené predpoklady, zodpovedá tomu, pre koho posudok vypracoval, za škodu, ktorú mu tým spôsobí, ibaže preukáže, že reštrukturalizáciu neodporučil v dôsledku nedostatku súčinnosti dlžníka.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Ak správca odporučí reštrukturalizáciu, i keď v čase vypracovania posudku na to neboli splnené predpoklady, zodpovedá veriteľom dlžníka za škodu, ktorú im tým spôsobí, ibaže preukáže, že konal s odbornou starostlivosťou.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110 </w:t>
      </w:r>
      <w:hyperlink r:id="rId167"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Náležitosti posudku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Posudok obsahuje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presné označenie dlžníka,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podrobnú charakteristiku podnikateľskej činnosti dlžníka,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zistenie, či je dlžník v úpadku a kedy úpadok nastal spolu s odôvodnením, prečo úpadok nastal,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podrobný opis opatrení prijatých dlžníkom na predídenie úpadku,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e) podrobný opis finančnej situácie a obchodnej situácie dlžníka,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f) podrobné zhodnotenie právnych úkonov dlžníka, pri ktorých možno s odbornou starostlivosťou predpokladať ich odporovateľnosť,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g) podrobné zhodnotenie právnych úkonov dlžníka so spriaznenými osobami, ktoré mohli viesť k úpadku, uskutočnených počas hroziaceho úpadku alebo v úpadku, najmä vo vzťahu k predpisom obchodného práva upravujúcim zákaz konkurencie, zákaz vrátenia vkladov, zákaz vrátenia plnení nahradzujúcich vlastné zdroje, transakcie s konfliktom záujmov, zákaz vyplácania zisku a rozdeľovania iných vlastných zdrojov,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h) označenie osôb, ktoré ručia za záväzky dlžníka, alebo svojím majetkom záväzky dlžníka zabezpečujú a opis tohto majetku,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lastRenderedPageBreak/>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i) odporučenie alebo neodporučenie reštrukturalizácie dlžníka spolu s podrobným odôvodnením, prečo sa reštrukturalizácia odporučila alebo neodporučila,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j) deň vyhotovenia posudku.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Posudok, v ktorom správca odporučil reštrukturalizáciu, musí obsahovať tiež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zhodnotenie veriteľov dlžníka z hľadiska ich práv a ekonomických záujmov,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podrobný rozbor predpokladov, za ktorých možno zachovať prevádzku podniku dlžníka alebo jej podstatnú časť, podrobný rozbor opatrení potrebných na splnenie týchto predpokladov a okolnosti odôvodňujúce reálnosť splnenia týchto opatrení,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podrobný rozbor možných metód reštrukturalizácie a podmienok uskutočniteľnosti jednej alebo viacerých metód reštrukturalizácie spolu s odôvodnením, prečo v prípade povolenia reštrukturalizácie možno odôvodnene predpokladať väčší rozsah uspokojenia veriteľov dlžníka ako v prípade vyhlásenia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vymedzenie právnych úkonov dlžníka, ktoré majú po povolení reštrukturalizácie dlžníka podliehať súhlasu správcu,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e) údaj o výške čistého zisku a iných vlastných zdrojov dlžníka, rozdelených jeho členom v posledných dvoch rokoch,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f) vyjadrenie audítora alebo súdneho znalca, či účtovná závierka dlžníka, pripojená k návrhu na povolenie reštrukturalizácie, poskytuje verný a pravdivý obraz o skutočnostiach, ktoré sú predmetom účtovníctva a o finančnej situácii dlžníka.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Posudok môže v prílohe obsahovať návrh reštrukturalizačného plánu a záväzné vyjadrenia dlžníka a jedného alebo viacerých veriteľov dlžníka k návrhu reštrukturalizačného plánu.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Prílohu posudku tvorí zmluva, ktorá upravuje odmeňovanie správcu za vypracovanie posudku a za ďalšiu súčinnosť v súvislosti s reštrukturalizáciou.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DRUHÁ HLAVA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POVOLENIE REŠTRUKTURALIZÁCIE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111 </w:t>
      </w:r>
      <w:hyperlink r:id="rId168"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Návrh na povolenie reštrukturalizácie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Návrh na povolenie reštrukturalizácie sa podáva na príslušnom súde. Návrh na povolenie reštrukturalizácie je oprávnený podať dlžník alebo veriteľ.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Dlžník je oprávnený podať návrh na povolenie reštrukturalizácie, ak poveril správcu vypracovaním posudku a správca vo vypracovanom posudku nie staršom ako 30 dní jeho reštrukturalizáciu odporučil.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Veriteľ je oprávnený podať návrh na povolenie reštrukturalizácie, ak poveril správcu vypracovaním posudku a správca vo vypracovanom posudku nie staršom ako 30 dní reštrukturalizáciu dlžníka odporučil a dlžník s podaním tohto návrhu súhlasil.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(4) Ak vo verejnej preventívnej reštrukturalizácii, počas ktorej nastal úpadok dlžníka, nedôjde k potvrdeniu verejného preventívneho reštrukturalizačného plánu súdom podľa osobitného predpisu,</w:t>
      </w:r>
      <w:r w:rsidRPr="00DF2550">
        <w:rPr>
          <w:rFonts w:ascii="Times New Roman" w:hAnsi="Times New Roman" w:cs="Times New Roman"/>
          <w:sz w:val="18"/>
          <w:szCs w:val="18"/>
          <w:vertAlign w:val="superscript"/>
        </w:rPr>
        <w:t>22e)</w:t>
      </w:r>
      <w:r w:rsidRPr="00DF2550">
        <w:rPr>
          <w:rFonts w:ascii="Times New Roman" w:hAnsi="Times New Roman" w:cs="Times New Roman"/>
          <w:sz w:val="18"/>
          <w:szCs w:val="18"/>
        </w:rPr>
        <w:t xml:space="preserve"> návrh na povolenie reštrukturalizácie možno podať najskôr po uplynutí dvoch rokov od skončenia verejnej preventívnej reštrukturalizácie.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112 </w:t>
      </w:r>
      <w:hyperlink r:id="rId169" w:history="1"/>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Náležitosti návrhu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(1) Návrh na povolenie reštrukturalizácie musí obsahovať všeobecné náležitosti návrhu podľa osobitného predpisu.</w:t>
      </w:r>
      <w:r w:rsidRPr="00DF2550">
        <w:rPr>
          <w:rFonts w:ascii="Times New Roman" w:hAnsi="Times New Roman" w:cs="Times New Roman"/>
          <w:sz w:val="18"/>
          <w:szCs w:val="18"/>
          <w:vertAlign w:val="superscript"/>
        </w:rPr>
        <w:t xml:space="preserve"> 4)</w:t>
      </w:r>
      <w:r w:rsidRPr="00DF2550">
        <w:rPr>
          <w:rFonts w:ascii="Times New Roman" w:hAnsi="Times New Roman" w:cs="Times New Roman"/>
          <w:sz w:val="18"/>
          <w:szCs w:val="18"/>
        </w:rPr>
        <w:t xml:space="preserve"> Návrh na povolenie reštrukturalizácie sa podáva elektronicky prostredníctvom na to určeného elektronického formulára do elektronickej schránky súdu, ktorý musí byť autorizovaný navrhovateľom, inak sa naň neprihliada.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Navrhovateľ je povinný k návrhu na povolenie reštrukturalizácie pripojiť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posudok správcu,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zoznam majetku dlžníka,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zoznam záväzkov dlžníka,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lastRenderedPageBreak/>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zoznam osôb spriaznených s dlžníkom,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e) zoznam právnych úkonov dlžníka so spriaznenými osobami, uskutočnených v posledných dvoch rokoch, týkajúcich sa majetku dlžníka v hodnote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1. vyššej ako 10% hodnoty základného imania dlžníka,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2. vyššej ako 5% najnižšej hodnoty základného imania pre akciovú spoločnosť, ak dlžník nevytvára základné imanie,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f) poslednú riadnu individuálnu účtovnú závierku dlžníka spolu s mimoriadnou individuálnou účtovnou závierkou, ak bola vyhotovená neskôr ako posledná riadna individuálna účtovná závierka; ak bola individuálna účtovná závierka predmetom overovania audítorom, k návrhu je povinný pripojiť aj správu audítora.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Ak návrh na povolenie reštrukturalizácie podáva veriteľ, k návrhu je povinný pripojiť aj úradne osvedčené vyhlásenie dlžníka, že je v úpadku a že súhlasí s podaním návrhu na povolenie reštrukturalizácie.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113 </w:t>
      </w:r>
      <w:hyperlink r:id="rId170"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Začatie reštrukturalizačného konania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Ak súd zistí, že návrh na povolenie reštrukturalizácie spĺňa zákonom predpísané náležitosti, najneskôr do 15 dní od doručenia návrhu rozhodne o začatí reštrukturalizačného konania. Inak v rovnakej lehote uznesením poučí navrhovateľa o nedostatkoch návrhu a vyzve ho, aby tieto nedostatky v lehote 10 dní odstránil. Ak tak navrhovateľ neurobí, súd návrh odmietne najneskôr do 15 dní po tom, čo uplynula lehota na odstránenie nedostatkov. Inak v rovnakej lehote rozhodne o začatí reštrukturalizačného konania. Voči uzneseniu o odmietnutí návrhu odvolanie nie je prípustné. Uznesenie o odmietnutí návrhu súd doručí navrhovateľovi; uznesenie o odmietnutí návrhu sa nezverejňuje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Súd návrh veriteľa na povolenie reštrukturalizácie pred začatím reštrukturalizačného konania dlžníkovi nedoručuje ani dlžníka nevyzýva, aby sa k návrhu na povolenie reštrukturalizácie vyjadril.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Zverejnením uznesenia o začatí reštrukturalizačného konania sa začína reštrukturalizačné konanie.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Začatie reštrukturalizačného konania bráni tomu, aby sa na toho istého dlžníka začalo iné reštrukturalizačné konanie. Ak počas reštrukturalizačného konania dôjde súdu ďalší návrh na povolenie reštrukturalizácie týkajúci sa toho istého dlžníka, súd návrh na povolenie reštrukturalizácie odmietne.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114 </w:t>
      </w:r>
      <w:hyperlink r:id="rId171"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Účinky začatia reštrukturalizačného konania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Začatie reštrukturalizačného konania má tieto účinky: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dlžník je povinný obmedziť výkon svojej činnosti na bežné právne úkony; iné právne úkony dlžníka podliehajú súhlasu správcu, ktorý vypracoval posudok,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pre pohľadávku, ktorá sa v reštrukturalizácii uplatňuje prihláškou, nemožno začať konanie o výkon rozhodnutia alebo exekučné konanie na majetok patriaci dlžníkovi; už začaté konania o výkon rozhodnutia alebo exekučné konania sa prerušujú,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pre zabezpečenú pohľadávku, ktorá sa v reštrukturalizácii uplatňuje prihláškou, nemožno začať ani pokračovať vo výkone zabezpečovacieho práva na majetok patriaci dlžníkovi,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druhá zmluvná strana nemôže vypovedať zmluvu uzatvorenú s dlžníkom alebo od nej odstúpiť pre omeškania dlžníka s plnením, na ktoré druhej zmluvnej strane vznikol nárok pred začatím reštrukturalizačného konania; vypovedanie zmluvy alebo odstúpenie od zmluvy z tohto dôvodu je neúčinné,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e) zmluvné dojednania umožňujúce druhej zmluvnej strane vypovedať zmluvu uzatvorenú s dlžníkom alebo od nej odstúpiť z dôvodu reštrukturalizačného konania alebo konkurzného konania sú neúčinné,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f) pohľadávku, ktorá sa v reštrukturalizácii uplatňuje prihláškou, nemožno voči dlžníkovi započítať,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g) nemožno rozhodnúť o premene, cezhraničnej premene alebo cezhraničnej zmene právnej formy a rozhodnutie o premene, cezhraničnej premene alebo cezhraničnej zmene právnej formy dlžníka zapísať do obchodného registra.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Právne úkony dlžníka môže správca schváliť, len ak zhodnotia majetok dlžníka alebo ak sú potrebné na dosiahnutie účelu reštrukturalizácie. Dlžník je povinný na tento účel poskytnúť správcovi všetky informácie o schvaľovanom právnom úkone a inú s tým súvisiacu súčinnosť. Ak dlžník urobí právny úkon podliehajúci súhlasu správcu bez súhlasu správcu, platnosť právneho úkonu tým nie je dotknutá, právnemu úkonu však možno v konkurze odporovať, ak bol na majetok dlžníka do dvoch rokov od začatia reštrukturalizačného konania vyhlásený konkurz.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lastRenderedPageBreak/>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Ak je druhá zmluvná strana povinná plniť zo zmluvy, ktorú uzatvorila s dlžníkom pred začatím reštrukturalizačného konania, vopred, môže svoje plnenie odoprieť až do času, keď sa jej poskytne alebo zabezpečí vzájomné plnenie.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Ak tento zákon neustanovuje inak, účinky začatia reštrukturalizačného konania zanikajú zverejnením oznámenia o nadobudnutí právoplatnosti uznesenia o zastavení reštrukturalizačného konania.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115 </w:t>
      </w:r>
      <w:hyperlink r:id="rId172"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proofErr w:type="spellStart"/>
      <w:r w:rsidRPr="00DF2550">
        <w:rPr>
          <w:rFonts w:ascii="Times New Roman" w:hAnsi="Times New Roman" w:cs="Times New Roman"/>
          <w:b/>
          <w:bCs/>
          <w:sz w:val="18"/>
          <w:szCs w:val="18"/>
        </w:rPr>
        <w:t>Späťvzatie</w:t>
      </w:r>
      <w:proofErr w:type="spellEnd"/>
      <w:r w:rsidRPr="00DF2550">
        <w:rPr>
          <w:rFonts w:ascii="Times New Roman" w:hAnsi="Times New Roman" w:cs="Times New Roman"/>
          <w:b/>
          <w:bCs/>
          <w:sz w:val="18"/>
          <w:szCs w:val="18"/>
        </w:rPr>
        <w:t xml:space="preserve"> návrhu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Navrhovateľ môže vziať svoj návrh na povolenie reštrukturalizácie späť až do vydania uznesenia o povolení reštrukturalizácie. Po začatí reštrukturalizačného konania je na </w:t>
      </w:r>
      <w:proofErr w:type="spellStart"/>
      <w:r w:rsidRPr="00DF2550">
        <w:rPr>
          <w:rFonts w:ascii="Times New Roman" w:hAnsi="Times New Roman" w:cs="Times New Roman"/>
          <w:sz w:val="18"/>
          <w:szCs w:val="18"/>
        </w:rPr>
        <w:t>späťvzatie</w:t>
      </w:r>
      <w:proofErr w:type="spellEnd"/>
      <w:r w:rsidRPr="00DF2550">
        <w:rPr>
          <w:rFonts w:ascii="Times New Roman" w:hAnsi="Times New Roman" w:cs="Times New Roman"/>
          <w:sz w:val="18"/>
          <w:szCs w:val="18"/>
        </w:rPr>
        <w:t xml:space="preserve"> návrhu na povolenie reštrukturalizácie potrebný súhlas všetkých účastníkov reštrukturalizačného konania.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Ak je návrh na povolenie reštrukturalizácie vzatý späť podľa odseku 1 po začatí reštrukturalizačného konania, súd reštrukturalizačné konanie bezodkladne uznesením zastaví.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116 </w:t>
      </w:r>
      <w:hyperlink r:id="rId173"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Povolenie reštrukturalizácie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Ak sú splnené predpoklady, aby súd povolil reštrukturalizáciu, súd najneskôr do 30 dní od začatia reštrukturalizačného konania uznesením rozhodne o povolení reštrukturalizácie. Inak reštrukturalizačné konanie v rovnakej lehote uznesením zastaví.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Súd povolí reštrukturalizáciu, ak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posudok spĺňa zákonom predpísané náležitosti,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obsah posudku je jasný a zrozumiteľný,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posudok vypracoval správca zapísaný do zoznamu správcov, ktorý má kanceláriu zriadenú v obvode odvolacieho konkurzného súdu, v ktorom sídli príslušný konkurzný súd,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posudok v čase podania návrhu na povolenie reštrukturalizácie nebol starší ako 30 dní od jeho vypracovania,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e) správca poverený vypracovaním posudku reštrukturalizáciu dlžníka odporučil a zo záverov posudku je zrejmé, že na odporučenie reštrukturalizácie boli splnené predpoklady.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Ak v čase rozhodovania súdu o povolení reštrukturalizácie uplynulo od vypracovania posudku viac ako 60 dní, súd pred rozhodnutím o povolení reštrukturalizácie vypočuje správcu, či sa zásadne nezmenili pomery dlžníka, či sú závery posudku aktuálne a či možno predpokladať úspešnú reštrukturalizáciu.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V uznesení o povolení reštrukturalizácie súd ustanoví správcu na základe náhodného výberu pomocou technických a programových prostriedkov schválených ministerstvom, vyzve veriteľov, aby v zákonnej lehote prihlásili pohľadávky, a určí rozsah právnych úkonov dlžníka, ktoré majú počas reštrukturalizácie podliehať súhlasu správcu; v uznesení tiež poučí veriteľov o spôsobe prihlasovania pohľadávok, následkoch nedodržania lehoty na prihlasovanie pohľadávok a následkoch nesprávneho prihlásenia pohľadávok. Správca v reštrukturalizácii má nárok na paušálnu odmenu a náhradu nevyhnutných výdavkov spojených s vedením konania. Tieto nároky uhrádza dlžník.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Proti uzneseniu o zastavení reštrukturalizačného konania je oprávnený podať odvolanie každý účastník reštrukturalizačného konania. Ak odvolací súd zistí, že súd prvého stupňa rozhodol o zastavení reštrukturalizačného konania nesprávne, rozhodnutie súdu prvého stupňa zmení tak, že povolí reštrukturalizáciu; inak rozhodnutie súdu prvého stupňa potvrdí. Odvolací súd rozhodne o odvolaní najneskôr do 30 dní od predloženia veci.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117 </w:t>
      </w:r>
      <w:hyperlink r:id="rId174"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Návrh dlžníka na vyhlásenie konkurzu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Dlžník môže počas reštrukturalizačného konania až do vydania uznesenia o povolení reštrukturalizácie požiadať súd, aby vyhlásil konkurz. Ak dlžník požiada súd o vyhlásenie konkurzu, súd jedným uznesením zastaví reštrukturalizačné konanie, začne konkurzné konanie a vyhlási na majetok dlžníka konkurz; zverejnením uznesenia zanikajú účinky začatia reštrukturalizačného konania. V uznesení súd ustanoví správcu postupom podľa § 40 ods. 1.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Ak prebieha iné konkurzné konanie, súd prebiehajúce konkurzné konanie po rozhodnutí podľa odseku 1 </w:t>
      </w:r>
      <w:r w:rsidRPr="00DF2550">
        <w:rPr>
          <w:rFonts w:ascii="Times New Roman" w:hAnsi="Times New Roman" w:cs="Times New Roman"/>
          <w:sz w:val="18"/>
          <w:szCs w:val="18"/>
        </w:rPr>
        <w:lastRenderedPageBreak/>
        <w:t xml:space="preserve">uznesením zastaví.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118 </w:t>
      </w:r>
      <w:hyperlink r:id="rId175"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Začatie reštrukturalizácie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Povolením reštrukturalizácie sa začína reštrukturalizácia.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Ak tento zákon neustanovuje inak, reštrukturalizácia bráni tomu, aby sa na toho istého dlžníka začalo alebo prebiehalo konkurzné konanie; ak počas reštrukturalizácie dôjde na súd návrh na vyhlásenie konkurzu, súd návrh na vyhlásenie konkurzu uznesením odmietne.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Povolením reštrukturalizácie sa konania prerušené podľa § 114 ods. 1 písm. b) zastavujú. Ak v týchto konaniach už došlo k speňaženiu majetku, avšak výťažok ešte nebol vyplatený oprávnenému, výťažok po odpočítaní trov konania sa vráti dlžníkovi.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Súdne a rozhodcovské konania o pohľadávkach, ktoré sa v reštrukturalizácii uplatňujú prihláškou, sa povolením reštrukturalizácie prerušujú; tieto nároky možno uplatniť voči dlžníkovi len spôsobom podľa § 120 ods. 1 a § 124 ods. 4.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TRETIA HLAVA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ÚČASTNÍCI REŠTRUKTURALIZAČNÉHO KONANIA A UPLATŇOVANIE POHĽADÁVOK VERITEĽOV V REŠTRUKTURALIZÁCII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119 </w:t>
      </w:r>
      <w:hyperlink r:id="rId176"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Účastníci reštrukturalizačného konania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Účastníkmi reštrukturalizačného konania sú dlžník, navrhovateľ a veritelia, ktorí spôsobom ustanoveným týmto zákonom prihlásili svoje pohľadávky.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Ak sa v reštrukturalizačnom pláne navrhuje zmena majetkových práv spojených s účasťou na dlžníkovi, prevod podniku dlžníka alebo jeho časti alebo zlúčenie, splynutie alebo rozdelenie dlžníka, účastníkmi reštrukturalizačného konania sú aj spoločníci, akcionári alebo členovia dlžníka (ďalej len "akcionár dlžníka").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Účastníkmi reštrukturalizačného konania sú aj ďalšie osoby, o ktorých právach alebo povinnostiach sa má v reštrukturalizačnom konaní konať; tieto osoby sú účastníkmi reštrukturalizačného konania pre tú časť reštrukturalizačného konania, v ktorom sa koná a rozhoduje o ich právach alebo povinnostiach.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Na vstup veriteľa do reštrukturalizačného konania, potvrdenie prevodu alebo prechodu pohľadávky z jedného účastníka reštrukturalizačného konania na iného účastníka reštrukturalizačného konania a zánik postavenia účastníka reštrukturalizačného konania sa § 24 ods. 4 a § 25 až 27 použijú primerane.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120 </w:t>
      </w:r>
      <w:hyperlink r:id="rId177"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Ak tento zákon neustanovuje inak, právo uplatňovať svoje nároky počas reštrukturalizácie majú len veritelia, ktorí spôsobom ustanoveným týmto zákonom prihlásili svoje pohľadávky. Ak sa tieto nároky v reštrukturalizácii riadne a včas neuplatnia prihláškou, právo vymáhať tieto nároky voči dlžníkovi v prípade potvrdenia reštrukturalizačného plánu súdom zaniká.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Pohľadávky, ktoré vznikli voči dlžníkovi počas reštrukturalizačného konania, pracovnoprávne nároky, na ktoré nárok vznikol za obdobie kalendárneho mesiaca, v ktorom došlo k začatiu reštrukturalizačného konania, odmena správcu a nepeňažné pohľadávky sa v reštrukturalizácii neuplatňujú prihláškou (ďalej len "prednostné pohľadávky"). Na prednostné pohľadávky nepôsobia účinky začatia reštrukturalizačného konania ani sa nezahŕňajú do reštrukturalizačného plánu, ibaže s tým ich veritelia súhlasia. Vznikom pohľadávky zo súkromnoprávneho vzťahu sa rozumie okamih vzniku práva na plnenie podľa </w:t>
      </w:r>
      <w:hyperlink r:id="rId178" w:history="1">
        <w:r w:rsidRPr="00DF2550">
          <w:rPr>
            <w:rFonts w:ascii="Times New Roman" w:hAnsi="Times New Roman" w:cs="Times New Roman"/>
            <w:sz w:val="18"/>
            <w:szCs w:val="18"/>
          </w:rPr>
          <w:t>§ 488 Občianskeho zákonníka</w:t>
        </w:r>
      </w:hyperlink>
      <w:r w:rsidRPr="00DF2550">
        <w:rPr>
          <w:rFonts w:ascii="Times New Roman" w:hAnsi="Times New Roman" w:cs="Times New Roman"/>
          <w:sz w:val="18"/>
          <w:szCs w:val="18"/>
        </w:rPr>
        <w:t xml:space="preserve"> bez ohľadu na to, či už nastal čas plnenia. Vznikom pohľadávky z verejnoprávneho vzťahu sa rozumie okamih, keď dlžník bol prvý krát oprávnený plniť takúto pohľadávku.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Za prednostné pohľadávky sa nepovažujú nároky ručiteľov, spoludlžníkov alebo iných osôb, ktorým vznikne po začatí reštrukturalizačného konania pohľadávka voči dlžníkovi, ak budú za neho plniť záväzok, ktorý vznikol pred začatím reštrukturalizačného konania. Tieto nároky musia byť v reštrukturalizácii uplatnené prihláškou ako podmienené pohľadávky, inak v prípade potvrdenia reštrukturalizačného plánu súdom zaniká právo vymáhať tieto nároky voči dlžníkovi.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Ak súd počas reštrukturalizácie vyhlási na majetok dlžníka konkurz, prednostné pohľadávky, ak vznikli v súvislosti s prevádzkovaním podniku dlžníka počas reštrukturalizačného konania, sa v konkurze v nezabezpečenom rozsahu uspokojujú zo všeobecnej podstaty pred inými nezabezpečenými pohľadávkami.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lastRenderedPageBreak/>
        <w:tab/>
        <w:t xml:space="preserve">(5) Veriteľ dlžníka, ktorý z dôvodu začatia reštrukturalizačného konania nemôže účinne vypovedať zmluvu alebo odstúpiť od zmluvy, na základe ktorej je dlžník oprávnený mať u seba vec, ku ktorej môže po splnení zmluvných podmienok nadobudnúť vlastnícke právo, môže svoje práva v reštrukturalizácii uplatniť tak, akoby išlo o zabezpečenú pohľadávku.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121 </w:t>
      </w:r>
      <w:hyperlink r:id="rId179"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Prihlasovanie pohľadávok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Prihláška sa podáva u správcu; to neplatí, ak ide o zahraničného veriteľa podľa osobitného predpisu.</w:t>
      </w:r>
      <w:r w:rsidRPr="00DF2550">
        <w:rPr>
          <w:rFonts w:ascii="Times New Roman" w:hAnsi="Times New Roman" w:cs="Times New Roman"/>
          <w:sz w:val="18"/>
          <w:szCs w:val="18"/>
          <w:vertAlign w:val="superscript"/>
        </w:rPr>
        <w:t>8ac)</w:t>
      </w:r>
      <w:r w:rsidRPr="00DF2550">
        <w:rPr>
          <w:rFonts w:ascii="Times New Roman" w:hAnsi="Times New Roman" w:cs="Times New Roman"/>
          <w:sz w:val="18"/>
          <w:szCs w:val="18"/>
        </w:rPr>
        <w:t xml:space="preserve"> Prihláška musí byť správcovi doručená do 30 dní od povolenia reštrukturalizácie, inak sa na ňu neprihliada. Ustanovenie § 28 ods. 6 sa použije primerane.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122 </w:t>
      </w:r>
      <w:hyperlink r:id="rId180" w:history="1"/>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Náležitosti prihlášky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Ustanovenia § 29 ods. 1 až 6 a 8 sa použijú primerane. Ak ide o zabezpečenú pohľadávku, v prihláške sa musí riadne a včas uplatniť aj zabezpečovacie právo, inak sa pohľadávka v reštrukturalizácii považuje za nezabezpečenú pohľadávku.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Ustanovenia § 30 a 31 sa použijú rovnako.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Ak sú pochybnosti, správca môže kedykoľvek počas reštrukturalizácie predložiť prihlášku súdu, aby rozhodol, či sa na prihlášku prihliada.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123 </w:t>
      </w:r>
      <w:hyperlink r:id="rId181" w:history="1"/>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Zoznam pohľadávok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Zoznam pohľadávok vedie správca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automatizovaným spôsobom. Prihlásené pohľadávky eviduje priebežne tak, aby pohľadávky prihlásené do uplynutia lehoty na prihlasovanie pohľadávok boli v zozname pohľadávok zverejnené najneskôr do desiatich dní od uplynutia lehoty na prihlasovanie pohľadávok. Správca v zozname pohľadávok priebežne eviduje tiež všetky zmeny stavu pohľadávok vrátane zmien údajov o nich.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Správca v rovnakom čase, ako vyhotoví zoznam pohľadávok, vyzve dlžníka, aby sa v ním určenej lehote nie kratšej ako päť pracovných dní a nie dlhšej ako desať pracovných dní vyjadril k zapísaným pohľadávkam.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zrušený od 1.1.2025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zrušený od 1.1.2025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zrušený od 1.1.2025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124 </w:t>
      </w:r>
      <w:hyperlink r:id="rId182" w:history="1"/>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Popretie a zistenie pohľadávky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Každú prihlásenú pohľadávku správca s odbornou starostlivosťou preskúma a porovná s účtovnou a inou dokumentáciou dlžníka a so zoznamom záväzkov dlžníka; správca pritom prihliadne aj na vyjadrenia dlžníka a iných osôb, v rozsahu, v akom ich možno považovať za vecne preukázané a právne odôvodnené. Správca vykoná aj vlastné šetrenie s cieľom nestranne zistiť stav a dôvody spornosti prihlásenej pohľadávky. Správca prihlásenú pohľadávku poprie v spornom rozsahu len ak pri skúmaní pohľadávky zistí, že prihlásená pohľadávka je čo do právneho dôvodu, vymáhateľnosti, výšky, zabezpečenia zabezpečovacím právom alebo poradia zabezpečovacieho práva sporná v miere, ktorý odôvodňuje predpoklad, že veriteľ prihlásenej pohľadávky nebude v prípade konania podľa odseku 4 úspešný. Dôvodom popretia prihlásenej pohľadávky nemôže byť len skutočnosť, že spornosť vyplýva z účtovnej dokumentácie dlžníka, vyjadrení dlžníka alebo vyjadrení osôb, ktorých záujmy môžu byť ovplyvnené záujmami dlžníka, najmä jeho súčasných alebo predchádzajúcich právnych, účtovných alebo daňových poradcov.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Prihlásenú pohľadávku môže poprieť len správca do 30 dní od uplynutia lehoty na prihlasovanie pohľadávok. Prihlásenú pohľadávku správca poprie tak, že popretie pohľadávky spolu s dôvodom a rozsahom jej popretia zapíše do zoznamu pohľadávok; ak správca poprie pohľadávku čo do výšky, v zozname pohľadávok uvedie aj zistenú sumu prihlásenej pohľadávky. Uplynutím lehoty na popieranie pohľadávok sa prihlásená pohľadávka v rozsahu, v akom nebola popretá, považuje za zistenú. Na účely výkonu práv spojených s prihlásenou pohľadávkou sa prihlásená pohľadávka považuje za zistenú aj vtedy, ak je popretá len čo do jej výšky.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Dlžník alebo veriteľ, ktorý doručil správcovi prihlášku, je oprávnený podať správcovi podnet, aby prihlásenú pohľadávku poprel. Správca je povinný každý podnet s odbornou starostlivosťou vyhodnotiť. Podnet na popretie pohľadávky </w:t>
      </w:r>
      <w:r w:rsidRPr="00DF2550">
        <w:rPr>
          <w:rFonts w:ascii="Times New Roman" w:hAnsi="Times New Roman" w:cs="Times New Roman"/>
          <w:sz w:val="18"/>
          <w:szCs w:val="18"/>
        </w:rPr>
        <w:lastRenderedPageBreak/>
        <w:t xml:space="preserve">a spôsob jeho vybavenia správca zapíše do zoznamu pohľadávok.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Veriteľ popretej pohľadávky sa môže do 30 dní od uplynutia lehoty na popieranie pohľadávok žalobou podanou voči dlžníkovi domáhať, aby súd určil právny dôvod, vymáhateľnosť, výšku, zabezpečenie zabezpečovacím právom alebo poradie zabezpečovacieho práva popretej pohľadávky; v žalobe sa veriteľ môže domáhať najviac toho, čo uviedol v prihláške.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Ak veriteľ popretej pohľadávky v zákonnej lehote žalobu na určenie popretej pohľadávky nepodá alebo návrh na určenie popretej pohľadávky vezme späť, na prihlásenú pohľadávku veriteľa sa v reštrukturalizácii v popretom rozsahu už neprihliada a v prípade potvrdenia reštrukturalizačného plánu súdom nemožno pohľadávku v popretom rozsahu voči dlžníkovi vymáhať.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(6) Rozhodnutie súdu o určení popretej pohľadávky je účinné voči každému. Právoplatnosťou rozhodnutia súdu o určení pohľadávky sa popretá pohľadávka v rozsahu určenom súdom považuje za zistenú; vo zvyšnom rozsahu nemožno pohľadávku voči dlžníkovi vymáhať.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(7) Kým neuplynula lehota na podanie žaloby na určenie pohľadávky alebo kým súd právoplatne nerozhodne o určení pohľadávky, dlžník môže popretú pohľadávku dodatočne voči jej veriteľovi písomne uznať; týmto uznaním sa popretá pohľadávka v uznanom rozsahu považuje za zistenú. Ak správca poprel pohľadávku z podnetu veriteľa, môže dlžník uznať popretú pohľadávku len so súhlasom tohto veriteľa.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(8) Zistenie pohľadávky počas reštrukturalizácie sa zapisuje do zoznamu pohľadávok. Správca je povinný zapísať zistenie pohľadávky do zoznamu pohľadávok bezodkladne po tom, čo sa pohľadávka považuje za zistenú alebo čo pohľadávku dlžník uznal.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(9) Ak súd počas konania o určení popretej pohľadávky vyhlási na majetok dlžníka konkurz, prebiehajúce konanie o určení popretej pohľadávky uznesením zastaví.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125 </w:t>
      </w:r>
      <w:hyperlink r:id="rId183" w:history="1"/>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Priznanie hlasovacích práv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Správca na podnet popretého veriteľa bez zbytočného odkladu požiada súd o vydanie uznesenia vo veci priznania hlasovacích práv, ak ide o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pohľadávku priznanú rozhodnutím alebo iným podkladom, na základe ktorého by inak bolo možné nariadiť výkon rozhodnutia, alebo vykonať exekúciu, alebo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pohľadávku, v ktorej bolo uplatnené zabezpečovacie právo registrované v registri záložných práv alebo osobitnom registri, alebo zapísané v katastri nehnuteľností.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Na účely rozhodnutia súdu vo veci priznania hlasovacích práv správca predloží súdu svoje stanovisko, či pohľadávka je a v akom rozsahu evidovaná v účtovníctve dlžníka, či je a v akom rozsahu a z akého dôvodu namietaná dlžníkom alebo inými osobami.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Súd bez zbytočného odkladu rozhodne, či a v akom rozsahu veriteľovi prizná hlasovacie práva a ďalšie práva spojené s popretou pohľadávkou.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Správca bezodkladne po zverejnení uznesenia súdu o priznaní hlasovacích práv a oznámenia o nadobudnutí jeho právoplatnosti zaeviduje túto skutočnosť v zozname pohľadávok.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ŠTVRTÁ HLAVA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VERITEĽSKÉ ORGÁNY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126 </w:t>
      </w:r>
      <w:hyperlink r:id="rId184"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Schôdza veriteľov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Na účely zistenia stanovísk veriteľov prihlásených pohľadávok a voľby veriteľského výboru správca do 30 dní od povolenia reštrukturalizácie zvolá schôdzu veriteľov prostredníctvom </w:t>
      </w:r>
      <w:proofErr w:type="spellStart"/>
      <w:r w:rsidRPr="00DF2550">
        <w:rPr>
          <w:rFonts w:ascii="Times New Roman" w:hAnsi="Times New Roman" w:cs="Times New Roman"/>
          <w:sz w:val="18"/>
          <w:szCs w:val="18"/>
        </w:rPr>
        <w:t>insolvenčného</w:t>
      </w:r>
      <w:proofErr w:type="spellEnd"/>
      <w:r w:rsidRPr="00DF2550">
        <w:rPr>
          <w:rFonts w:ascii="Times New Roman" w:hAnsi="Times New Roman" w:cs="Times New Roman"/>
          <w:sz w:val="18"/>
          <w:szCs w:val="18"/>
        </w:rPr>
        <w:t xml:space="preserve"> registra tak, aby sa konala nie skôr ako 30 dní a nie neskôr ako 45 dní od uplynutia lehoty na popieranie pohľadávok. Oznámenie o schôdzi veriteľov obsahuje miesto, čas a predmet rokovania schôdze veriteľov. Správca môže požiadať súd o súhlas s uskutočnením schôdze veriteľov prostredníctvom videokonferencie alebo inými prostriedkami komunikačnej technológie, ktoré umožňujú vyhotovenie obrazovo-zvukového záznamu; na tento účel správca zašle prístupové údaje súdu a prihláseným veriteľom. Oznámenie o zvolaní schôdze veriteľov v takomto prípade obsahuje aj termín, dokedy môžu veritelia požiadať správcu o prístupové údaje potrebné na účasť na schôdzi veriteľov. Schôdzi veriteľov predsedá správca pod dohľadom sudcu alebo ním povereného vyššieho súdneho úradníka. Trovy zvolania a konania schôdze veriteľov platí dlžník.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lastRenderedPageBreak/>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Právo zúčastniť sa na schôdzi veriteľov má každý veriteľ prihlásenej pohľadávky. Dlžník, štatutárny orgán alebo člen štatutárneho orgánu dlžníka alebo zákonný zástupca dlžníka je povinný sa na schôdzi veriteľov zúčastniť a odpovedať na otázky správcu.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Schôdza veriteľov je uznášaniaschopná, ak sú prítomní aspoň traja veritelia oprávnení hlasovať. Schôdza veriteľov sa uznáša nadpolovičnou väčšinou hlasov prítomných veriteľov. Právo hlasovať na schôdzi veriteľov má veriteľ, ktorého pohľadávka je v čase konania schôdze veriteľov zistená čo do právneho dôvodu a vymáhateľnosti; na každé jedno euro zistenej sumy pohľadávky má veriteľ jeden hlas. Podriadený veriteľ ani veriteľ, ktorý by sa v konkurze uspokojoval v poradí ako podriadený veriteľ, nemá právo hlasovať na schôdzi veriteľov, ani právo byť volený do veriteľského výboru. Podmienený veriteľ môže na schôdzi veriteľov hlasovať len vtedy, ak vznik ním prihlásenej a zistenej podmienenej pohľadávky závisí od splnenia záväzku podmieneným veriteľom za dlžníka a veriteľ oprávnený požadovať splnenie záväzku od podmieneného veriteľa na schôdzi veriteľov v rozsahu podmienenej pohľadávky svoje hlasovacie právo neuplatní alebo si svoju pohľadávku v rozsahu podmienenej pohľadávky v reštrukturalizácii neprihlási. Toto právo podmienenému veriteľovi zanikne, ak sa vznik ním prihlásenej podmienenej pohľadávky stane nemožným; o tom je podmienený veriteľ povinný informovať správcu, len čo sa o tejto skutočnosti dozvie, inak zodpovedá iným veriteľom za škodu, ktorá im v dôsledku toho vznikla. Ak je podmienených veriteľov, ktorí sú povinní plniť za dlžníka tomu istému veriteľovi pre tú istú pohľadávku, viac, môžu vykonávať hlasovacie práva spojené s ich prihlásenými podmienenými pohľadávkami, len ak si zvolia spoločného zástupcu; tieto hlasovacie práva pritom môžu vykonávať len v rozsahu, v akom sú povinní plniť za dlžníka. Ak to navrhne veriteľ, ktorého hlasy predstavujú aspoň 10% zo všetkých hlasov prítomných veriteľov, predmetom schôdze veriteľov je vždy aj hlasovanie, aby súd vyhlásil konkurz. Ak sa na tom schôdza veriteľov uznesie, správca požiada súd o vyhlásenie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O priebehu schôdze veriteľov správca spíše zápisnicu; ak sa schôdza veriteľov uskutočnila prostredníctvom videokonferencie alebo inými prostriedkami komunikačnej technológie, ktoré umožňujú vyhotovenie audiovizuálneho záznamu, správca vyhotoví audiovizuálny záznam, ktorý uchová a informáciu o pripojení audiovizuálneho záznamu k správcovskému spisu alebo o tom, kde je tento audiovizuálny záznam uložený, správca zverejní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audiovizuálny záznam sa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nezverejňuje. Zápisnica obsahuje zoznam prítomných veriteľov, opis priebehu schôdze veriteľov, uznesenia prijaté schôdzou veriteľov spolu s výsledkami hlasovania a podpis správcu. Zápisnicu správca zaeviduje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Ustanovenie § 35 ods. 7 o vydaní kópie audiovizuálneho záznamu platí rovnako.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127 </w:t>
      </w:r>
      <w:hyperlink r:id="rId185"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Veriteľský výbor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Na účely výkonu svojich práv si veritelia prihlásených pohľadávok na schôdzi veriteľov volia trojčlenný alebo päťčlenný veriteľský výbor. Návrhy na jednotlivých členov veriteľského výboru predkladá správca spomedzi prítomných veriteľov oprávnených na schôdzi veriteľov hlasovať v zásade od veriteľa s najvyšším počtom hlasov, až kým nie sú zvolení piati členovia veriteľského výboru. Jednotlivé návrhy na členov veriteľského výboru správca predkladá tak, aby pomer medzi zabezpečenými veriteľmi a nezabezpečenými veriteľmi bol vo veriteľskom výbore v zásade vyrovnaný. Ak po skončení hlasovania sú zvolení len štyria členovia veriteľského výboru, štvrtý člen veriteľského výboru sa nepovažuje za zvoleného a veriteľský výbor je len trojčlenný. Ak po skončení hlasovania nie sú zvolení ani traja členovia veriteľského výboru, členmi veriteľského výboru sú tí traja veritelia, ktorí získali najvyšší počet hlasov. Ak po skončení hlasovania nie sú zvolení ani títo veritelia, správca požiada súd o vyhlásenie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Ak súd povolil reštrukturalizáciu na základe návrhu veriteľa, členom veriteľského výboru je vždy veriteľ, ktorý podal návrh na povolenie reštrukturalizácie; ak návrh na povolenie reštrukturalizácie podalo niekoľko veriteľov, členom veriteľského výboru je ich spoločný zástupca. Na voľbu ďalších členov veriteľského výboru sa ustanovenie odseku 1 použije primerane.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Členstvo vo veriteľskom výbore veriteľovi zaniká zánikom jeho postavenia účastníka reštrukturalizačného konania. Členstvo vo veriteľskom výbore veriteľovi zaniká tiež jeho písomným odstúpením adresovaným predsedovi veriteľského výboru alebo správcovi. Ak sa počet členov veriteľského výboru zníži pod troch, nových členov veriteľského výboru určí súd; za člena veriteľského výboru môže súd určiť len veriteľa zistenej pohľadávky.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Člen veriteľského výboru je povinný konať v spoločnom záujme všetkých veriteľov prihlásených pohľadávok. Za výkon funkcie má člen veriteľského výboru nárok na úhradu trov, ktoré preukázateľne vynaložil pri výkone svojej funkcie; tieto trovy vo výške schválenej veriteľským výborom platí dlžník.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Činnosť veriteľského výboru riadi predseda, ktorého spomedzi seba volia členovia veriteľského výboru. Člen veriteľského výboru si môže písomným plnomocenstvom zvoliť zástupcu.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(6) Písomnosti určené veriteľskému výboru sa doručujú na adresu predsedu veriteľského výboru. Ak sa písomnosť nepodarí predsedovi veriteľského výboru doručiť, možno písomnosť doručiť na adresu ktoréhokoľvek člena veriteľského výboru.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lastRenderedPageBreak/>
        <w:t xml:space="preserve">§ 128 </w:t>
      </w:r>
      <w:hyperlink r:id="rId186" w:history="1"/>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Zasadnutie veriteľského výboru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Prvé zasadnutie veriteľského výboru zvoláva správca tak, aby sa konalo do troch dní od jeho zvolenia. Ďalšie zasadnutie veriteľského výboru zvoláva podľa potreby člen veriteľského výboru alebo správca.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Veriteľský výbor je uznášaniaschopný, ak je prítomná väčšina jeho členov. Každý člen veriteľského výboru má jeden hlas. Na prijatie uznesenia veriteľského výboru je potrebný súhlas nadpolovičnej väčšiny prítomných členov veriteľského výboru. V prípade rovnosti hlasov sa hlasy členov veriteľského výboru prepočítajú podľa zistenej sumy ich zistených pohľadávok.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Správca je oprávnený zúčastniť sa na každom zasadnutí veriteľského výboru. Ak veriteľský výbor požiada správcu o účasť na zasadnutí veriteľského výboru, správca je povinný sa na zasadnutí veriteľského výboru zúčastniť.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Dlžník, štatutárny orgán alebo člen štatutárneho orgánu dlžníka alebo zákonný zástupca dlžníka sú povinní sa na požiadanie veriteľského výboru alebo správcu zúčastniť na zasadnutí veriteľského výboru a odpovedať na otázky členov veriteľského výboru a správcu.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O priebehu zasadnutia veriteľského výboru sa spíše zápisnica. Zápisnica obsahuje opis priebehu zasadnutia veriteľského výboru a znenia prijatých uznesení veriteľským výborom spolu s hlasovaním jednotlivých členov veriteľského výboru. Ak bol návrh plánu schválený, je prílohou zápisnice. Zápisnicu vyhotovuje a podpisuje predseda veriteľského výboru a bezodkladne ju zasiela správcovi, ktorý je zaeviduje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PIATA HLAVA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DOHĽAD SPRÁVCU A SÚDU POČAS REŠTRUKTURALIZÁCIE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129 </w:t>
      </w:r>
      <w:hyperlink r:id="rId187"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Dohľad správcu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Správca počas reštrukturalizácie vykonáva nad podnikaním dlžníka dohľad. Pri výkone dohľadu patria správcovi rovnaké oprávnenia ako správcovi počas konkurzu pri zisťovaní majetku podliehajúceho konkurzu; ustanovenia § 74 a 75 sa použijú primerane. Dohľad nad dlžníkom je správca povinný vykonávať s odbornou starostlivosťou tak, aby dlžník neznížil hodnotu svojho majetku alebo nezmaril úspešné skončenie reštrukturalizácie. Ak dlžník závažne alebo opakovane poruší povinnosti ustanovené týmto zákonom, správca bezodkladne požiada súd o vyhlásenie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Správca je povinný počas reštrukturalizácie s odbornou starostlivosťou sledovať vývoj finančnej situácie a obchodnej situácie dlžníka. Ak sa finančná situácia alebo obchodná situácia dlžníka zmení tak, že nemožno odôvodnene predpokladať úspešné skončenie reštrukturalizácie, správca bezodkladne požiada súd o vyhlásenie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Ak správca požiada súd o vyhlásenie konkurzu podľa odseku 1 alebo 2, súd najneskôr do 15 dní od doručenia žiadosti jedným uznesením zastaví reštrukturalizačné konanie, začne konkurzné konanie a vyhlási na majetok dlžníka konkurz. Ustanovenie § 131 ods. 3 platí rovnako.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130 </w:t>
      </w:r>
      <w:hyperlink r:id="rId188"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Schvaľovanie právnych úkonov dlžníka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Právne úkony dlžníka počas reštrukturalizácie podliehajú súhlasu správcu v rozsahu určenom súdom v uznesení o povolení reštrukturalizácie. Súhlasu správcu počas reštrukturalizácie podliehajú tiež právne úkony dlžníka v pracovnoprávnych vzťahoch.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Rozsah právnych úkonov dlžníka, ktoré majú počas reštrukturalizácie podliehať súhlasu správcu, môže veriteľský výbor svojím uznesením rozšíriť.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O schvaľovaní právnych úkonov dlžníka je správca povinný rozhodovať bezodkladne. Dlžník je povinný na účely riadneho posúdenia právneho úkonu poskytnúť správcovi všetky informácie o schvaľovanom právnom úkone a inú s tým súvisiacu súčinnosť.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Ak dlžník urobí počas reštrukturalizácie právny úkon bez súhlasu správcu, i keď podliehal jeho súhlasu, platnosť právneho úkonu tým nie je dotknutá; právnemu úkonu však možno v konkurze odporovať, ak bol na majetok dlžníka počas reštrukturalizácie alebo do jedného roka od skončenia reštrukturalizácie vyhlásený konkurz.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131 </w:t>
      </w:r>
      <w:hyperlink r:id="rId189"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lastRenderedPageBreak/>
        <w:t xml:space="preserve">Dohľad súdu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Súd počas reštrukturalizácie dohliada nad činnosťou dlžníka, správcu a veriteľských orgánov. Súd je oprávnený požadovať od správcu vysvetlenia alebo správy o priebehu reštrukturalizácie, ktoré je správca povinný súdu v určenej lehote poskytnúť.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Súd bez návrhu jedným uznesením zastaví reštrukturalizačné konanie, začne konkurzné konanie a vyhlási na majetok dlžníka konkurz, ak zistí, že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správca opakovane alebo závažne porušil povinnosti ustanovené týmto zákonom,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správca nesplnil svoju povinnosť požiadať súd o vyhlásenie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správca riadne nezvolal schôdzu veriteľov,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schôdza veriteľov nebola uznášaniaschopná alebo nezvolila veriteľský výbor alebo na návrh veriteľa oprávneného hlasovať sa uzniesla, aby súd vyhlásil konkurz,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e) záverečný návrh plánu nebol predkladateľom plánu predložený na predbežné schválenie veriteľskému výboru v zákonnej lehote,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f) veriteľský výbor predložený návrh plánu v zákonnej lehote neschválil alebo predložený návrh plánu zamietol,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g) správca riadne nezvolal schôdzu, ktorá má rozhodnúť o schválení plánu,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h) za prijatie plánu na schôdzi, ktorá má rozhodnúť o schválení plánu, nehlasovala nadpolovičná väčšina skupín alebo prítomní veritelia s nadpolovičnou väčšinou všetkých hlasov počítaných podľa zistenej sumy ich zistených pohľadávok,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i) predkladateľ plánu v zákonnej lehote nepodal na súd návrh na potvrdenie plánu súdom,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j) dlžník je v omeškaní s úhradou paušálnej odmeny správcu alebo náhrady nevyhnutných výdavkov spojených s vedením konania.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V uznesení podľa odseku 2 súd ustanoví do funkcie správcu toho istého správcu, ktorý vykonával funkciu v reštrukturalizácii. Zverejnením uznesenia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zanikajú účinky začatia reštrukturalizačného konania a funkcia veriteľského výboru a funkcia správcu nezaniká.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Ak správca počas reštrukturalizácie zomrie, zanikne alebo mu vo výkone funkcie bráni zákonná prekážka, súd jedným uznesením odvolá doterajšieho správcu a ustanoví nového správcu na základe náhodného výberu pomocou technických a programových prostriedkov schválených ministerstvom.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Správca sa počas reštrukturalizácie môže vzdať svojej funkcie v príslušnom konaní z iných dôvodov, pre ktoré ho môže súd i bez návrhu odvolať; v takom prípade súd správcu bezodkladne odvolá a ustanoví správcu na základe náhodného výberu pomocou technických a programových prostriedkov schválených ministerstvom.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(6) Ustanovenie odseku 5 sa primerane použije aj na vzdanie sa funkcie správcu počas dozornej správy.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ŠIESTA HLAVA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REŠTRUKTURALIZAČNÝ PLÁN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132 </w:t>
      </w:r>
      <w:hyperlink r:id="rId190"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Reštrukturalizačný plán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Reštrukturalizačný plán (ďalej len "plán") je listina upravujúca vznik, zmenu alebo zánik práv a záväzkov osôb v nej uvedených (ďalej len "účastník plánu"), ako aj rozsah a spôsob uspokojenia tých účastníkov plánu, ktorí sú veriteľmi prihlásených pohľadávok, prípadne akcionármi dlžníka. Po potvrdení plánu súdom je plán záväzný pre všetkých účastníkov plánu.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Plán sa člení na opisnú časť a záväznú časť.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133 </w:t>
      </w:r>
      <w:hyperlink r:id="rId191"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Predkladateľ plánu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Ak súd povolil reštrukturalizáciu na základe návrhu dlžníka, plán vypracuje a vypracovaný plán postupne predloží </w:t>
      </w:r>
      <w:r w:rsidRPr="00DF2550">
        <w:rPr>
          <w:rFonts w:ascii="Times New Roman" w:hAnsi="Times New Roman" w:cs="Times New Roman"/>
          <w:sz w:val="18"/>
          <w:szCs w:val="18"/>
        </w:rPr>
        <w:lastRenderedPageBreak/>
        <w:t xml:space="preserve">na schválenie veriteľskému výboru, schôdzi účastníkov plánu (ďalej len "schvaľovacia schôdza") a súdu dlžník.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Ak súd povolil reštrukturalizáciu na základe návrhu veriteľa, plán vypracuje a na schválenie veriteľskému výboru, schvaľovacej schôdzi a súdu predloží správca.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134 </w:t>
      </w:r>
      <w:hyperlink r:id="rId192"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Príprava plánu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Plán musí byť vypracovaný tak, aby zabezpečoval čo najvyššiu možnú mieru uspokojenia veriteľov dlžníka pri zachovaní jeho reálnosti a udržateľnosti. Plán musí poskytnúť nezabezpečeným veriteľom uspokojenie ich pohľadávok aspoň o 20% vyššie, ako by dosiahli v konkurze.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Pri príprave plánu sú dlžník, správca a členovia veriteľského výboru povinní úzko spolupracovať; predkladateľ plánu je povinný im na tento účel poskytovať všetky vyžiadané informácie, ako aj inú s tým súvisiacu súčinnosť.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Predkladateľ plánu je povinný priebežne zasielať členom veriteľského výboru a správcovi alebo dlžníkovi predbežné znenia návrhu plánu a žiadať ich o stanoviská, návrhy alebo podnety. Stanoviská, návrhy alebo podnety členov veriteľského výboru a správcu alebo dlžníka je predkladateľ plánu povinný s odbornou starostlivosťou vyhodnotiť.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Dlžník je povinný poskytnúť zabezpečenému veriteľovi bezodkladne a bezodplatne všetku súčinnosť tak, aby zabezpečený veriteľ mohol dať zabezpečiť stanovenie hodnoty majetku, ktorý zabezpečuje jeho pohľadávku, znaleckým posudkom.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135 </w:t>
      </w:r>
      <w:hyperlink r:id="rId193"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Opisná časť plánu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Opisná časť plánu okrem náležitostí posudku podľa § 110 ods. 1 písm. a) a b) a ods. 2 písm. a) až c) musí obsahovať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opis kritérií pre zaradenie jednotlivých pohľadávok, prípadne jednotlivých majetkových práv akcionárov dlžníka do jednotlivých skupín vytvorených v pláne na účely hlasovania o prijatí plánu spolu s podrobným odôvodnením,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osobitne pre každú skupinu všeobecné porovnanie právneho postavenia a miery uspokojenia pohľadávok alebo majetkových práv akcionárov dlžníka v prípade prijatia plánu s ich pravdepodobným právnym postavením a mierou skutočného uspokojenia v prípade neprijatia plánu ku dňu začatia reštrukturalizačného konania,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údaj o spôsobe hlasovania o pláne.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Opisná časť plánu musí obsahovať tiež podrobný opis opatrení potrebných na dosiahnutie účelu reštrukturalizácie, ktorými sú najmä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zmeny pohľadávok veriteľov, najmä predĺženie lehoty ich splatnosti alebo ich čiastočné odpustenie, alebo ich uznanie za nevymáhateľné,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prevod podniku dlžníka alebo jeho časti alebo prevod podstatnej časti jeho majetku, vrátane prechodu na inú osobu, či už existujúcu alebo založenú na tento účel podľa plánu v budúcnosti (ďalej len "preberajúca osoba"),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vydanie akcií alebo iných majetkových účastí na dlžníkovi alebo preberajúcej osobe, či už na účel ich výmeny za pohľadávky alebo na iný účel určený plánom,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pokračovanie v prevádzkovaní podniku dlžníka alebo jeho časti dlžníkom na účel jeho výhodnejšieho predaja v budúcnosti,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e) premena, cezhraničná premena, zmena právnej formy alebo cezhraničná zmena právnej formy,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f) prevod majetku dlžníka zaťaženého zabezpečovacím právom, vecným bremenom alebo inou ťarchou bez tohto zaťaženia,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g) zmena majetkových práv akcionárov dlžníka alebo preberajúcej osoby, zmena obsahu zakladateľských zmlúv alebo iných dokumentov podobného charakteru dlžníka alebo preberajúcej osoby alebo prevod majetkových práv akcionárov dlžníka alebo preberajúcej osoby na iné osoby.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Opisná časť plánu obsahuje aj ďalšie náležitosti predpokladané týmto zákonom, ako aj všetky ďalšie údaje potrebné pre účastníkov plánu tak, aby mohli s odbornou starostlivosťou hlasovať o prijatí plánu.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136 </w:t>
      </w:r>
      <w:hyperlink r:id="rId194" w:history="1"/>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lastRenderedPageBreak/>
        <w:t xml:space="preserve">Záväzná časť plánu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Záväzná časť plánu obsahuje určenie všetkých práv a záväzkov, ktoré majú účastníkom plánu podľa plánu vzniknúť, zmeniť sa alebo zaniknúť. Tieto práva a záväzky a majetok, ku ktorému sa vzťahujú, ak ide o vecné práva alebo iné podobné práva, musia byť v pláne určené tak, ako je to potrebné podľa osobitných predpisov pre ich vznik, zmenu alebo zánik, alebo získanie príslušných rozhodnutí a súhlasov, na základe ktorých vznikajú, menia sa alebo zanikajú alebo ktoré sú podmienkou na ich vznik, zmenu alebo zánik.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Ak je podľa osobitného predpisu na vznik, zmenu alebo zánik práva alebo záväzku predpokladaného plánom potrebný prejav vôle, záväzná časť plánu musí obsahovať aj presné znenie požadovaného prejavu vôle; listina obsahujúca prejav vôle sa pripojí k plánu ako jeho príloha.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137 </w:t>
      </w:r>
      <w:hyperlink r:id="rId195"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Skupiny</w:t>
      </w:r>
    </w:p>
    <w:p w:rsidR="00E102ED" w:rsidRPr="00DF2550" w:rsidRDefault="00E102ED">
      <w:pPr>
        <w:widowControl w:val="0"/>
        <w:autoSpaceDE w:val="0"/>
        <w:autoSpaceDN w:val="0"/>
        <w:adjustRightInd w:val="0"/>
        <w:spacing w:after="0" w:line="240" w:lineRule="auto"/>
        <w:jc w:val="center"/>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Na účely hlasovania o prijatí plánu sa v záväznej časti plánu vytvorí samostatná skupina pre zabezpečené pohľadávky a samostatná skupina pre nezabezpečené pohľadávky. Ak plán predpokladá zmenu majetkových práv akcionárov dlžníka, prevod podniku dlžníka alebo premenu, cezhraničná premenu alebo cezhraničnú zmenu právnej formy, v pláne sa vytvorí aj samostatná skupina pre majetkové práva akcionárov dlžníka.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Jednotlivé skupiny pre zaradenie pohľadávok môže predkladateľ plánu rozdeliť na ďalšie samostatné skupiny tak, aby pohľadávky veriteľov s rovnakými ekonomickými záujmami, najmä vzhľadom na výšku, právny dôvod vzniku alebo zabezpečenie ich pohľadávok, mohli byť zaradené podľa týchto kritérií do samostatných skupín. Pri majetkových právach akcionárov dlžníka môže predkladateľ plánu postupovať primerane.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Ak niektoré pohľadávky nemajú byť plánom dotknuté, v pláne sa vytvorí aj samostatná skupina pre plánom nedotknuté pohľadávky.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Pre každého zabezpečeného veriteľa, pri ktorého zabezpečenej pohľadávke možno s odbornou starostlivosťou predpokladať, že majetok, ktorý ju zabezpečuje, bude postačovať aspoň na jej čiastočné uspokojenie, sa v pláne vytvorí vždy samostatná skupina, ibaže dotknutí zabezpečení veritelia súhlasia s iným vytvorením skupín.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Ak sú v reštrukturalizácii prihlásené podriadené pohľadávky alebo pohľadávky, ktoré by sa v konkurze uspokojovali v poradí ako podriadené pohľadávky, v pláne sa vytvorí aj samostatná skupina týchto pohľadávok, pričom tieto pohľadávky nemôžu byť uspokojené rovnakým alebo lepším spôsobom ako iné pohľadávky.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138 </w:t>
      </w:r>
      <w:hyperlink r:id="rId196" w:history="1"/>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Zaraďovanie pohľadávok do jednotlivých skupín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Každá pohľadávka zapísaná do zoznamu pohľadávok sa zaradí do niektorej zo skupín podľa § 137 a kritérií uvedených v opisnej časti plánu. Ak predkladateľ plánu s odbornou starostlivosťou zistí, že majetok zabezpečujúci zabezpečenú pohľadávku nemôže postačovať na uspokojenie zabezpečenej pohľadávky v celom rozsahu, môže zaradiť zabezpečenú pohľadávku v dotknutom rozsahu do skupiny pre nezabezpečené pohľadávky.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Pohľadávky z bezodplatných právnych úkonov a príslušenstvo prihlásených pohľadávok, na ktoré vznikol nárok po začatí reštrukturalizačného konania, sa do plánu nezahŕňajú; tieto nároky sa v prípade potvrdenia plánu súdom považujú v celom rozsahu za odpustené.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139 </w:t>
      </w:r>
      <w:hyperlink r:id="rId197" w:history="1"/>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Jednotlivé zmeny pohľadávky a plnenia určené na uspokojenie pohľadávky sa uvádzajú v záväznej časti plánu vždy pri dotknutej pohľadávke. Tieto zmeny a plnenia musia byť v záväznej časti plánu určené tak, aby v prípade neúčinnosti plánu bolo možné určiť rozsah, v akom bola pohľadávka podľa plánu uspokojená jednotlivými plneniami, a rozsah, v akom bola pohľadávka podľa plánu odpustená alebo uznaná za nevymáhateľnú. Pri majetkovom práve akcionára dlžníka sa toto ustanovenie použije primerane.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Pohľadávky a majetkové práva akcionárov dlžníka zaradené do rovnakej skupiny musia byť uspokojené rovnakou mierou a rovnakým spôsobom. V menšej miere alebo horším spôsobom sa pohľadávka alebo majetkové právo akcionára dlžníka zaradené do rovnakej skupiny môže uspokojiť len so súhlasom dotknutého veriteľa alebo akcionára dlžníka.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Právne úkony dlžníka alebo správcu urobené počas reštrukturalizačného konania, ktoré poskytujú účastníkovi plánu výhodu nepredpokladanú plánom, sú neplatné.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140 </w:t>
      </w:r>
      <w:hyperlink r:id="rId198" w:history="1"/>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Záväzky tretích osôb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Záväzná časť plánu môže obsahovať aj záväzok inej osoby ako dlžníka, akcionára dlžníka alebo veriteľa prihlásenej pohľadávky, ak so vznikom záväzku súhlasí; prílohu plánu musí v tomto prípade tvoriť súhlasný prejav vôle tejto osoby so vznikom záväzku, inak záväzok ani v prípade potvrdenia plánu súdom nevznikne.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Záväzok podľa odseku 1 môže spočívať najmä v pristúpení k záväzku dlžníka alebo preberajúcej osoby, ručení za ich záväzky alebo inom zabezpečení ich záväzkov, darovaní majetku dlžníkovi alebo preberajúcej osobe, prípadne vo vzdaní sa práva voči dlžníkovi alebo preberajúcej osobe alebo v odpustení ich dlhu.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141 </w:t>
      </w:r>
      <w:hyperlink r:id="rId199" w:history="1"/>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Nový úver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Záväzná časť plánu môže obsahovať ustanovenie o poskytnutí úveru dlžníkovi alebo preberajúcej osobe po skončení reštrukturalizácie s tým, že pohľadávka z úveru sa v prípade vyhlásenia konkurzu na majetok dlžníka alebo preberajúcej osoby bude v nezabezpečenom rozsahu uspokojovať zo všeobecnej podstaty pred inými nezabezpečenými pohľadávkami (ďalej len "nový úver").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142 </w:t>
      </w:r>
      <w:hyperlink r:id="rId200" w:history="1"/>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Prílohy plánu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Prílohy plánu tvoria neoddeliteľnú súčasť plánu. Prílohu plánu okrem iných zákonom predpokladaných listín tvorí vždy zoznam pohľadávok, posledná riadna individuálna účtovná závierka dlžníka a priebežná individuálna účtovná závierka dlžníka vyhotovená ku dňu povolenia reštrukturalizácie spolu s priebežnými individuálnymi účtovnými závierkami dlžníka vyhotovenými vždy k poslednému dňu každého kalendárneho mesiaca nasledujúceho po povolení reštrukturalizácie. Ak bola individuálna účtovná závierka predmetom overovania audítorom, prílohu plánu tvorí tiež správa audítora.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SIEDMA HLAVA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SCHVAĽOVANIE PLÁNU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143 </w:t>
      </w:r>
      <w:hyperlink r:id="rId201"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Lehota na predloženie plánu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Záverečný návrh plánu sa musí predložiť na predbežné schválenie veriteľskému výboru do 120 dní od povolenia reštrukturalizácie. Na odôvodnenú žiadosť predkladateľa plánu môže veriteľský výbor túto lehotu o 60 dní predĺžiť. Predĺženie lehoty spolu s odôvodnením veriteľského výboru správca bezodkladne po doručení zápisnice zo zasadnutia veriteľského výboru zverejní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Ak predkladateľ plánu v zákonnej lehote návrh plánu veriteľskému výboru nepredloží, správca bezodkladne požiada súd o vyhlásenie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144 </w:t>
      </w:r>
      <w:hyperlink r:id="rId202"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Schválenie plánu veriteľským výborom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O schválení alebo zamietnutí predloženého návrhu plánu rozhodne veriteľský výbor do 15 dní od jeho predloženia. Ak má veriteľský výbor k návrhu plánu výhrady, môže určiť predkladateľovi plánu lehotu nie dlhšiu ako 15 dní na jeho prepracovanie. O schválení alebo zamietnutí plánu v tomto prípade veriteľský výbor rozhodne do 15 dní od predloženia prepracovaného plánu.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Ak veriteľský výbor predložený návrh plánu zamietne alebo predložený návrh plánu v zákonných lehotách neschváli, správca bezodkladne požiada súd o vyhlásenie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Ak veriteľský výbor predložený návrh plánu schváli, bezodkladne požiada správcu o zvolanie schvaľovacej schôdze.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Po schválení plánu veriteľským výborom možno v pláne z podnetu predkladateľa plánu opraviť len zjavné chyby v písaní alebo počítaní alebo iné zrejmé nesprávnosti. Iné zmeny plánu z podnetu predkladateľa plánu sú zakázané.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145 </w:t>
      </w:r>
      <w:hyperlink r:id="rId203"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Zmena plánu na návrh účastníka plánu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Každý účastník plánu má právo najneskôr siedmy deň pred konaním schvaľovacej schôdze požiadať </w:t>
      </w:r>
      <w:r w:rsidRPr="00DF2550">
        <w:rPr>
          <w:rFonts w:ascii="Times New Roman" w:hAnsi="Times New Roman" w:cs="Times New Roman"/>
          <w:sz w:val="18"/>
          <w:szCs w:val="18"/>
        </w:rPr>
        <w:lastRenderedPageBreak/>
        <w:t xml:space="preserve">predkladateľa plánu prostredníctvom správcu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o podrobnejšie vysvetlenie ustanovení plánu,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o opravu zjavnej chyby v písaní alebo počítaní alebo inej zrejmej nesprávnosti plánu,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o zaradenie svojej pohľadávky do inej skupiny, ako bola zaradená predkladateľom plánu,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o zaradenie svojho majetkového práva akcionára do inej skupiny, ako bolo zaradené predkladateľom plánu,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e) o zaradenie svojej zabezpečenej pohľadávky do skupiny pre nezabezpečené pohľadávky v inom rozsahu ako v rozsahu určenom predkladateľom plánu,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f) o nižšie uspokojenie svojej pohľadávky oproti jej uspokojeniu navrhnutému v záväznej časti plánu v prospech inej skupiny pohľadávok vytvorenej v záväznej časti plánu.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Doručené žiadosti správca priebežne usporadúva do prehľadného zoznamu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v ktorom uvedie deň doručenia žiadosti, označenie žiadateľa a obsah žiadosti.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Predkladateľ plánu s odbornou starostlivosťou posúdi každú žiadosť podľa odseku 1 písm. b) až e) a v odôvodnených prípadoch upraví plán podľa žiadosti.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Ak žiadosť podľa odseku 1 písm. f) bola doručená neskôr ako siedmy deň pred konaním schvaľovacej schôdze avšak najneskôr v deň pred konaním schvaľovacej schôdze, správca o tejto žiadosti informuje predkladateľa plánu a veriteľov prítomných na schvaľovacej schôdzi veriteľov a predkladateľ plánu žiadosť do plánu zapracuje.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146 </w:t>
      </w:r>
      <w:hyperlink r:id="rId204"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Schvaľovacia schôdza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Schvaľovaciu schôdzu zvoláva správca do troch dní od doručenia žiadosti veriteľského výboru tak, aby sa konala najneskôr do 30 dní od doručenia žiadosti. Miesto a čas konania schvaľovacej schôdze správca určí tak, aby čo najmenej obmedzovali účastníkov plánu v možnosti zúčastniť sa na zasadnutí schvaľovacej schôdze.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Schvaľovacia schôdza sa zvoláva uverejnením oznámenia o zvolaní schvaľovacej schôdze; lehota medzi zvolaním a konaním schvaľovacej schôdze nesmie byť kratšia ako 15 dní. Oznámenie o zvolaní schvaľovacej schôdze obsahuje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miesto a čas konania schvaľovacej schôdze,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oznámenie o schválení plánu veriteľským výborom spolu s odporučením veriteľského výboru, aby účastníci plánu oprávnení o schválení plánu hlasovať za jeho prijatie hlasovali,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informáciu, ako a kedy sa môžu účastníci plánu oboznámiť s obsahom plánu v kancelárii správcu.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Schvaľovacej schôdzi predsedá správca pod dohľadom sudcu alebo ním povereného vyššieho súdneho úradníka. Právo zúčastniť sa na schvaľovacej schôdzi má každý účastník plánu; akcionár dlžníka sa môže zúčastniť na schvaľovacej schôdzi, aj keď nie je účastníkom plánu. Účasť dlžníka alebo štatutárnych orgánov alebo členov štatutárneho orgánu dlžníka na schvaľovacej schôdzi je povinná.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Účastník plánu sa môže zúčastniť na schvaľovacej schôdzi aj prostredníctvom písomne splnomocneného zástupcu; pravosť podpisu účastníka plánu musí byť na plnomocenstve úradne osvedčená.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Schvaľovacia schôdza je uznášaniaschopná, ak je prítomný aspoň jeden účastník plánu. Právo hlasovať má každý účastník plánu zaradený do niektorej zo skupín. Právo hlasovať nemá účastník plánu zaradený do skupiny pre plánom nedotknuté pohľadávky v rozsahu takejto pohľadávky a veriteľ pohľadávky popretej čo do právneho dôvodu alebo vymáhateľnosti v rozsahu takejto pohľadávky, ak mu nebolo priznané hlasovacie právo. Na každé jedno euro zistenej sumy zistenej pohľadávky má účastník plánu jeden hlas. Podmienený veriteľ môže na schvaľovacej schôdzi hlasovať len vtedy, ak vznik ním prihlásenej a zistenej podmienenej pohľadávky závisí od splnenia záväzku podmieneným veriteľom za dlžníka a veriteľ oprávnený požadovať splnenie záväzku od podmieneného veriteľa na schvaľovacej schôdzi v rozsahu podmienenej pohľadávky svoje hlasovacie právo neuplatní alebo si svoju pohľadávku v rozsahu podmienenej pohľadávky v reštrukturalizácii neprihlási. Toto právo podmienenému veriteľovi zanikne, ak sa vznik ním prihlásenej podmienenej pohľadávky stane nemožným; o tom je podmienený veriteľ povinný informovať správcu, len čo sa o tejto skutočnosti dozvie, inak zodpovedá iným veriteľom za škodu, ktorá im v dôsledku toho vznikla. Ak je podmienených veriteľov, ktorí sú povinní plniť za dlžníka tomu istému veriteľovi pre tú istú pohľadávku, viac, môžu vykonávať hlasovacie práva spojené s ich prihlásenými podmienenými pohľadávkami, len ak si zvolia spoločného zástupcu; tieto hlasovacie práva pritom môžu vykonávať len v rozsahu, v akom sú povinní plniť za dlžníka. Na účely hlasovania akcionárov dlžníka zaradených do niektorej zo skupín sa počet ich hlasov určí podľa osobitného predpisu. 23)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lastRenderedPageBreak/>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(6) Na schvaľovacej schôdzi možno hlasovať osobne alebo prostredníctvom zástupcu. Ak bolo hlasovanie schvaľovacej schôdze o prijatí plánu odročené, za prijatie plánu možno hlasovať aj písomne. Písomné hlasovanie je platné, ak je doručené správcovi najneskôr deň pred hlasovaním o prijatí plánu, pravosť podpisu písomne hlasujúceho je úradne osvedčená a z obsahu písomného hlasovania je nepochybné, či hlasujúci hlasoval za prijatie plánu alebo proti prijatiu plánu. Výsledky písomného hlasovania spracuje správca do zápisnice o písomnom hlasovaní.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147 </w:t>
      </w:r>
      <w:hyperlink r:id="rId205" w:history="1"/>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Priebeh schvaľovacej schôdze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Pred hlasovaním o prijatí plánu na schvaľovacej schôdzi predsedajúci otvorí rozpravu. V rozprave predkladateľ plánu odpovie na všetky žiadosti zapísané do zoznamu žiadostí a vysvetlí každú opravu alebo zmenu urobenú v pláne po jeho schválení veriteľským výborom. Po zodpovedaní každej žiadosti má prítomný žiadateľ právo na vyjadrenie svojho stanoviska v rozsahu troch minút. Predsedajúci môže určiť žiadateľovi na jeho žiadosť väčší časový priestor na prednesenie jeho stanoviska. Rozprava zo schvaľovacej schôdze sa zaznamená.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Predkladateľ plánu môže najneskôr do skončenia rozpravy upraviť plán v prospech niektorej zo skupín veriteľov.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O prijatí plánu sa hlasuje hneď po skončení rozpravy. Ak z rozpravy vyplynie potreba urobiť v pláne zmeny, predsedajúci môže hlasovanie o prijatí plánu o 15 dní odročiť; v prípade pochybnosti môže navrhnúť, aby sa o odročení hlasovalo.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Ak sa hlasovanie o prijatí plánu odročilo, správca do dvoch dní zverejní deň a miesto pokračovania schvaľovacej schôdze, dôvody odročenia hlasovania o prijatí plánu a informáciu, kde a kedy možno nahliadnuť do plánu v znení zmien urobených podľa pripomienok schvaľovacej schôdze.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Ak ide o úpravu plánu podľa odseku 2, schôdza môže pokračovať v ten istý deň alebo v nasledujúci pracovný deň; ustanovenie odseku 4 sa v tomto prípade nepoužije.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148 </w:t>
      </w:r>
      <w:hyperlink r:id="rId206"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Väčšina potrebná na prijatie plánu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Na prijatie plánu schvaľovacou schôdzou sa vyžaduje, aby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každá skupina pre zabezpečené pohľadávky hlasovala za prijatie plánu,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v každej skupine pre nezabezpečené pohľadávky hlasovala za prijatie plánu nadpolovičná väčšina hlasujúcich veriteľov so zistenou sumou pohľadávok zistených čo do právneho dôvodu a vymáhateľnosti vyššou ako 1% zistenej sumy všetkých pohľadávok zistených čo do právneho dôvodu a vymáhateľnosti danej skupiny, ak hlasy hlasujúcich veriteľov v danej skupine súčasne presahujú väčšinu hlasov hlasujúcich veriteľov počítanú podľa zistenej sumy ich pohľadávok zistených čo do právneho dôvodu a vymáhateľnosti,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v každej skupine pre majetkové práva akcionárov hlasovala za prijatie plánu nadpolovičná väčšina hlasov hlasujúcich akcionárov v danej skupine počítaná podľa počtu ich hlasov,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za prijatie plánu hlasovali prítomní veritelia s nadpolovičnou väčšinou hlasov počítaných podľa zistenej sumy ich pohľadávok zistených čo do právneho dôvodu a vymáhateľnosti.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Skupina pre plánom nedotknuté pohľadávky sa považuje za skupinu súhlasiacu s plánom. Za skupinu súhlasiacu s plánom sa považuje tiež skupina, v ktorej nikto nehlasoval z dôvodu neprítomnosti.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(3) Veritelia, ktorí môžu byť poskytovateľom štátnej pomoci podľa osobitného predpisu,</w:t>
      </w:r>
      <w:r w:rsidRPr="00DF2550">
        <w:rPr>
          <w:rFonts w:ascii="Times New Roman" w:hAnsi="Times New Roman" w:cs="Times New Roman"/>
          <w:sz w:val="18"/>
          <w:szCs w:val="18"/>
          <w:vertAlign w:val="superscript"/>
        </w:rPr>
        <w:t xml:space="preserve"> 24)</w:t>
      </w:r>
      <w:r w:rsidRPr="00DF2550">
        <w:rPr>
          <w:rFonts w:ascii="Times New Roman" w:hAnsi="Times New Roman" w:cs="Times New Roman"/>
          <w:sz w:val="18"/>
          <w:szCs w:val="18"/>
        </w:rPr>
        <w:t xml:space="preserve"> sa považujú za veriteľov </w:t>
      </w:r>
      <w:proofErr w:type="spellStart"/>
      <w:r w:rsidRPr="00DF2550">
        <w:rPr>
          <w:rFonts w:ascii="Times New Roman" w:hAnsi="Times New Roman" w:cs="Times New Roman"/>
          <w:sz w:val="18"/>
          <w:szCs w:val="18"/>
        </w:rPr>
        <w:t>nesúhlasiacich</w:t>
      </w:r>
      <w:proofErr w:type="spellEnd"/>
      <w:r w:rsidRPr="00DF2550">
        <w:rPr>
          <w:rFonts w:ascii="Times New Roman" w:hAnsi="Times New Roman" w:cs="Times New Roman"/>
          <w:sz w:val="18"/>
          <w:szCs w:val="18"/>
        </w:rPr>
        <w:t xml:space="preserve"> s plánom; to neplatí, ak súhlasia s prijatím plánu v súlade s predpismi upravujúcimi poskytovanie štátnej pomoci.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Súhlas dlžníka s prijatím plánu sa nevyžaduje.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Na účely hlasovania o prijatí plánu sa veriteľ, ktorému boli priznané hlasovacie práva považuje za veriteľa, ktorého pohľadávka bola zistená, v rozsahu priznaných hlasovacích práv.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149 </w:t>
      </w:r>
      <w:hyperlink r:id="rId207"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Listina prítomných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Účastníci plánu prítomní na schvaľovacej schôdzi sa zapisujú do listiny prítomných. Ak sa hlasovanie o prijatí plánu odročilo, listina prítomných sa vyhotovuje osobitne pre každú časť schvaľovacej schôdze. Správnosť listiny prítomných </w:t>
      </w:r>
      <w:r w:rsidRPr="00DF2550">
        <w:rPr>
          <w:rFonts w:ascii="Times New Roman" w:hAnsi="Times New Roman" w:cs="Times New Roman"/>
          <w:sz w:val="18"/>
          <w:szCs w:val="18"/>
        </w:rPr>
        <w:lastRenderedPageBreak/>
        <w:t xml:space="preserve">potvrdzujú svojimi podpismi správca a sudca alebo ním poverený vyšší súdny úradník prítomný na schvaľovacej schôdzi.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150 </w:t>
      </w:r>
      <w:hyperlink r:id="rId208" w:history="1"/>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Zápisnica zo schvaľovacej schôdze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O priebehu schvaľovacej schôdze sa spíše zápisnica. Ak sa hlasovanie o prijatí plánu odročilo, zápisnica sa vyhotovuje osobitne pre každú časť schvaľovacej schôdze. Zápisnicu vyhotovuje a podpisuje predseda schôdze; zápisnicu je povinný vyhotoviť do piatich dní od skončenia schvaľovacej schôdze.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Zápisnica zo schvaľovacej schôdze obsahuje označenie dlžníka, predsedu schvaľovacej schôdze a prítomného sudcu alebo povereného vyššieho súdneho úradníka, miesto a čas konania schvaľovacej schôdze, podrobný opis priebehu schvaľovacej schôdze, výsledky hlasovania o pláne v každej skupine s uvedením spôsobu hlasovania, odôvodnené námietky veriteľa, prípadne akcionára dlžníka uplatnené na schvaľovacej schôdzi a ďalšie dôležité skutočnosti zo schvaľovacej schôdze.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Prílohu zápisnice tvorí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listina prítomných,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záznam rozpravy zo schvaľovacej schôdze,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kópia plánu v znení schválenom veriteľským výborom,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kópia plánu v znení pred hlasovaním schvaľovacej schôdze o prijatí plánu,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e) kópia plánu v porovnanom znení podľa písmen c) a d) tak, aby zmeny boli v pláne prehľadne vyznačené s uvedením dôvodu každej zmeny v poznámke vecného odôvodnenia, 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f) kópia plánu v znení schválenom schvaľovacou schôdzou.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Zápisnicu zo schvaľovacej schôdze správca zaeviduje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do desiatich dní od skončenia schvaľovacej schôdze.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ÔSMA HLAVA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POTVRDENIE PLÁNU SÚDOM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151 </w:t>
      </w:r>
      <w:hyperlink r:id="rId209"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Návrh na potvrdenie plánu súdom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Plán prijatý schvaľovacou schôdzou potvrdzuje súd uznesením na návrh predkladateľa plánu. Návrh na potvrdenie plánu je predkladateľ plánu povinný doručiť súdu do 10 dní od skončenia schvaľovacej schôdze.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Návrh na potvrdenie plánu možno za podmienok ustanovených v § 152 podať, aj keď plán nebol prijatý schvaľovacou schôdzou alebo odsúhlasený dlžníkom.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Ak predkladateľ plánu v zákonnej lehote návrh na potvrdenie plánu nepodá, správca bezodkladne požiada súd o vyhlásenie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152 </w:t>
      </w:r>
      <w:hyperlink r:id="rId210" w:history="1"/>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Nahradenie súhlasu skupiny alebo dlžníka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Ak za prijatie plánu v niektorej zo skupín nehlasovala potrebná väčšina, predkladateľ plánu sa môže v návrhu na potvrdenie plánu domáhať, aby súd prijatie plánu v skupine nahradil svojím rozhodnutím, ak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účastníci plánu zaradení do skupiny hlasujúcej proti prijatiu plánu nebudú na základe plánu v zjavne horšom postavení, v akom by boli v prípade neprijatia plánu; súd pritom vychádza z ich pravdepodobného uspokojenia v konkurznom konaní v deň začatia reštrukturalizačného konania, pričom vychádza z údajov uvedených v pláne, ak sa nepreukáže opak,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väčšina zo skupín zostavených podľa plánu hlasovala za prijatie plánu potrebnou väčšinou 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za prijatie plánu hlasovali prítomní veritelia s nadpolovičnou väčšinou hlasov počítaných podľa zistenej sumy ich zistených pohľadávok.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O nahradení súhlasu súd rozhodne v uznesení o potvrdení alebo zamietnutí plánu.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lastRenderedPageBreak/>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153 </w:t>
      </w:r>
      <w:hyperlink r:id="rId211" w:history="1"/>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Potvrdenie plánu súdom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Ak nie sú dôvody na zamietnutie plánu, súd do 15 dní od doručenia návrhu na potvrdenie plánu predložený plán uznesením potvrdí; prílohu uznesenia tvorí plán potvrdený súdom. V uznesení o potvrdení plánu súd rozhodne aj o skončení reštrukturalizácie. Plán potvrdený súdom sa nezverejňuje; to sa nevzťahuje na ustanovenia o novom úvere.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154 </w:t>
      </w:r>
      <w:hyperlink r:id="rId212"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Zamietnutie plánu súdom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Súd uznesením zamietne plán, ak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boli podstatným spôsobom porušené ustanovenia tohto zákona o náležitostiach plánu, postupe pri príprave plánu, hlasovaní o pláne alebo iné ustanovenia týkajúce sa plánu, ak to malo nepriaznivý vplyv na niektorého z účastníkov plánu,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prijatie plánu bolo dosiahnuté podvodným konaním alebo poskytnutím osobitných výhod niektorému účastníkovi plánu,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plán nebol prijatý schvaľovacou schôdzou; to neplatí, ak súd nahradil jej súhlas svojím rozhodnutím,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ak podľa plánu nemá dôjsť k vydaniu akcií alebo iných majetkových účastí na dlžníkovi alebo na preberajúcej osobe za nové peňažné vklady, alebo výmenou pohľadávok veriteľov skupiny pre nezabezpečené pohľadávky s výnimkou veriteľov skupiny pre nezabezpečené pohľadávky vytvorenej podľa § 137 ods. 5, a to aspoň vo výške podľa § 110 ods. 2 písm. 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e) plán nie je spravodlivý vo vzťahu ku skupinám veriteľov tým, že predpokladá taký vznik, zmenu alebo zánik práva alebo záväzkov obsiahnutých v pláne, že veritelia skupín pre nezabezpečené pohľadávky budú uspokojení v dlhšej dobe ako zabezpečení veritelia bez toho, aby pre to existoval spravodlivý dôvod,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f) plán je v podstatnom rozpore so spoločným záujmom veriteľov,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g) miera uspokojenia ktorejkoľvek z nezabezpečených pohľadávok, s výnimkou pohľadávok zaradených do skupiny podľa § 137 ods. 5, je nižšia ako 50% výšky dotknutej pohľadávky; to neplatí, ak dotknutý veriteľ písomne súhlasí s nižšou mierou uspokojenia,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h) plnenia určené na uspokojenie ktorejkoľvek z nezabezpečených pohľadávok, s výnimkou pohľadávok zaradených do skupiny podľa § 137 ods. 5, majú byť podľa záväznej časti plánu poskytované počas obdobia dlhšieho ako päť rokov; to neplatí, ak dotknutý veriteľ písomne súhlasí s dlhšou lehotou splatnosti plnení určených na uspokojenie jeho pohľadávky.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Proti uzneseniu o zamietnutí plánu môže podať odvolanie predkladateľ plánu do 15 dní od jeho zverejnenia. O odvolaní rozhodne odvolací súd najneskôr do 30 dní od predloženia veci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Len čo uznesenie o zamietnutí plánu nadobudne právoplatnosť, súd jedným uznesením zastaví reštrukturalizačné konanie, začne konkurzné konanie a vyhlási na majetok dlžníka konkurz. V uznesení súd ustanoví správcu postupom podľa § 40 ods. 1. Zverejnením uznesenia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zanikajú účinky začatia reštrukturalizačného konania, funkcia veriteľského výboru a funkcia správcu.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155 </w:t>
      </w:r>
      <w:hyperlink r:id="rId213"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Účinky súdom potvrdeného plánu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Ustanovenia plánu sa zverejnením uznesenia o potvrdení plánu stávajú účinnými voči všetkým účastníkom plánu; ustanovenia plánu o novom úvere sú účinné voči každému.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Zverejnením uznesenia o potvrdení plánu zaniká právo veriteľov, ktorí riadne a včas podľa tohto zákona neprihlásili svoje pohľadávky, vymáhať tieto pohľadávky voči dlžníkovi, ako aj riadne a včas neprihlásené zabezpečovacie práva vzťahujúce sa na majetok dlžníka; to platí rovnako aj pre podmienené pohľadávky, ktoré mali byť uplatnené prihláškou.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Plán potvrdený súdom sa považuje za právny úkon urobený vo forme a spôsobom, ktorý je vyžadovaný osobitnými predpismi pre vznik, zmenu alebo zánik práv alebo záväzkov obsiahnutých v pláne. Ak je pre vznik, zmenu alebo zánik práva alebo záväzku obsiahnutého v pláne potrebné rozhodnutie príslušného orgánu, právo alebo záväzok vznikne, zmení sa alebo zanikne až rozhodnutím príslušného orgánu; príslušný orgán nemôže odmietnuť vydať potrebné rozhodnutie len z dôvodu, že plán ako právny úkon nie je urobený vo forme alebo spôsobom vyžadovaným osobitným predpisom.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Plánom zostávajú nedotknuté práva veriteľov domáhať sa uspokojenia ich pôvodných pohľadávok voči spoludlžníkom a ručiteľom dlžníka, ako aj práva veriteľov domáhať sa uspokojenia ich pôvodných zabezpečených pohľadávok </w:t>
      </w:r>
      <w:r w:rsidRPr="00DF2550">
        <w:rPr>
          <w:rFonts w:ascii="Times New Roman" w:hAnsi="Times New Roman" w:cs="Times New Roman"/>
          <w:sz w:val="18"/>
          <w:szCs w:val="18"/>
        </w:rPr>
        <w:lastRenderedPageBreak/>
        <w:t xml:space="preserve">z majetku tretích osôb.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Ak je to potrebné na dosiahnutie vzniku, zmeny alebo zániku práva predpokladaného plánom, účastník plánu alebo dozorný správca sa môže domáhať na súde, aby vyhlásenie vôle účastníka plánu bolo nahradené rozhodnutím súdu.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(6) Plánom zostáva nedotknuté právo veriteľa v rozsahu zistenej pohľadávky domáhať sa jej uspokojenia z toho, čo odporovateľným právnym úkonom ušlo z dlžníkovho majetku.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(7) V prípade zrušenia rozhodnutia o schválení plánu sa obnovuje právo veriteľov domáhať sa svojich pôvodných pohľadávok.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155a </w:t>
      </w:r>
      <w:hyperlink r:id="rId214" w:history="1"/>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Dlžník alebo preberajúca osoba nemôže po skončení reštrukturalizácie medzi svojich členov rozdeliť zisk alebo iné vlastné zdroje skôr, ako dôjde k uspokojeniu pohľadávok veriteľov skupiny pre nezabezpečené pohľadávky do výšky ich zistených pohľadávok podľa plánu alebo skôr, ako uplynú štyri roky od skončenia reštrukturalizácie.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Ustanovenie odseku 1 platí aj pre právnych nástupcov dlžníka alebo preberajúcej osoby.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156 </w:t>
      </w:r>
      <w:hyperlink r:id="rId215"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Skončenie reštrukturalizácie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Zverejnením uznesenia súdu o skončení reštrukturalizácie zanikajú účinky začatia reštrukturalizačného konania a zastavujú sa konania prerušené podľa § 118 ods. 4. Ak zo záväznej časti plánu nevyplýva niečo iné, zaniká tiež funkcia veriteľského výboru a funkcia správcu.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DEVIATA HLAVA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NEÚČINNOSŤ PLÁNU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157 </w:t>
      </w:r>
      <w:hyperlink r:id="rId216"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Ochrana účastníkov plánu </w:t>
      </w:r>
      <w:proofErr w:type="spellStart"/>
      <w:r w:rsidRPr="00DF2550">
        <w:rPr>
          <w:rFonts w:ascii="Times New Roman" w:hAnsi="Times New Roman" w:cs="Times New Roman"/>
          <w:b/>
          <w:bCs/>
          <w:sz w:val="18"/>
          <w:szCs w:val="18"/>
        </w:rPr>
        <w:t>nesúhlasiacich</w:t>
      </w:r>
      <w:proofErr w:type="spellEnd"/>
      <w:r w:rsidRPr="00DF2550">
        <w:rPr>
          <w:rFonts w:ascii="Times New Roman" w:hAnsi="Times New Roman" w:cs="Times New Roman"/>
          <w:b/>
          <w:bCs/>
          <w:sz w:val="18"/>
          <w:szCs w:val="18"/>
        </w:rPr>
        <w:t xml:space="preserve"> s plánom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Účastník plánu, ktorý hlasoval proti prijatiu plánu a uplatnil do zápisnice zo schvaľovacej schôdze odôvodnenú námietku proti prijatiu plánu, alebo účastník plánu, ktorý môže byť poskytovateľom štátnej pomoci, má právo sa do 15 dní od zverejnenia uznesenia o potvrdení plánu domáhať, aby súd určil neúčinnosť plánu voči nemu, ak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pohľadávky zaradené do rovnakej skupiny ako jeho zistená pohľadávka sa majú podľa plánu uspokojiť v inej miere alebo iným spôsobom, čím sa veriteľom týchto pohľadávok poskytla oproti nemu výhoda,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majetkové práva akcionárov zaradené do rovnakej skupiny ako jeho majetkové právo akcionára sa majú podľa plánu uspokojiť v inej miere alebo iným spôsobom, čím sa akcionárom týchto majetkových práv poskytla oproti nemu výhoda,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predkladateľ plánu nezaradil jeho zistenú pohľadávku do skupiny, ako požiadal ( § 145), čím sa dostal do horšieho postavenia, v akom by bol bez prijatia plánu; súd pritom vychádza z jeho pravdepodobného uspokojenia v konkurznom konaní,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predkladateľ plánu nezaradil jeho zistenú zabezpečenú pohľadávku do skupiny pre zabezpečené pohľadávky v rozsahu, v akom požiadal ( § 145), čím sa dostal do horšieho postavenia, v akom by bol bez prijatia plánu; súd pritom vychádza z jeho pravdepodobného uspokojenia v konkurznom konaní,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e) splnením potvrdeného plánu dôjde k poskytnutiu neoprávnenej štátnej pomoci.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Právo domáhať sa neúčinnosti plánu podľa odseku 1 sa uplatňuje proti dlžníkovi a preberajúcej osobe. Tejto neúčinnosti sa možno domáhať len vo vzťahu k dotknutej pohľadávke alebo majetkovému právu akcionára.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158 </w:t>
      </w:r>
      <w:hyperlink r:id="rId217"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Plnenie na popretú pohľadávku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Ak sa podľa plánu má plniť na popretú časť pohľadávky, dlžník a preberajúca osoba sú povinní spoločne a nerozdielne zložiť plnenie pripadajúce na popretú časť pohľadávky do súdnej alebo notárskej úschovy alebo v celom rozsahu zabezpečiť splnenie tohto plnenia majetkom do 30 dní od splatnosti tohto plnenia; inak sa plán voči veriteľovi vo vzťahu k dotknutej popretej pohľadávke stáva neúčinným.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Plnenie zložené do úschovy podľa odseku 1 sa uvoľní v prospech veriteľa popretej pohľadávky alebo jeho </w:t>
      </w:r>
      <w:r w:rsidRPr="00DF2550">
        <w:rPr>
          <w:rFonts w:ascii="Times New Roman" w:hAnsi="Times New Roman" w:cs="Times New Roman"/>
          <w:sz w:val="18"/>
          <w:szCs w:val="18"/>
        </w:rPr>
        <w:lastRenderedPageBreak/>
        <w:t xml:space="preserve">zložiteľa podľa rozhodnutia súdu, prípadne podľa uznania popretej pohľadávky dlžníkom bezodkladne po právoplatnosti rozhodnutia súdu alebo po uznaní popretej pohľadávky dlžníkom.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Ak po zistení popretej pohľadávky je zjavné, že pohľadávka bola zaradená do nesprávnej skupiny, dlžník a preberajúca osoba sú povinní spoločne a nerozdielne doplatiť rozdiel, o ktorý bol veriteľ popretej pohľadávky ukrátený.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159 </w:t>
      </w:r>
      <w:hyperlink r:id="rId218"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Nesplnenie plánu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Ak dlžník alebo preberajúca osoba ani do 30 dní od doručenia výzvy nesplní riadne a včas voči účastníkovi plánu pohľadávku alebo iný záväzok vyplývajúci mu z plánu, plán sa tým stáva voči účastníkovi plánu vo vzťahu k dotknutej pohľadávke neúčinným.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159a </w:t>
      </w:r>
      <w:hyperlink r:id="rId219" w:history="1"/>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Porušením povinnosti podľa § 155a sa stáva plán voči veriteľom skupiny pre dotknuté nezabezpečené pohľadávky neúčinným; rozdeleniu zisku alebo iných vlastných zdrojov možno v konkurze odporovať.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Veriteľ podľa § 155a ods. 1 je oprávnený domáhať sa na súde, ktorý potvrdil plán, aby určil, že došlo k porušeniu povinnosti podľa § 155a. Proti rozhodnutiu súdu je prípustné odvolanie. Zverejnením je rozhodnutie, ktorým sa určilo, že došlo k porušeniu povinnosti podľa § 155a účinné voči všetkým účastníkom plánu.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159b </w:t>
      </w:r>
      <w:hyperlink r:id="rId220" w:history="1"/>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Ak dlžník alebo preberajúca osoba vytvorí zisk vykázaný v účtovnej závierke, ktorý nepotrebuje k zachovaniu prevádzky podniku alebo jej podstatnej časti predpokladanej plánom, veriteľ podľa § 155a ods. 1 má právo domáhať sa na súde, ktorý potvrdil plán, uspokojenia svojej pôvodnej pohľadávky z takto vytvoreného zisku v rozsahu rozdielu medzi výškou uspokojenia pohľadávky podľa § 155a ods. 1 a plnením, ktoré bolo tomuto veriteľovi poskytnuté podľa plánu; nemožno mu však priznať viac ako mu z vytvoreného zisku pomerne pripadá k ostatným veriteľom v jeho skupine.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Veriteľ má právo podľa odseku 1 aj voči právnym nástupcom dlžníka alebo preberajúcej osoby.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160 </w:t>
      </w:r>
      <w:hyperlink r:id="rId221" w:history="1"/>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Účinky vyhlásenia konkurzu na plán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V prípade vyhlásenia konkurzu na majetok dlžníka alebo preberajúcej osoby skôr, ako je plán riadne splnený, sa plán vyhlásením konkurzu stáva neúčinným voči všetkým účastníkom plánu, ktorých nároky z plánu ešte nie sú splnené.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161 </w:t>
      </w:r>
      <w:hyperlink r:id="rId222" w:history="1"/>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Následky neúčinnosti plánu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(1) V prípade neúčinnosti plánu voči veriteľovi sú dlžník a preberajúca osoba povinní spoločne a nerozdielne splniť pôvodnú pohľadávku veriteľa v rozsahu, v akom bola pohľadávka prihlásená a zistená, spolu s úrokom podľa osobitného predpisu</w:t>
      </w:r>
      <w:r w:rsidRPr="00DF2550">
        <w:rPr>
          <w:rFonts w:ascii="Times New Roman" w:hAnsi="Times New Roman" w:cs="Times New Roman"/>
          <w:sz w:val="18"/>
          <w:szCs w:val="18"/>
          <w:vertAlign w:val="superscript"/>
        </w:rPr>
        <w:t xml:space="preserve"> 25)</w:t>
      </w:r>
      <w:r w:rsidRPr="00DF2550">
        <w:rPr>
          <w:rFonts w:ascii="Times New Roman" w:hAnsi="Times New Roman" w:cs="Times New Roman"/>
          <w:sz w:val="18"/>
          <w:szCs w:val="18"/>
        </w:rPr>
        <w:t xml:space="preserve"> počítaným zo zistenej časti pohľadávky od začatia reštrukturalizačného konania. Pohľadávku veriteľa sú dlžník a preberajúca osoba povinní splniť v pôvodnej lehote splatnosti.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V prípade neúčinnosti plánu voči akcionárovi dlžníka sú dlžník a preberajúca osoba povinní spoločne a nerozdielne uhradiť akcionárovi dlžníka hodnotu plnenia, ktorá by zodpovedala jeho podielu na likvidačnom zostatku dlžníka v čase potvrdenia plánu súdom. Ak akcionár dlžníka nepreukáže inak, predpokladá sa, že hodnota likvidačného zostatku sa rovná nule.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Pre pôvodnú pohľadávku veriteľa v rozsahu podľa odseku 1 možno v prípade neúčinnosti plánu voči dlžníkovi alebo preberajúcej osobe viesť výkon rozhodnutia alebo exekúciu, a to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na podklade právoplatného rozhodnutia súdu o určení neúčinnosti plánu, ak ide o neúčinnosť plánu podľa § 157,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na podklade právoplatného rozhodnutia súdu o určení pohľadávky, ak ide o neúčinnosť plánu podľa § 158, alebo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na podklade výpisu zo zoznamu pohľadávok uloženého na súde, ak ide o neúčinnosť plánu podľa § 159,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na podklade výpisu zo zoznamu pohľadávok uloženého na súde a právoplatného rozhodnutia súdu podľa § 159a ods. 2, ak ide o neúčinnosť plánu podľa § 159a.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Plnenia poskytnuté účastníkovi plánu na základe plánu sa v prípade neúčinnosti plánu voči nemu v rozsahu </w:t>
      </w:r>
      <w:r w:rsidRPr="00DF2550">
        <w:rPr>
          <w:rFonts w:ascii="Times New Roman" w:hAnsi="Times New Roman" w:cs="Times New Roman"/>
          <w:sz w:val="18"/>
          <w:szCs w:val="18"/>
        </w:rPr>
        <w:lastRenderedPageBreak/>
        <w:t xml:space="preserve">určenom plánom ( § 139) započítajú.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Pôvodná pohľadávka sa nepremlčí skôr ako uplynie desať rokov od neúčinnosti plánu.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161a </w:t>
      </w:r>
      <w:hyperlink r:id="rId223" w:history="1"/>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Ak sa dlžník alebo preberajúca osoba dohodne s veriteľom z plánu počas plnenia plánu na vydaní akcií alebo iných majetkových účastí na dlžníkovi alebo preberajúcej osobe na účel ich výmeny za pohľadávku, plán sa na tento účel považuje za neúčinný voči veriteľovi vo vzťahu k pohľadávke, ktorá sa má vymeniť za akcie alebo iné majetkové účasti na dlžníkovi alebo preberajúcej osobe.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DESIATA HLAVA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DOZORNÁ SPRÁVA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162 </w:t>
      </w:r>
      <w:hyperlink r:id="rId224"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Dozorná správa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Záväzná časť plánu môže na čas po skončení reštrukturalizácie až do úplného splnenia plánu zaviesť nad dlžníkom alebo preberajúcou osobou dozornú správu. Dozornú správu vykonáva dozorný správca určený záväznou časťou plánu. Za dozorného správcu možno určiť len osobu zapísanú do zoznamu správcov; súhlas s výkonom funkcie dozorného správcu tvorí prílohu plánu.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V prípade zavedenia dozornej správy záväzná časť plánu obsahuje najmä určenie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osoby podliehajúcej dozornej správe,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dozorného správcu,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pravidiel pre výkon dozornej správy,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právnych úkonov podliehajúcich súhlasu dozorného správcu,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e) odmeny dozorného správcu a pravidiel pre jej úhradu.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163 </w:t>
      </w:r>
      <w:hyperlink r:id="rId225" w:history="1"/>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Účinky dozornej správy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Účinky dozornej správy nastanú zverejnením oznámenia dozorného správcu o zavedení dozornej správy.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Oznámenie o zavedení dozornej správy obsahuje oznámenie o zavedení dozornej správy, osobu alebo osoby podliehajúce dozornej správe, meno, priezvisko a kanceláriu dozorného správcu a ďalšie skutočnosti, ktorých zverejnenie určuje záväzná časť plánu.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Ak niektoré právne úkony osoby podliehajúcej dozornej správe majú podľa záväznej časti plánu podliehať súhlasu dozorného správcu, oznámenie o zavedení dozornej správy obsahuje aj presné určenie rozsahu týchto právnych úkonov s poučením o možnosti odporovať tým právnym úkonom, ktoré osoba podliehajúca dozornej správe urobí bez súhlasu dozorného správcu. Ak osoba podliehajúca dozornej správe urobí právny úkon bez súhlasu dozorného správcu, platnosť právneho úkonu tým nie je dotknutá, právnemu úkonu však možno v konkurze odporovať, ak pred úplným splnením plánu bol na majetok osoby podliehajúcej dozornej správe vyhlásený konkurz.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164 </w:t>
      </w:r>
      <w:hyperlink r:id="rId226" w:history="1"/>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Dozorný správca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Dozorný správca je povinný vykonávať dozornú správu s odbornou starostlivosťou. Dozorný správca je povinný pri výkone dozornej správy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dohliadať na dodržiavanie plnenia plánu, pravidiel výkonu dozornej správy a činnosť osoby podliehajúcej dozornej správe,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udeľovať súhlas s právnymi úkonmi osoby podliehajúcej dozornej správe v rozsahu a za podmienok určených v pláne,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neustále vyhodnocovať všetky známe informácie o osobe podliehajúcej dozornej správe, o plnení plánu a o iných pre plnenie plánu podstatných skutočnostiach z hľadiska ich možného vplyvu na úspešné splnenie plánu a v prípade, že po vyhodnotení týchto informácií dôjde k záveru, že nemožno odôvodnene predpokladať riadne splnenie plánu, je povinný o tejto skutočnosti </w:t>
      </w:r>
      <w:r w:rsidRPr="00DF2550">
        <w:rPr>
          <w:rFonts w:ascii="Times New Roman" w:hAnsi="Times New Roman" w:cs="Times New Roman"/>
          <w:sz w:val="18"/>
          <w:szCs w:val="18"/>
        </w:rPr>
        <w:lastRenderedPageBreak/>
        <w:t xml:space="preserve">bezodkladne informovať osobu podliehajúcu dozornej správe a iné osoby určené v pláne,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pravidelne vyhodnocovať, či veriteľom vznikol nárok podľa § 159b; túto skutočnosť bez zbytočného odkladu zverejní,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e) plniť ďalšie povinnosti vyplývajúce mu zo záväznej časti plánu.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Ak plán neurčuje inak, dozorný správca je povinný v pravidelných mesačných intervaloch poskytovať súdu a veriteľskému výboru správy o plnení plánu a o vyhliadkach v súvislosti s plnením plánu v budúcnosti.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Dozorný správca je oprávnený zúčastňovať sa na rokovaní príslušných orgánov osoby podliehajúcej dozornej správe. Ak plán neurčuje inak, príslušné orgány osoby podliehajúcej dozornej správe sú povinné prerokovať s dozorným správcom každé zásadné rozhodnutie finančnej a majetkovej povahy.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Dozornému správcovi patria pri výkone jeho činnosti rovnaké oprávnenia ako správcovi pri zisťovaní majetku v konkurze; ustanovenia § 74 a 75 sa použijú primerane. Osoba podliehajúca dozornej správe je povinná poskytnúť dozornému správcovi súčinnosť zodpovedajúcu týmto jeho oprávneniam.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165 </w:t>
      </w:r>
      <w:hyperlink r:id="rId227" w:history="1"/>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Skončenie dozornej správy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Po úplnom splnení plánu dozorný správca bezodkladne zverejní oznam o ukončení dozornej správy. Zverejnením oznamu o ukončení dozornej správy zanikajú účinky dozornej správy a funkcia dozorného správcu.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Účinky dozornej správy a funkcia dozorného správcu zanikajú tiež vyhlásením konkurzu. V uznesení o vyhlásení konkurzu súd ustanoví do funkcie správcu dozorného správcu.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ŠTVRTÁ ČASŤ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ODDLŽENIE</w:t>
      </w:r>
    </w:p>
    <w:p w:rsidR="00E102ED" w:rsidRPr="00DF2550" w:rsidRDefault="00E102ED">
      <w:pPr>
        <w:widowControl w:val="0"/>
        <w:autoSpaceDE w:val="0"/>
        <w:autoSpaceDN w:val="0"/>
        <w:adjustRightInd w:val="0"/>
        <w:spacing w:after="0" w:line="240" w:lineRule="auto"/>
        <w:jc w:val="center"/>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PRVÁ HLAVA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VŠEOBECNÉ USTANOVENIA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166 </w:t>
      </w:r>
      <w:hyperlink r:id="rId228"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Úvodné ustanovenia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Každý platobne neschopný dlžník, ktorý je fyzickou osobou, je oprávnený domáhať sa oddlženia konkurzom alebo splátkovým kalendárom podľa tejto časti zákona a to bez ohľadu na to, či má záväzky z podnikateľskej činnosti.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Dlžník je oprávnený opätovne sa domáhať oddlženia konkurzom alebo splátkovým kalendárom najskôr po uplynutí desiatich rokov od vyhlásenia konkurzu alebo od určenia splátkového kalendára podľa tejto časti zákona.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Dlžník je oprávnený podať návrh na vyhlásenie konkurzu alebo návrh na určenie splátkového kalendára iba vtedy, ak sa voči nemu vedie exekučné konanie alebo obdobné vykonávacie konanie; ak ide o návrh na vyhlásenie konkurzu, musí od vydania poverenia na vykonanie exekúcie alebo od začatia obdobného vykonávacieho konania uplynúť aspoň jeden rok.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Dlžník je povinný spolu s návrhom na vyhlásenie konkurzu alebo s návrhom na určenie splátkového kalendára vyhlásiť, že je platobne neschopný.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Dlžník nie je oprávnený podať návrh na vyhlásenie konkurzu alebo návrh na určenie splátkového kalendára, ak je vo výkone trestu odňatia slobody.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166a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Pohľadávky uspokojované v konkurze alebo splátkovým kalendárom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Ak tento zákon neustanovuje inak (§ 166b a 166c), len v konkurze alebo splátkovým kalendárom môžu byť uspokojené tieto pohľadávky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pohľadávka, ktorá vznikla pred kalendárnym mesiacom, v ktorom bol vyhlásený konkurz alebo poskytnutá ochrana pred veriteľmi (ďalej len "rozhodujúci deň"),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budúca pohľadávka ručiteľa, spoludlžníka alebo inej osoby, ktorej vznikne pohľadávka voči dlžníkovi, ak bude za neho </w:t>
      </w:r>
      <w:r w:rsidRPr="00DF2550">
        <w:rPr>
          <w:rFonts w:ascii="Times New Roman" w:hAnsi="Times New Roman" w:cs="Times New Roman"/>
          <w:sz w:val="18"/>
          <w:szCs w:val="18"/>
        </w:rPr>
        <w:lastRenderedPageBreak/>
        <w:t xml:space="preserve">plniť záväzok, ktorý vznikol pred rozhodujúcim dňom,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pohľadávka, ktorá vznikne v súvislosti s vypovedaním zmluvy alebo odstúpením od zmluvy (§ 167d), ak ide o zmluvu uzatvorenú pred vyhlásením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Pohľadávky podľa odseku 1 sa v konkurze uplatňujú prihláškou.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166b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Pohľadávky vylúčené z uspokojenia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Za nevymáhateľné voči dlžníkovi v prípade oddlženia sa považuje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príslušenstvo pohľadávky, ktoré presahuje 5% istiny pohľadávky za každý kalendárny rok existencie pohľadávky, na ktoré vznikol nárok pred rozhodujúcim dňom; za obdobie kratšie ako kalendárny rok zostáva vymáhateľná alikvotná časť príslušenstva,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príslušenstvo pohľadávky, na ktoré vznikol nárok v rozhodujúci deň a po rozhodujúcom dni; to neplatí pre pohľadávku z úveru na bývanie, ibaže bola prihlásená do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pohľadávka zo zmenky, ak bola podpísaná dlžníkom pred rozhodujúcim dňom,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zmluvné pokuty a iné súkromnoprávne alebo verejnoprávne peňažné sankcie, kde povinnosť, ktorá zakladá právo uplatniť alebo uložiť takúto pokutu alebo sankciu, bola porušená pred rozhodujúcim dňom,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e) peňažné pohľadávky, ktoré patria alebo patrili osobe spriaznenej s dlžníkom a vznikli pred rozhodujúcim dňom,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f) trovy účastníkov konania, ktoré im vznikli v súvislosti s účasťou v konkurznom konaní alebo v konaní o určení splátkového kalendára.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Nevymáhateľnosť podľa odseku 1 sa nevzťahuje na oddlžením nedotknuté pohľadávky.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166c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Nedotknuté pohľadávky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Oddlžením sú nedotknuté tieto pohľadávky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pohľadávka veriteľa - fyzickej osoby, ktorú nenadobudol postúpením, prevodom alebo prechodom s výnimkou dedenia, ak takáto pohľadávka nebola prihlásená v konkurze z dôvodu, že veriteľ nebol správcom písomne upovedomený, že bol vyhlásený konkurz; ustanovenie § 166b ods. 1 písm. a) a b) tým nie je dotknuté,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pohľadávka z právnej pomoci poskytnutej dlžníkovi Centrom právnej pomoci v súvislosti s konaním o oddlžení,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zabezpečená pohľadávka v rozsahu, v ktorom je krytá hodnotou predmetu zabezpečovacieho práva; ustanovenie § 166b ods. 1 písm. a) a b) tým nie je dotknuté,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pohľadávka zo zodpovednosti za škodu spôsobenú na zdraví alebo spôsobenú úmyselným konaním vrátane príslušenstva takejto pohľadávky,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e) pohľadávka dieťaťa na výživné vrátane príslušenstva takejto pohľadávky,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f) pracovnoprávne nároky zamestnancov dlžníka voči dlžníkovi,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g) peňažný trest podľa </w:t>
      </w:r>
      <w:hyperlink r:id="rId229" w:history="1">
        <w:r w:rsidRPr="00DF2550">
          <w:rPr>
            <w:rFonts w:ascii="Times New Roman" w:hAnsi="Times New Roman" w:cs="Times New Roman"/>
            <w:sz w:val="18"/>
            <w:szCs w:val="18"/>
          </w:rPr>
          <w:t>Trestného zákona</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h) nepeňažná pohľadávka.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Ak sa zabezpečená pohľadávka v konkurze neprihlási, zabezpečený veriteľ je oprávnený domáhať sa uspokojenia zabezpečenej pohľadávky iba z predmetu zabezpečovacieho práva, ibaže bolo oddlženie zrušené pre nepoctivý zámer dlžníka.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Oddlžením nedotknuté pohľadávky možno v konkurze uplatniť prihláškou.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166d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Nepostihnuteľná hodnota obydlia dlžníka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lastRenderedPageBreak/>
        <w:tab/>
        <w:t xml:space="preserve">(1) Nepostihnuteľnou hodnotou obydlia dlžníka je hodnota alebo časť hodnoty jednej obývateľnej veci s príslušenstvom vrátane prípadného zastavaného a priľahlého pozemku, ktorú dlžník označil v zozname majetku ako svoje obydlie.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Ak je obydlie dlžníka v podielovom spoluvlastníctve, nepostihnuteľnou hodnotou obydlia dlžníka je hodnota alebo časť hodnoty spoluvlastníckeho podielu dlžníka k jeho obydliu; jej výška sa pomerne neznižuje. V prípade bezpodielového spoluvlastníctva má každý z bezpodielových spoluvlastníkov právo na nepostihnuteľnú hodnotu obydlia.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Ak je obydlie dlžníka zaťažené zabezpečovacím právom, zabezpečovacie právo má prednosť pred nepostihnuteľnou hodnotou obydlia dlžníka.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Výšku nepostihnuteľnej hodnoty obydlia dlžníka ustanoví vláda Slovenskej republiky nariadením.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166e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Rozhodnutie o oddlžení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O oddlžení rozhodne súd v uznesení o vyhlásení konkurzu alebo v uznesení o určení splátkového kalendára tak, že dlžníka zbavuje všetkých dlhov, ktoré môžu byť uspokojené iba v konkurze alebo splátkovým kalendárom (§ 166a) v rozsahu, v akom nebudú uspokojené v konkurze alebo splátkovým kalendárom. V uznesení súd uvedie znenia zákonných ustanovení, ktoré upravujú, o ktoré dlhy ide.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Oddlžením sa pohľadávky, ktoré môžu byť uspokojené iba v konkurze alebo splátkovým kalendárom (§ 166a), bez ohľadu na to, či boli alebo neboli prihlásené, stávajú voči dlžníkovi nevymáhateľné v rozsahu, v ktorom ho súd zbavil dlhov.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Pohľadávka, ktorá sa v dôsledku oddlženia stala voči dlžníkovi nevymáhateľná, je aj naďalej vymáhateľná voči ručiteľovi alebo inej osobe, ktorá pohľadávku voči dlžníkovi zabezpečuje.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Na nevymáhateľnosť pohľadávky voči dlžníkovi súd prihliadne aj bez námietky dlžníka. Orgán verejnej moci je povinný hľadieť na dlžníka vo vzťahu k pohľadávke, ktorá sa stala nevymáhateľná (§ 166b), ako by na neho hľadel, keby rozhodol o trvalom upustení od vymáhania pohľadávky.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Ak došlo k oddlženiu, konkurz vyhlásený na majetok dlžníka nie je prekážkou prevádzkovania živnosti podľa osobitného predpisu.25aa)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166f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Zrušenie oddlženia pre nepoctivý zámer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Veriteľ, ktorý bol dotknutý oddlžením, má právo domáhať sa zrušenia oddlženia návrhom na zrušenie oddlženia podaným voči dlžníkovi alebo jeho dedičom do šiestich rokov od vyhlásenia konkurzu alebo určenia splátkového kalendára na súde, ktorý rozhodol o oddlžení, ak preukáže, že dlžník nemal pri oddlžení poctivý zámer. Ak je takýchto návrhov viac, súd ich spojí na spoločné konanie. Vo veci samej rozhoduje súd rozsudkom.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Právoplatné rozhodnutie o zrušení oddlženia je účinné voči všetkým. Iné rozhodnutie o návrhu na zrušenie oddlženia nie je prekážkou, aby sa rozhodovalo o novom návrhu na zrušenie oddlženia, ak je podaný iným veriteľom alebo sú tu nové dôkazy, ktoré poctivý zámer dlžníka vylučujú.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Ak navrhovateľ na tom trvá, súd v prípade smrti dlžníka pokračuje v konaní s dedičmi, inak konanie zastaví.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Zrušením oddlženia sa oddlženie stáva voči všetkým veriteľom neúčinné. Pohľadávkam sa v plnom rozsahu, v ktorom ešte neboli uspokojené, obnovuje pôvodná vymáhateľnosť aj splatnosť. Takéto pohľadávky sa nepremlčia skôr ako uplynie desať rokov od zrušenia oddlženia.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Právoplatné rozhodnutie o zrušení oddlženia je rozhodnutím o vylúčení podľa </w:t>
      </w:r>
      <w:hyperlink r:id="rId230" w:history="1">
        <w:r w:rsidRPr="00DF2550">
          <w:rPr>
            <w:rFonts w:ascii="Times New Roman" w:hAnsi="Times New Roman" w:cs="Times New Roman"/>
            <w:sz w:val="18"/>
            <w:szCs w:val="18"/>
          </w:rPr>
          <w:t>§ 13a Obchodného zákonníka</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(6) Súd, ktorý rozhodol o oddlžení na podnet prokurátora, zruší takéto oddlženie, ak zistí, že dlžník nemal pri oddlžení poctivý zámer. Takéto konanie možno začať do šiestich rokov od vyhlásenia konkurzu alebo určenia splátkového kalendára.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166g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Poctivý zámer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Dlžník má poctivý zámer, ak z jeho správania po podaní návrhu možno usudzovať, že vynaložil úprimnú snahu riešiť svoj dlh v medziach svojich možností a schopností, najmä ak poskytoval správcovi a veriteľom potrebnú súčinnosť, vynaložil snahu získať zamestnanie, zamestnal sa alebo si zabezpečil iný zdroj príjmov, pokračoval vo výkone podnikateľskej </w:t>
      </w:r>
      <w:r w:rsidRPr="00DF2550">
        <w:rPr>
          <w:rFonts w:ascii="Times New Roman" w:hAnsi="Times New Roman" w:cs="Times New Roman"/>
          <w:sz w:val="18"/>
          <w:szCs w:val="18"/>
        </w:rPr>
        <w:lastRenderedPageBreak/>
        <w:t xml:space="preserve">činnosti alebo inej obdobnej činnosti alebo začal podnikať, v prípade nie nepatrného dedenia, daru alebo výhry zo stávky alebo hry ponúkol aspoň polovicu takéhoto zdroja dobrovoľne veriteľom na uspokojenie nevymáhateľného dlhu, prípadne vynaložil snahu o zaradenie sa do spoločnosti alebo sa do spoločnosti opätovne zaradil.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Dlžník nemá poctivý zámer najmä, ak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v zozname majetku ani na dopyt správcu neuviedol časť svojho majetku, aj keď o ňom vedel alebo s prihliadnutím na okolnosti musel vedieť, na majetok nepatrnej hodnoty sa neprihliada,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v zozname veriteľov ani na dopyt správcu neuviedol veriteľa fyzickú osobu, v čoho dôsledku veriteľ neprihlásil svoju pohľadávku, aj keď o ňom vedel alebo s prihliadnutím na okolnosti musel vedieť, na drobných veriteľov sa neprihliada,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v návrhu alebo v prílohe návrhu alebo na dopyt správcu uviedol nepravdivú dôležitú informáciu alebo neuviedol dôležitú informáciu, aj keď vedel alebo s prihliadnutím na okolnosti musel vedieť, že ide o dôležitú informáciu,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bez vážneho dôvodu neposkytol správcovi potrebnú súčinnosť, ktorú možno od neho spravodlivo vyžadovať,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e) zo správania sa dlžníka pred podaním návrhu možno usudzovať, že sa úmyselne priviedol do platobnej neschopnosti, aby bol oprávnený podať návrh,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f) v čase podania návrhu dlžník nebol platobne neschopný, aj keď o tom vedel alebo s prihliadnutím na okolnosti musel vedieť,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g) zo správania sa dlžníka pred podaním návrhu možno usudzovať, že pri preberaní záväzkov sa spoliehal na to, že svoje dlhy bude riešiť konkurzom alebo splátkovým kalendárom,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h) zo správania sa dlžníka pred podaním návrhu možno usudzovať, že mal snahu poškodiť svojho veriteľa alebo zvýhodniť niektorého veriteľa,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i) bez vážneho dôvodu riadne a včas neplní súdom určený splátkový kalendár,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j) bez vážneho dôvodu riadne a včas neplní výživné pre dieťa, na ktoré vznikol nárok po rozhodujúcom dni; tohto dôvodu sa môže dovolávať iba dieťa alebo zákonný zástupca dieťaťa,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k) bez vážneho dôvodu riadne a včas neplní povinnosť vrátiť Centru právnej pomoci hodnotu poskytnutého preddavku na úhradu paušálnej odmeny správcu; tohto dôvodu sa môže dovolávať iba Centrum právnej pomoci alebo poverená osoba podľa osobitného predpisu,8aa)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l) dlžník sa domáhal zbavenia dlhov napriek tomu, že na území Slovenskej republiky nemal v čase podania návrhu centrum hlavných záujmov.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Súd prihliada prísnejšie na skutočnosti ovplyvňujúce poctivý zámer u dlžníka, ktorý v minulosti mal alebo stále má významnejší majetok, má skúsenosti s podnikaním, pôsobí alebo pôsobil ako vedúci zamestnanec alebo pôsobí alebo pôsobil v orgánoch právnickej osoby alebo má iné osobitné životné skúsenosti.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Súd prihliada miernejšie na skutočnosti ovplyvňujúce poctivý zámer u dlžníka, ktorý dosiahol iba základné vzdelanie, je v dôchodkovom veku alebo blízko takéhoto veku, má vážne zdravotné problémy, na čas alebo trvalo stratil obydlie alebo ho v živote postihla iná udalosť, ktorá mu sťažila uplatnenie v spoločnosti.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Poctivý zámer dlžníka súd skúma iba v konaní o návrhu na zrušenie oddlženia pre nepoctivý zámer. V konkurznom konaní ani v konaní o určení splátkového kalendára súd poctivý zámer dlžníka neskúma.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(6) V poučení uznesenia o vyhlásení konkurzu alebo v poučení uznesenia o určení splátkového kalendára súd uvedie znenia zákonných ustanovení, ktoré upravujú poctivý zámer a zrušenie oddlženia pre nepoctivý zámer.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166h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Odporovateľné právne úkony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Oddlžením zostáva nedotknuté právo veriteľa, v rozsahu svojej pôvodnej pohľadávky domáhať sa podľa </w:t>
      </w:r>
      <w:hyperlink r:id="rId231" w:history="1">
        <w:r w:rsidRPr="00DF2550">
          <w:rPr>
            <w:rFonts w:ascii="Times New Roman" w:hAnsi="Times New Roman" w:cs="Times New Roman"/>
            <w:sz w:val="18"/>
            <w:szCs w:val="18"/>
          </w:rPr>
          <w:t>Občianskeho zákonníka</w:t>
        </w:r>
      </w:hyperlink>
      <w:r w:rsidRPr="00DF2550">
        <w:rPr>
          <w:rFonts w:ascii="Times New Roman" w:hAnsi="Times New Roman" w:cs="Times New Roman"/>
          <w:sz w:val="18"/>
          <w:szCs w:val="18"/>
        </w:rPr>
        <w:t xml:space="preserve"> jej uspokojenia z toho, čo odporovateľným právnym úkonom ušlo z dlžníkovho majetku, a to aj vtedy, ak pohľadávka veriteľa je premlčaná, nevymáhateľná alebo nevykonateľná. Veriteľ má právo odporovať právnemu úkonu aj vtedy, ak by v konkurze vyhlásenom podľa druhej časti prvej hlavy bol inak oprávnený odporovať správca.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Oddlžením zostáva tiež nedotknuté právo veriteľa v rozsahu svojej pôvodnej pohľadávky domáhať sa odporovateľnosti právneho úkonu, ktorým bolo zriadené záložné právo, vecné bremeno alebo iná ťarcha na majetku dlžníka.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166i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Preskúmanie pomerov dlžníka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Správca pri preskúmaní pomerov dlžníka vychádza najmä zo zoznamu majetku, zoznamu veriteľov a informácií poskytnutých dlžníkom, veriteľmi, prípadne inými osobami. Správca vykoná s odbornou starostlivosťou šetrenia ohľadom majetku a záväzkov, prípadne ďalšie šetrenia, ktoré sú časovo nenáročné a možno ich zabezpečiť s nepatrnými nákladmi.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Iné šetrenia, vrátane šetrení pomerov dlžníka, ktoré môžu mať vplyv na posúdenie jeho poctivého zámeru či odporovateľnosti právnych úkonov, správca vykoná na podnet veriteľa, ak veriteľ uhradí zálohu na trovy týchto šetrení. Takéto šetrenia uskutoční správca na náklady veriteľa. Veriteľ má nárok na úhradu týchto nákladov v konkurze ako náklad konkurzu v sume schválenej zástupcom veriteľov alebo určenej schôdzou veriteľov, ak zástupca veriteľov nie je ustanovený.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Správca na úvodnom stretnutí podrobne poučí dlžníka o jeho povinnostiach podľa tohto zákona, ako aj o následkoch nesplnenia týchto povinnosti vrátane trestnoprávnych následkov.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O výsledku šetrenia správca bez zbytočného odkladu spíše správu, ktorú založí do správcovského spisu.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Ustanovenia § 74 a 75 sa použijú primerane.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166j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Správca</w:t>
      </w:r>
    </w:p>
    <w:p w:rsidR="00E102ED" w:rsidRPr="00DF2550" w:rsidRDefault="00E102ED">
      <w:pPr>
        <w:widowControl w:val="0"/>
        <w:autoSpaceDE w:val="0"/>
        <w:autoSpaceDN w:val="0"/>
        <w:adjustRightInd w:val="0"/>
        <w:spacing w:after="0" w:line="240" w:lineRule="auto"/>
        <w:jc w:val="center"/>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Správcu ustanovuje súd na základe náhodného výberu pomocou technických a programových prostriedkov schválených ministerstvom. Ak je však vyhlásený konkurz alebo sa vedie konanie o určení splátkového kalendára ohľadom manžela dlžníka a táto okolnosť vyplýva z návrhu na vyhlásenie konkurzu alebo návrhu na určenie splátkového kalendára, súd druhému z manželov ustanoví totožného správcu. Správcu súd odvolá, ak opakovane alebo závažne porušil svoje povinnosti alebo mu vo výkone funkcie bráni zákonná prekážka. Ustanovenie § 42 ods. 6 sa použije rovnako.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Opakovaným porušením povinnosti správcu sa rozumie, ak správca napriek písomnému upozorneniu súdom naďalej porušuje povinnosť, na ktorej porušenie bol upozornený.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V uznesení o odvolaní správcu súd zároveň ustanoví nového správcu. Proti uzneseniu o odvolaní správcu z dôvodu opakovaného alebo závažného porušenia povinnosti je odvolaný správca oprávnený podať odvolanie.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Súd je oprávnený požadovať od správcu vysvetlenia alebo správy o priebehu konania, ktoré je správca povinný súdu v určenej lehote poskytnúť.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V konkurze má správca nárok na paušálnu odmenu, odmenu z výťažku a náhradu nevyhnutných výdavkov spojených s vedením konania. Tieto nároky sa uhrádzajú z preddavku na úhradu paušálnej odmeny správcu a z výťažku zo speňaženia majetku tvoriaceho konkurznú podstatu.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(6) V konaní o určení splátkového kalendára má správca nárok na paušálnu odmenu a paušálnu náhradu výdavkov spojených s vedením konania. Tieto nároky sa uhrádzajú z preddavku zloženého dlžníkom a sú splatné v deň skončenia konania.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166k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Povinné zastúpenie dlžníka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Pri podaní návrhu na vyhlásenie konkurzu alebo návrhu na určenie splátkového kalendára, až do ustanovenia správcu, musí byť dlžník zastúpený Centrom právnej pomoci</w:t>
      </w:r>
      <w:r w:rsidRPr="00DF2550">
        <w:rPr>
          <w:rFonts w:ascii="Times New Roman" w:hAnsi="Times New Roman" w:cs="Times New Roman"/>
          <w:sz w:val="18"/>
          <w:szCs w:val="18"/>
          <w:vertAlign w:val="superscript"/>
        </w:rPr>
        <w:t>25a)</w:t>
      </w:r>
      <w:r w:rsidRPr="00DF2550">
        <w:rPr>
          <w:rFonts w:ascii="Times New Roman" w:hAnsi="Times New Roman" w:cs="Times New Roman"/>
          <w:sz w:val="18"/>
          <w:szCs w:val="18"/>
        </w:rPr>
        <w:t xml:space="preserve"> alebo advokátom určeným Centrom právnej pomoci. Zastúpenie sa preukazuje rozhodnutím Centra právnej pomoci podľa osobitného predpisu.25a)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DRUHÁ HLAVA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KONKURZ</w:t>
      </w:r>
    </w:p>
    <w:p w:rsidR="00E102ED" w:rsidRPr="00DF2550" w:rsidRDefault="00E102ED">
      <w:pPr>
        <w:widowControl w:val="0"/>
        <w:autoSpaceDE w:val="0"/>
        <w:autoSpaceDN w:val="0"/>
        <w:adjustRightInd w:val="0"/>
        <w:spacing w:after="0" w:line="240" w:lineRule="auto"/>
        <w:jc w:val="center"/>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167 </w:t>
      </w:r>
      <w:hyperlink r:id="rId232"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Návrh na vyhlásenie konkurzu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Návrh na vyhlásenie konkurzu podľa tejto časti zákona je oprávnený podať dlžník, ktorý je fyzickou osobou.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Návrh na vyhlásenie konkurzu sa podáva elektronicky do elektronickej schránky súdu prostredníctvom na to určeného elektronického formulára. Okrem všeobecných náležitostí návrhu podľa </w:t>
      </w:r>
      <w:hyperlink r:id="rId233" w:history="1">
        <w:r w:rsidRPr="00DF2550">
          <w:rPr>
            <w:rFonts w:ascii="Times New Roman" w:hAnsi="Times New Roman" w:cs="Times New Roman"/>
            <w:sz w:val="18"/>
            <w:szCs w:val="18"/>
          </w:rPr>
          <w:t>§ 127 Civilného sporového poriadku</w:t>
        </w:r>
      </w:hyperlink>
      <w:r w:rsidRPr="00DF2550">
        <w:rPr>
          <w:rFonts w:ascii="Times New Roman" w:hAnsi="Times New Roman" w:cs="Times New Roman"/>
          <w:sz w:val="18"/>
          <w:szCs w:val="18"/>
        </w:rPr>
        <w:t xml:space="preserve"> návrh </w:t>
      </w:r>
      <w:r w:rsidRPr="00DF2550">
        <w:rPr>
          <w:rFonts w:ascii="Times New Roman" w:hAnsi="Times New Roman" w:cs="Times New Roman"/>
          <w:sz w:val="18"/>
          <w:szCs w:val="18"/>
        </w:rPr>
        <w:lastRenderedPageBreak/>
        <w:t xml:space="preserve">na vyhlásenie konkurzu obsahuje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dlžníkov životopis spolu s opisom jeho aktuálnej životnej situácie,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zoznam osôb spriaznených s dlžníkom,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zoznam aktuálneho majetku a zoznam majetku väčšej hodnoty, ktorý vlastnil v posledných troch rokoch,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zoznam veriteľov,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e) vyhlásenie dlžníka o platobnej neschopnosti,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f) doklad nie starší ako 30 dní preukazujúci vedenie exekučného konania alebo obdobného vykonávacieho konania podľa § 166 ods. 3.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167a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Vyhlásenie konkurzu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Súd najneskôr do 15 dní od doručenia návrhu na vyhlásenie konkurzu vyhlási konkurz, ustanoví správcu a vyzve veriteľov, aby prihlásili svoje pohľadávky, ak zistí, že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návrh podala oprávnená osoba,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návrh spĺňa zákonom ustanovené náležitosti,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dlžník je v súlade s týmto zákonom riadne zastúpený,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dlžník je platobne neschopný; súd vychádza z vyhlásenia dlžníka, ibaže existuje dôvodná pochybnosť o jeho pravdivosti,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e) nebráni tomu v minulosti vyhlásený konkurz alebo určený splátkový kalendár,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f) bol zložený preddavok na úhradu paušálnej odmeny správcu Centrom právnej pomoci; preddavok súd bez zbytočného odkladu po vyhlásení konkurzu poukáže na účet správcu alebo ho vráti zložiteľovi, ak súd konkurz nevyhlási.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Ak nie sú splnené podmienky podľa odseku 1, súd v rovnakej lehote návrh odmietne alebo konanie zastaví.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Vyhlásením konkurzu sa začína konkurz.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167b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Nakladanie s konkurznou podstatou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Oprávnenie dlžníka nakladať s majetkom podliehajúcim konkurzu, ako aj konať vo veciach týkajúcich sa tohto majetku vyhlásením konkurzu prechádza na správcu; správca koná v mene a na účet dlžníka.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Právne úkony dlžníka urobené počas konkurzu, ak ukracujú majetok podliehajúci konkurzu, sú voči veriteľom neúčinné; tým nie je dotknutá ich platnosť.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Dlžník a jeho blízka osoba so súhlasom dlžníka sú oprávnení vec podliehajúcu konkurzu užívať obvyklým spôsobom; sú však povinní chrániť ju pred poškodením, stratou alebo zničením a zdržať sa všetkého, čím sa okrem bežného opotrebovania jej hodnota znižuje. Každý, kto užíva vec tvoriacu konkurznú podstatu, je povinný umožniť správcovi kedykoľvek túto vec obhliadnuť. Ak má takúto vec v užívaní niekto iný ako dlžník alebo jeho blízka osoba, môže ju užívať len so súhlasom správcu. Všetky príjmy z takéhoto užívania veci treťou osobou patria do konkurznej podstaty.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Ustanovenie § 52 platí rovnako.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167c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Pohľadávky a záväzky dlžníka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Prihlásením pohľadávky sa pohľadávka voči dlžníkovi stáva splatnou.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Pohľadávku podliehajúcu konkurzu je dlžník počas konkurzu povinný plniť správcovi. Ak dlžník napriek tomu splní svoj záväzok inej osobe ako správcovi, záväzok dlžníka týmto splnením nezaniká; to neplatí, ak sa takéto plnenie dostane k správcovi.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lastRenderedPageBreak/>
        <w:tab/>
        <w:t xml:space="preserve">(3) Pohľadávku, ktorá vznikla po vyhlásení konkurzu, nemožno započítať proti vzájomnej pohľadávke dlžníka, ktorá dlžníkovi vznikla pred vyhlásením konkurzu. Pohľadávku, ktorá vznikla pred vyhlásením konkurzu, nemožno započítať proti vzájomnej pohľadávke dlžníka, ktorá dlžníkovi vznikla po vyhlásení konkurzu. Započítanie iných pohľadávok nie je vylúčené.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167d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Ukončenie zmluvy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Po vyhlásení konkurzu možno vypovedať zmluvu, ktorej predmetom je záväzok na nepretržitú alebo opakovanú činnosť, alebo záväzok zdržať sa určitej činnosti alebo strpieť určitú činnosť, ak bola uzavretá pred vyhlásením konkurzu. Ak ide o zmluvu ohľadom majetku, ktorý podlieha konkurzu, zmluvu môže vypovedať správca, v ostatných prípadoch dlžník. Výpoveď je účinná doručením druhej zmluvnej strane. Zmluvu možno vypovedať aj v prípade, že bola dohodnutá na určitý čas. Zmluvu o nájme bytu vo vzťahu k tretej osobe, ktorá je nájomcom možno vypovedať len za podmienok ustanovených </w:t>
      </w:r>
      <w:hyperlink r:id="rId234" w:history="1">
        <w:r w:rsidRPr="00DF2550">
          <w:rPr>
            <w:rFonts w:ascii="Times New Roman" w:hAnsi="Times New Roman" w:cs="Times New Roman"/>
            <w:sz w:val="18"/>
            <w:szCs w:val="18"/>
          </w:rPr>
          <w:t>Občianskym zákonníkom</w:t>
        </w:r>
      </w:hyperlink>
      <w:r w:rsidRPr="00DF2550">
        <w:rPr>
          <w:rFonts w:ascii="Times New Roman" w:hAnsi="Times New Roman" w:cs="Times New Roman"/>
          <w:sz w:val="18"/>
          <w:szCs w:val="18"/>
        </w:rPr>
        <w:t xml:space="preserve"> a osobitným predpisom.25b)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Od inej zmluvy môže dlžník, správca alebo druhá zmluvná strana odstúpiť, ak bola uzavretá pred vyhlásením konkurzu a nebola ešte v plnom rozsahu splnená. Odstúpiť od zmluvy možno len v rozsahu ešte navzájom nesplnených záväzkov.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Ustanovenie § 45a platí rovnako.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Ustanovenia odsekov 1 a 2 sa nepoužijú na zmluvy a dohody uzatvorené podľa </w:t>
      </w:r>
      <w:hyperlink r:id="rId235" w:history="1">
        <w:r w:rsidRPr="00DF2550">
          <w:rPr>
            <w:rFonts w:ascii="Times New Roman" w:hAnsi="Times New Roman" w:cs="Times New Roman"/>
            <w:sz w:val="18"/>
            <w:szCs w:val="18"/>
          </w:rPr>
          <w:t>Zákonníka práce</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167e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Súdne konania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Ak bol vyhlásený konkurz, súd bez zbytočného odkladu zastaví konanie, v ktorom sa uplatňuje pohľadávka, ktorá môže byť uspokojená iba v konkurze (§ 166a) alebo sa považuje za nevymáhateľnú (§ 166b).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Premlčacia lehota pri pohľadávke uplatnenej v zastavenom konaní neuplynie skôr ako 60 dní od vyhlásenia konkurzu. Ak bola v zastavenom konaní uplatnená námietka premlčania, na premlčanie sa prihliada, ak bola námietka oprávnená.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Ak sa konkurz zruší z dôvodu, že tu neboli predpoklady pre vedenie konkurzu, na zastavenie konania sa neprihliada.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Ak iný veriteľ poprel oddlžením nedotknutú pohľadávku (§ 166c), popretím takejto pohľadávky má popierajúci veriteľ právo na vstup do konania, ktoré sa týka oddlžením nedotknutej pohľadávky ako intervenient. Ak je výsledok konania o určenie popretej pohľadávky závislý od výsledku v takomto konaní, súd konanie o určenie popretej pohľadávky preruší do výsledku v takomto konaní.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167f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Exekučné konania a obdobné vykonávacie konania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Na majetok podliehajúci konkurzu nemožno počas konkurzu začať ani viesť exekučné konanie alebo obdobné vykonávacie konanie.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Ak bol vyhlásený konkurz, ide o dôvod, aby sa bez zbytočného odkladu rozhodlo o zastavení konania, v ktorom sa vymáha pohľadávka, ktorá môže byť uspokojená iba v konkurze alebo sa považuje za nevymáhateľnú. Výťažok exekúcie, ktorý ešte nebol vydaný oprávnenému, exekútor po odpočítaní odmeny a svojich trov, vydá oprávnenému.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Premlčacia lehota pri pohľadávke vymáhanej v zastavenom konaní neuplynie skôr ako 60 dní od vyhlásenia konkurzu. Ak bola v zastavenom konaní uplatnená námietka premlčania, na premlčanie sa prihliada, ak bola námietka oprávnená.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Exekučné záložné právo k dlžníkovmu majetku vyhlásením konkurzu zaniká.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Ak sa konkurz zruší z dôvodu, že tu neboli predpoklady na vedenie konkurzu, na zastavenie konania sa neprihliada; prípadné exekučné záložné právo zaniknuté v dôsledku vyhlásenia konkurzu sa obnovuje.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167g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Dobrovoľná dražba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Ak bol vyhlásený konkurz, dražobník upustí od konania dražby, ak dražbu navrhol dlžník a do vyhlásenia </w:t>
      </w:r>
      <w:r w:rsidRPr="00DF2550">
        <w:rPr>
          <w:rFonts w:ascii="Times New Roman" w:hAnsi="Times New Roman" w:cs="Times New Roman"/>
          <w:sz w:val="18"/>
          <w:szCs w:val="18"/>
        </w:rPr>
        <w:lastRenderedPageBreak/>
        <w:t xml:space="preserve">konkurzu nebol udelený príklep.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Ak dražbu navrhla osoba, ktorá vykonáva záložné právo, vyhlásenie konkurzu nebráni v konaní dražby. Prevyšujúci výťažok z takejto dražby sa odovzdá správcovi a tvorí súčasť konkurznej podstaty dlžníka. Ak predmet dražby pred udelením príklepu začne podliehať konkurzu, dražobník upustí od konania dražby; na prípadný udelený príklep sa v tomto prípade neprihliada.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167h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Konkurzná podstata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Konkurzu podlieha majetok, ktorý patril dlžníkovi ku dňu vyhlásenia konkurzu. Konkurzu podlieha tiež výťažok získaný správou a speňažením takéhoto majetku.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Konkurzu podlieha aj majetok, ktorý nadobudol dlžník po vyhlásení konkurzu v dôsledku splnenia povinností správcom po vyhlásení konkurzu v prípadoch podľa § 45a.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Majetok dlžníka, na ktorom viaznu zabezpečovacie práva podlieha konkurzu, ak to ustanovuje tento zákon (§ 167k). Majetok tretej osoby, na ktorom viaznu zabezpečovacie práva, konkurzu nepodlieha.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Konkurzu nepodlieha nepostihnuteľná hodnota obydlia dlžníka a majetok dlžníka, ktorý nemožno postihnúť v exekúcii.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167i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Bezpodielové spoluvlastníctvo manželov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Vyhlásením konkurzu zaniká dlžníkovo bezpodielové spoluvlastníctvo manželov. Do konkurznej podstaty patrí všetok majetok v dlžníkovom bezpodielovom spoluvlastníctve manželov, ak ešte nedošlo k jeho </w:t>
      </w:r>
      <w:proofErr w:type="spellStart"/>
      <w:r w:rsidRPr="00DF2550">
        <w:rPr>
          <w:rFonts w:ascii="Times New Roman" w:hAnsi="Times New Roman" w:cs="Times New Roman"/>
          <w:sz w:val="18"/>
          <w:szCs w:val="18"/>
        </w:rPr>
        <w:t>vyporiadaniu</w:t>
      </w:r>
      <w:proofErr w:type="spellEnd"/>
      <w:r w:rsidRPr="00DF2550">
        <w:rPr>
          <w:rFonts w:ascii="Times New Roman" w:hAnsi="Times New Roman" w:cs="Times New Roman"/>
          <w:sz w:val="18"/>
          <w:szCs w:val="18"/>
        </w:rPr>
        <w:t xml:space="preserve">. To neplatí, ak už tvorí konkurznú podstatu iného dlžníka. V prípade stretu viacerých konkurzov rozhoduje poradie podania návrhov na vyhlásenie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Do konkurzu, v ktorom do konkurznej podstaty patrí majetok, ktorý je v bezpodielovom spoluvlastníctve manželov, má právo prihlásiť sa každý veriteľ, ktorý by mal právo byť uspokojený z majetku v bezpodielovom spoluvlastníctve manželov. Ak súd na návrh dotknutého veriteľa podaným voči správcovi neurčí inak, nezabezpečení veritelia sa z konkurznej podstaty uspokoja pomerne; pri rozhodovaní o prípadnom inom uspokojení dotknutých nezabezpečených veriteľov súd vychádza z ustanovení </w:t>
      </w:r>
      <w:hyperlink r:id="rId236" w:history="1">
        <w:r w:rsidRPr="00DF2550">
          <w:rPr>
            <w:rFonts w:ascii="Times New Roman" w:hAnsi="Times New Roman" w:cs="Times New Roman"/>
            <w:sz w:val="18"/>
            <w:szCs w:val="18"/>
          </w:rPr>
          <w:t>Občianskeho zákonníka</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Ak do konkurznej podstaty patrí obydlie dlžníka, ktoré je v dlžníkovom bezpodielovom spoluvlastníctve manželov, správca vydá nepostihnuteľnú hodnotu druhého bezpodielového spoluvlastníka druhému bezpodielovému spoluvlastníkovi. Ustanovenia § 167o ods. 3 až 5 sa použijú rovnako.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167j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Súpis majetku konkurznej podstaty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Správca do 60 dní od vyhlásenia konkurzu vyhotoví súpis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Ak sa dozvie o novom majetku, súpis bez zbytočného odkladu doplní; to platí aj o každej zmene súpisu.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Kto tvrdí, že majetok nemal byť zapísaný do súpisu, má právo uplatniť u správcu námietku. Ak ktorýkoľvek veriteľ prihlásenej pohľadávky trvá na zapísaní majetku do súpisu, môže do 60 dní od zverejnenia námietky žiadať od správcu, aby vyzval toho, kto podal námietku, aby podal voči veriteľovi, ktorý trvá na zapísaní majetku do súpisu žalobu o vylúčenie majetku zo súpisu. Ak tak žiaden veriteľ prihlásenej pohľadávky neurobí, správca majetok zo súpisu vylúči.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Ustanovenia § 76 a 77 sa použijú primerane.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167k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Zabezpečený veriteľ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Zaťažený majetok tvorí konkurznú podstatu vtedy, ak sa prihlási prednostný zabezpečený veriteľ.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Ak sa prihlási len neskorší zabezpečený veriteľ, zaťažený majetok podlieha konkurzu iba vtedy, ak z neho možno predpokladať uspokojenie aj zabezpečeného veriteľa s neskorším zabezpečovacím právom. Hodnota zaťaženého majetku na účely posúdenia, či podlieha konkurzu, sa posúdi podľa znaleckého posudku, ktorého vypracovanie zabezpečí správca na podnet a náklady neskoršieho zabezpečeného veriteľa. Ak neskorší zabezpečený veriteľ ani v lehote určenej správcom nezloží preddavok na trovy znaleckého posudku, má sa za to, že zaťažený majetok nepodlieha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lastRenderedPageBreak/>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Ak prednostný zabezpečený veriteľ alebo neskorší zabezpečený veriteľ, ktorého uspokojenie možno predpokladať zo zaťaženého majetku, pristúpi k výkonu zabezpečovacieho práva, zaťažený majetok prestane podliehať konkurzu. Ak tým zabezpečený veriteľ zmarí už oznámený proces speňaženia zaťaženého majetku správcom, je povinný uhradiť správcovi paušálnu odmenu a do konkurznej podstaty náklady, ktoré v súvislosti s tým vznikli.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Speňažením zaťaženého majetku zanikajú iba zabezpečovacie práva prihláseného zabezpečeného veriteľa a všetky neskoršie zabezpečovacie práva.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Výťažok správca bez zbytočného odkladu vydá prihláseným zabezpečeným veriteľom podľa poradia ich zabezpečovacích práv mimo rozvrh, ibaže sú tu spory, ktorými môže byť vydanie výťažku dotknuté. Na neprihlásené zabezpečovacie práva sa neprihliada. Z výťažku správca odpočíta svoju odmenu a náklady spojené so speňažením majetku.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(6) Zaťažený majetok tvorí konkurznú podstatu aj vtedy, ak hodnota zaťaženého majetku prevyšuje ťarchy na majetku, do času, kým niektorý zo zabezpečených veriteľov nepristúpi k výkonu zabezpečovacieho práva. Hodnota zaťaženého majetku na účely posúdenia, či podlieha konkurzu, sa posúdi podľa znaleckého posudku, ktorého vypracovanie zabezpečí správca na náklady konkurzu. Do času, kým takýto znalecký posudok nie je vyhotovený, má sa za to, že zaťažený majetok nepodlieha konkurzu. Ak v konkurznej podstate nie sú peňažné prostriedky na vyhotovenie znaleckého posudku, správca zabezpečí jeho vyhotovenie, ak ktorýkoľvek veriteľ zloží preddavok na trovy znaleckého posudku.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(7) Ak oprávnená osoba (§ 167r) so súhlasom dlžníka poskytne do konkurznej podstaty náhradu za hodnotu zaťaženého majetku, ktorá prevyšuje ťarchy na majetku, zaťažený majetok prestane podliehať konkurzu. Aká hodnota má byť poskytnutá do konkurznej podstaty, sa posúdi podľa znaleckého posudku, ktorého vypracovanie zabezpečí správca na podnet a náklady oprávnenej osoby (§ 167r). Ak už takýto znalecký posudok bol správcom vyhotovený, vychádza sa z takéhoto znaleckého posudku. Ak takúto hodnotu poskytla oprávnená osoba (§ 167r), správca bezodplatne prevedie zaťažený majetok na toho, kto takúto hodnotu poskytol. Náklady prevodu a odmeny správcu za prevod nesie nadobúdateľ zaťaženého majetku. Voči nadobúdateľovi zaťaženého majetku sa zabezpečený veriteľ môže domáhať len toho, čoho by sa mohol domáhať voči dlžníkovi.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(8) Zabezpečený veriteľ, ktorý sa neprihlásil a ktorého zabezpečovacie právo viazne na majetku dlžníka, bez zbytočného odkladu po tom, čo sa z odbornou starostlivosťou mohol dozvedieť o vyhlásení konkurzu, je povinný oznámiť správcovi výšku zabezpečenej pohľadávky, ktorá môže byť uspokojená zo zaťaženého majetku. Za správnosť týchto údajov zodpovedá zabezpečený veriteľ. Správca pri posúdení hodnoty týchto tiarch vychádza z údajov oznámených zabezpečeným veriteľom.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(9) Ak správca pri skúmaní majetkových pomerov dlžníka zistí, že na majetku dlžníka viazne zabezpečovacie právo zabezpečeného veriteľa, ktorý nie je veriteľom dlžníka, bez zbytočného odkladu upovedomí zabezpečeného veriteľa o vyhlásení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(10) Ak na zaťaženom majetku viazne aj iná ťarcha ako zabezpečovacie právo, znalecký posudok musí stanoviť aj hodnotu tejto ťarchy.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(11) Ustanovenie § 50 ods. 1 platí rovnako.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167l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Prihlasovanie a popieranie pohľadávok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(1) Veriteľ (§ 166a a 166c) má právo prihlásiť sa do konkurzu do času, kým správca nezverejní oznámenie o tom, že ide zostaviť rozvrh. Ustanovenia § 29 ods. 1, 2, 4 až 6, 8 až 10, § 30 a 31 sa použijú primerane. Zabezpečený veriteľ úveru na bývanie</w:t>
      </w:r>
      <w:r w:rsidRPr="00DF2550">
        <w:rPr>
          <w:rFonts w:ascii="Times New Roman" w:hAnsi="Times New Roman" w:cs="Times New Roman"/>
          <w:sz w:val="18"/>
          <w:szCs w:val="18"/>
          <w:vertAlign w:val="superscript"/>
        </w:rPr>
        <w:t xml:space="preserve"> 25c)</w:t>
      </w:r>
      <w:r w:rsidRPr="00DF2550">
        <w:rPr>
          <w:rFonts w:ascii="Times New Roman" w:hAnsi="Times New Roman" w:cs="Times New Roman"/>
          <w:sz w:val="18"/>
          <w:szCs w:val="18"/>
        </w:rPr>
        <w:t xml:space="preserve"> je oprávnený sa prihlásiť, iba ak je už pohľadávka z úveru na bývanie v celom rozsahu splatná, alebo ak sa prihlásil zabezpečený veriteľ, ktorého zabezpečovacie právo je skoršie v poradí, o čom správca bez zbytočného odkladu zabezpečeného veriteľa úveru na bývanie písomne upovedomí.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Prihlásiť sa môže aj veriteľ, ktorý má pohľadávku voči inej osobe ako dlžníkovi, ak je zabezpečená zabezpečovacím právom vzťahujúcim sa k majetku dlžníka. Takýto veriteľ môže byť v konkurze uspokojený iba z výťažku získaného speňažením majetku, ktorý zabezpečuje jeho pohľadávku, pričom hlasovacie práva na schôdzi veriteľov môže vykonávať iba v rozsahu, v akom jeho pohľadávka bude pravdepodobne uspokojená z majetku, ktorým je zabezpečená.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Prihláška sa podáva v základnej prihlasovacej lehote do 45 dní od vyhlásenia konkurzu. Ak veriteľ doručí správcovi prihlášku neskôr, na prihlášku sa prihliada, veriteľ však nemôže vykonávať hlasovacie právo. Doručenie prihlášky správcovi má pre plynutie premlčacej lehoty a zánik práva rovnaké právne účinky ako uplatnenie práva na súde.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Správca písomne upovedomí každého veriteľa, ktorý je fyzickou osobou uvedenou v zozname veriteľov, ako aj dotknutého správcu bytového domu alebo spoločenstvo vlastníkov bytov, že bol vyhlásený konkurz. Správca upovedomenie doručuje na adresy uvedené v zozname veriteľov, ktorý zostavil dlžník.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lastRenderedPageBreak/>
        <w:tab/>
        <w:t xml:space="preserve">(5) Prihlásenú pohľadávku je oprávnený poprieť len iný prihlásený veriteľ. Ustanovenia § 32 ods. 3, 5, 6, 8, 10, 12 až 15 a 17 sa použijú primerane.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(6) K zisteniu popretej pohľadávky postačuje uznanie popierajúceho veriteľa, súhlas správcu sa nevyžaduje. Zistenie popretej pohľadávky je voči správcovi účinné až po tom, čo je takéto zistenie pohľadávky správcovi preukázané.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167m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Zástupca veriteľov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Na účely výkonu práv veriteľov v konkurze vystupuje zástupca veriteľov. Zástupca veriteľov je povinný konať v spoločnom záujme veriteľov, pokynmi veriteľov však nie je viazaný.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Ak schôdza veriteľov neustanoví iného zástupcu veriteľov, zástupcom veriteľov sa stáva veriteľ prihlásenej pohľadávky s najvyšším počtom hlasov, ktorý o to prejavil záujem u správcu. Ak taký nie je, v konkurze sa postupuje bez zástupcu veriteľov.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Správca môže zvolať schôdzu veriteľov, ak to považuje za potrebné. Správca zvolá schôdzu veriteľov, ak o to požiada ktorýkoľvek prihlásený veriteľ, ktorý zloží preddavok na trovy konania schôdze veriteľov a uhradí paušálnu odmenu správcu za konanie schôdze veriteľov. Na zvolanie a konanie schôdze veriteľov platia primerane pravidlá o konkurze podľa druhej časti zákona. Do pôsobnosti schôdze veriteľov patrí iba voľba alebo výmena zástupcu veriteľov a schválenie úhrady nákladov šetrení vykonaných správcom na podnet veriteľa.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167n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Speňaženie nehnuteľnosti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(1) Nehnuteľnosti podliehajúce konkurzu väčšej hodnoty správca speňaží dražbou za primeraného použitia osobitného predpisu.</w:t>
      </w:r>
      <w:r w:rsidRPr="00DF2550">
        <w:rPr>
          <w:rFonts w:ascii="Times New Roman" w:hAnsi="Times New Roman" w:cs="Times New Roman"/>
          <w:sz w:val="18"/>
          <w:szCs w:val="18"/>
          <w:vertAlign w:val="superscript"/>
        </w:rPr>
        <w:t>8)</w:t>
      </w:r>
      <w:r w:rsidRPr="00DF2550">
        <w:rPr>
          <w:rFonts w:ascii="Times New Roman" w:hAnsi="Times New Roman" w:cs="Times New Roman"/>
          <w:sz w:val="18"/>
          <w:szCs w:val="18"/>
        </w:rPr>
        <w:t xml:space="preserve"> Nehnuteľnosti podliehajúce konkurzu menšej hodnoty správca speňaží ako hnuteľnú vec.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Najnižším podaním pri speňažení nehnuteľnosti dražbou je suma určená prihláseným zabezpečeným veriteľom, ktorého zabezpečovacie právo je na predmete dražby v poradí najskoršie, alebo zástupcom veriteľov, ak predmet dražby nie je zaťažený zabezpečovacím právom. Pri byte alebo dome, v ktorom má dlžník hlásený trvalý pobyt, najnižšie podanie nesmie byť nižšie ako ustanovuje osobitný predpis.8)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167o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Speňaženie obydlia dlžníka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Obydlie dlžníka môže správca speňažiť iba dražbou za primeraného použitia osobitného predpisu.8)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Obydlie dlžníka nemožno speňažiť, ak by z výťažku po odpočítaní nepostihnuteľnej hodnoty obydlia nebolo možné uspokojiť náklady speňaženia a aspoň sčasti pohľadávky prihlásených veriteľov. Hodnotu obydlia dlžníka určí odhadom správca; ak však ktorýkoľvek veriteľ predloží znalecký posudok a uhradí preddavok na odmenu notára súvisiacu s overením priebehu dražby, vychádza sa zo znaleckého posudku. Ak sa v takom prípade vec nespeňaží, je takýto veriteľ povinný nahradiť náklady speňaženia.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(3) Ak sa obydlie dlžníka speňažilo, sumu zodpovedajúcu nepostihnuteľnej hodnote obydlia dlžníka správca poukáže mimo rozvrh na bankový účet, ktorý na tento účel v mene a na účet dlžníka zriadil</w:t>
      </w:r>
      <w:r w:rsidRPr="00DF2550">
        <w:rPr>
          <w:rFonts w:ascii="Times New Roman" w:hAnsi="Times New Roman" w:cs="Times New Roman"/>
          <w:sz w:val="18"/>
          <w:szCs w:val="18"/>
          <w:vertAlign w:val="superscript"/>
        </w:rPr>
        <w:t>25ca)</w:t>
      </w:r>
      <w:r w:rsidRPr="00DF2550">
        <w:rPr>
          <w:rFonts w:ascii="Times New Roman" w:hAnsi="Times New Roman" w:cs="Times New Roman"/>
          <w:sz w:val="18"/>
          <w:szCs w:val="18"/>
        </w:rPr>
        <w:t xml:space="preserve"> (ďalej len "osobitný účet dlžníka"); o tom bez zbytočného odkladu správca poučí dlžníka. Vklad alebo prevod finančných prostriedkov na osobitný účet dlžníka je oprávnený vykonať len správca.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Finančné prostriedky na osobitnom účte dlžníka nepodliehajú konkurzu, exekúcii ani obdobnému vykonávaciemu konaniu počas 36 mesiacov od jeho zriadenia.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Dlžník nie je oprávnený počas doby podľa odseku 4 disponovať s osobitným účtom dlžníka, je však oprávnený požiadať banku alebo pobočku zahraničnej banky o výber finančných prostriedkov v hotovosti z takéhoto účtu mesačne najviac do sumy, ktorú ustanoví vláda Slovenskej republiky nariadením. Ustanovenie osobitného predpisu tým nie je dotknuté.25cb)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(6) Ak sa speňažilo obydlie dlžníka v bezpodielovom spoluvlastníctve manželov, správca zriadi osobitný účet dlžníka aj pre bývalého bezpodielového spoluvlastníka; ustanovenia odsekov 1 až 5 platia rovnako.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167p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Speňaženie hnuteľných vecí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Hnuteľné veci podliehajúce konkurzu správca speňaží ako jeden alebo viac súborov majetku v ponukovom </w:t>
      </w:r>
      <w:r w:rsidRPr="00DF2550">
        <w:rPr>
          <w:rFonts w:ascii="Times New Roman" w:hAnsi="Times New Roman" w:cs="Times New Roman"/>
          <w:sz w:val="18"/>
          <w:szCs w:val="18"/>
        </w:rPr>
        <w:lastRenderedPageBreak/>
        <w:t xml:space="preserve">konaní. Na tento účel správca zverejní súbor majetku, ktorý ponúka na predaj a lehotu na predkladanie ponúk, ktorá nesmie byť kratšia ako desať kalendárnych dní od zverejnenia ponuky. Prihliada sa iba na tie ponuky, kde bola záloha na celú ponúknutú kúpnu cenu v plnom rozsahu zložená záujemcom na účet správcu. Rozhoduje vždy najvyššia ponúknutá kúpna cena. Ak viacerí záujemcovia ponúknu rovnaké plnenie, rozhodne žreb správcu. Vypratanie vecí je povinný zabezpečiť nadobúdateľ na svoje náklady.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Ak sa hnuteľné veci podliehajúce konkurzu nepodarí speňažiť ani v treťom ponukovom konaní, prestávajú podliehať konkurzu. Ak o takýto súbor hnuteľných vecí prejaví záujem veriteľ prihlásenej pohľadávky, správca ho prevedie tomu veriteľovi prihlásenej pohľadávky, ktorý ponúkne do desiatich dní od skončenia tretieho ponukového konania najvyššiu ponuku. Ak viacerí veritelia prihlásenej pohľadávky ponúknu rovnaké plnenie, rozhodne žreb správcu. Vypratanie vecí je povinný zabezpečiť veriteľ na svoje náklady.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Na písomný pokyn zástupcu veriteľov alebo dotknutého zabezpečeného veriteľa správca speňaží hnuteľné veci aj iným spôsobom. Ak je dotknutých zabezpečených veriteľov viac, písomný pokyn je oprávnený uložiť ten, ktorého zabezpečovacie právo je v poradí najskoršie.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167q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Speňaženie pohľadávok a iných majetkových hodnôt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Ak súčasťou konkurznej podstaty sú pohľadávky dlžníka, správca sa ich pokúsi vymôcť; žaloby o ich zaplatenie na súde alebo na inom príslušnom orgáne však nepodáva. Ak sa to správcovi nepodarí ani do šiestich mesiacov od vyhlásenia konkurzu, pohľadávky speňaží postúpením ako hnuteľné veci. Dojednaniami, ktoré zakazujú alebo obmedzujú postúpenie pohľadávky, správca nie je viazaný. Tieto obmedzenia postúpením pohľadávky zanikajú.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Pokiaľ je pohľadávka súčasťou konkurznej podstaty, premlčanie spočíva. Premlčanie pokračuje v plynutí, len čo pohľadávka prestane podliehať konkurzu. Prípadné konanie, v ktorom sa uplatňuje pohľadávka podliehajúca konkurzu, súd alebo iný konajúci orgán preruší až do času, kým pohľadávka prestane podliehať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Iné majetkové hodnoty správca speňaží obdobne ako hnuteľné veci alebo pohľadávky.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167r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Právo vykúpiť majetok z konkurznej podstaty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Oprávnená osoba podľa odseku 4 so súhlasom dlžníka má právo kedykoľvek a ktorúkoľvek časť majetku vykúpiť z konkurznej podstaty za cenu stanovenú znaleckým posudkom. Ustanovenia o pravidlách speňažovania sa v tom prípade nepoužijú.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Oprávnená osoba podľa odseku 4 so súhlasom dlžníka má právo vykúpiť majetok z konkurznej podstaty za cenu, ktorá bola dosiahnutá v dražbe, v ponukovom konaní alebo za cenu ponúknutú veriteľom, ak takúto cenu uhradí správcovi do desať dní od skončenia dražby, ponukového konania alebo predloženia ponuky veriteľom.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Ak so súhlasom dlžníka jeho príbuzný v priamom rade, jeho súrodenec alebo manžel uplatní právo vykúpiť obydlie dlžníka z konkurznej podstaty, nepostihnuteľná hodnota obydlia dlžníka sa započíta na úhradu kúpnej ceny.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Oprávnenou osobou na účely uplatnenia práva vykúpiť majetok z konkurznej podstaty sa rozumie dlžníkov príbuzný v priamom rade, jeho súrodenec, manžel alebo obec, v ktorej katastrálnom území sa nehnuteľnosť nachádza.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Ak sa poruší právo oprávnenej osoby podľa odseku 4 vykúpiť majetok z konkurznej podstaty, má táto osoba právo domáhať sa od nadobúdateľa, aby jej vec ponúkol na predaj. Toto právo zaniká, ak sa neuplatní do troch mesiacov od speňaženia veci.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167s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Predkupné právo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Pri speňažení majetku správca nie je viazaný predkupným právom; osobe oprávnenej z predkupného práva zriadeného ako vecné právo však predkupné právo zostáva zachované.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167t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Náklady konkurzu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Nákladmi konkurzu sú a uspokojujú sa z výťažku určeného na uspokojenie nezabezpečených veriteľov v tomto poradí: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lastRenderedPageBreak/>
        <w:t xml:space="preserve">a) odmena správcu a náklady speňaženia a rozvrhu výťažku,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nevyhnutné výdavky správcu spojené s vedením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náklady spojené so správou majetku podliehajúceho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preddavok na trovy znaleckého posudku,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e) úhrada nákladov šetrení vykonaných správcom na podnet veriteľa v sume schválenej zástupcom veriteľov alebo schôdzou veriteľov.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Správca zodpovedá veriteľom prihlásenej pohľadávky za škodu spôsobenú neúčelne, nehospodárne alebo nedôvodne vynaloženými nákladmi.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167u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Rozvrh výťažku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Správca bez zbytočného odkladu po speňažení konkurznej podstaty a ukončení všetkých sporov, ktorými môže byť rozvrh výťažku dotknutý, najskôr však 60 dní od vyhlásenia konkurzu, pripraví rozvrh výťažku. Zámer zostaviť rozvrh správca zverejní.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Z výťažku najprv odpočíta náklady konkurzu, potom prípadnú nepostihnuteľnú hodnotu obydlia, potom pomerne uhradí prihlásené pohľadávky detí dlžníka na výživné a zostatok pomerne rozdelí medzi všetkých prihlásených veriteľov podľa výšky ich zistených pohľadávok. Náklady uspokojenia nesie každý veriteľ sám.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Plnenia, pri ktorých sa správcovi nepodarí zistiť bankový účet alebo adresu veriteľa ani do troch mesiacov od zostavenia rozvrhu výťažku, pripadnú štátu. Tieto plnenia správca poukáže na účet súdu, ktorý vyhlásil konkurz.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Správca zodpovedá veriteľom za škodu, ktorú im spôsobí tým, že rozvrh výťažku bol realizovaný v rozpore s pravidlami ustanovenými týmto zákonom, ibaže preukáže, že postupoval s odbornou starostlivosťou.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167v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Zrušenie konkurzu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Správca bez zbytočného odkladu, po splnení rozvrhu výťažku alebo po tom, čo zistí, že konkurzná podstata nepokryje náklady konkurzu, zverejní oznámenie o ukončení konkurzu. Takéto oznámenie však správca neuskutoční skôr, ako uplynie základná prihlasovacia lehota, a ak niektorý z veriteľov uhradil zálohu na trovy šetrení podľa § 166i ods. 2, nie skôr, ako takéto šetrenia uskutočnil. Zverejnením oznámenia sa konkurz zrušuje.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Správca bez zbytočného odkladu zverejní oznámenie o ukončení konkurzu aj vtedy, ak zistí, že sa do 90 dní od vyhlásenia konkurzu neprihlásil žiadny veriteľ alebo postavenie všetkých veriteľov ako účastníkov konania zaniklo. Zverejnením oznámenia sa konkurz zrušuje.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Konkurz sa zrušuje tiež uznesením, ktorým súd zastaví konanie z dôvodu, že tu nie sú predpoklady pre vedenie konkurzu. V uznesení rozhodne aj o zrušení oddlženia. Premlčacia lehota pri pohľadávkach, ktoré mohli byť uplatnené v konkurze prihláškou, neuplynie skôr, ako tri roky od zastavenia konania. Voči tomuto rozhodnutiu je dlžník oprávnený podať odvolanie.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Zrušením konkurzu zaniká funkcia správcu a zástupcu veriteľov. Zanikajú tiež účinky podľa § 167b ods. 1, § 167c ods. 2 a 3 a § 167d. Platnosť a účinnosť úkonov vykonávaných počas konkurzu tým nie je dotknutá. Ak má správca majetok alebo dokumentáciu patriacu dlžníkovi, po zrušení konkurzu ich bez zbytočného odkladu vráti dlžníkovi, prípadne niektorému z dedičov dlžníka.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Ak bol konkurz zrušený, súd zastaví konanie o určenie popretej pohľadávky.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167w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Smrť dlžníka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Ak dlžník počas konkurzu podľa tejto časti zomrie, súd pokračuje v konaní. Ustanovenia § 104 sa použijú primerane.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TRETIA HLAVA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SPLÁTKOVÝ KALENDÁR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lastRenderedPageBreak/>
        <w:t xml:space="preserve">§ 168 </w:t>
      </w:r>
      <w:hyperlink r:id="rId237"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Návrh na určenie splátkového kalendára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Návrh na určenie splátkového kalendára podľa tejto časti zákona je oprávnený podať dlžník, ktorý je fyzickou osobou.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Návrh na určenie splátkového kalendára sa podáva elektronicky do elektronickej schránky súdu prostredníctvom na to určeného elektronického formulára. Okrem všeobecných náležitostí návrhu podľa </w:t>
      </w:r>
      <w:hyperlink r:id="rId238" w:history="1">
        <w:r w:rsidRPr="00DF2550">
          <w:rPr>
            <w:rFonts w:ascii="Times New Roman" w:hAnsi="Times New Roman" w:cs="Times New Roman"/>
            <w:sz w:val="18"/>
            <w:szCs w:val="18"/>
          </w:rPr>
          <w:t>§ 127 Civilného sporového poriadku</w:t>
        </w:r>
      </w:hyperlink>
      <w:r w:rsidRPr="00DF2550">
        <w:rPr>
          <w:rFonts w:ascii="Times New Roman" w:hAnsi="Times New Roman" w:cs="Times New Roman"/>
          <w:sz w:val="18"/>
          <w:szCs w:val="18"/>
        </w:rPr>
        <w:t xml:space="preserve"> a iných náležitostí ustanovených týmto zákonom návrh na určenie splátkového kalendára obsahuje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dlžníkov životopis spolu s opisom jeho aktuálnej životnej situácie,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zoznam osôb spriaznených s dlžníkom,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zoznam aktuálneho majetku a zoznam majetku väčšej hodnoty, ktorý vlastnil v posledných troch rokoch,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zoznam záväzkov,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e) prehľad doterajších príjmov a výdavkov dlžníka za uplynulých päť rokov,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f) prehľad očakávaných výdavkov a príjmov dlžníka v nasledujúcich piatich rokoch 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g) posledných päť daňových priznaní</w:t>
      </w:r>
      <w:r w:rsidRPr="00DF2550">
        <w:rPr>
          <w:rFonts w:ascii="Times New Roman" w:hAnsi="Times New Roman" w:cs="Times New Roman"/>
          <w:sz w:val="18"/>
          <w:szCs w:val="18"/>
          <w:vertAlign w:val="superscript"/>
        </w:rPr>
        <w:t>25d)</w:t>
      </w:r>
      <w:r w:rsidRPr="00DF2550">
        <w:rPr>
          <w:rFonts w:ascii="Times New Roman" w:hAnsi="Times New Roman" w:cs="Times New Roman"/>
          <w:sz w:val="18"/>
          <w:szCs w:val="18"/>
        </w:rPr>
        <w:t xml:space="preserve"> dlžníka, ak boli podané,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h) vyhlásenie dlžníka o platobnej neschopnosti,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i) doklad nie starší ako 30 dní preukazujúci, že voči dlžníkovi sa vedie exekučné konanie alebo obdobné vykonávacie konanie.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Dlžník v návrhu na určenie splátkového kalendára musí uviesť údaje o svojom zriadenom bankovom účte. Ak súčasťou zoznamu aktuálneho majetku dlžníka je dlžníkov byt alebo nebytový priestor, dlžník v návrhu musí uviesť identifikačné údaje správcu bytového domu, v ktorom sa dlžníkov byt alebo nebytový priestor nachádza alebo identifikačné údaje spoločenstva vlastníkov bytov.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168a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Poskytnutie ochrany pred veriteľmi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Súd najneskôr do 15 dní od doručenia návrhu na určenie splátkového kalendára poskytne dlžníkovi ochranu pred veriteľmi a ustanoví správcu, ak zistí, že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návrh podala oprávnená osoba,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návrh spĺňa zákonom ustanovené náležitosti,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dlžník je v súlade s týmto zákonom riadne zastúpený,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dlžník je platobne neschopný; súd vychádza z vyhlásenia dlžníka, ibaže existuje dôvodná pochybnosť o jeho pravdivosti,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e) od posledného poskytnutia ochrany pred veriteľmi uplynuli aspoň tri roky,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f) nebráni tomu v minulosti vyhlásený konkurz alebo určený splátkový kalendár.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Ak nie sú splnené podmienky podľa odseku 1, súd najneskôr do 15 dní od doručenia návrhu na určenie splátkového kalendára, návrh odmietne alebo konanie zastaví.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V uznesení o poskytnutí ochrany pred veriteľmi súd uloží dlžníkovi, aby na účet správcu zložil preddavok na paušálnu odmenu a paušálnu náhradu nevyhnutných nákladov spojených s vedením konania. Ak tak dlžník neurobí ani do siedmych dní od výzvy správcu, správca to oznámi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Zverejnením oznámenia sa konanie končí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168b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Účinky ochrany pred veriteľmi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Poskytnutím ochrany pred veriteľmi sa odkladajú všetky exekúcie, ktoré sa vedú voči dlžníkovi ohľadom pohľadávok, ktoré môžu byť uspokojené iba splátkovým kalendárom (§ 166a) alebo pohľadávok vylúčených z uspokojenia (§ 166b). Ak súd určí splátkový kalendár, ide o dôvod, aby sa bez zbytočného odkladu v exekučnom konaní rozhodlo o zastavení </w:t>
      </w:r>
      <w:r w:rsidRPr="00DF2550">
        <w:rPr>
          <w:rFonts w:ascii="Times New Roman" w:hAnsi="Times New Roman" w:cs="Times New Roman"/>
          <w:sz w:val="18"/>
          <w:szCs w:val="18"/>
        </w:rPr>
        <w:lastRenderedPageBreak/>
        <w:t xml:space="preserve">exekúcie.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Dlžník má právo po poskytnutí ochrany pred veriteľmi jedenkrát písomne žiadať dražobníka o odklad dražby svojho obydlia navrhnutej zabezpečeným veriteľom. Ak tak dlžník urobí, dražba sa môže uskutočniť až po uplynutí šiestich mesiacov od doručenia žiadosti. Na takúto dražbu sa použijú primerane ustanovenia o opakovanej dražbe.25e)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Účinky ochrany pred veriteľmi nastupujú zverejnením uznesenia o poskytnutí ochrany pred veriteľmi. Tieto účinky zanikajú skončením konania.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168c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Zostavenie návrhu splátkového kalendára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Správca do 45 dní od zloženia preddavku na paušálnu odmenu a paušálnu náhradu nevyhnutných nákladov spojených s vedením konania preskúma pomery dlžníka a podľa toho zostaví návrh splátkového kalendára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Pri zostavení návrhu splátkového kalendára sa prihliadne najmä na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pomer záväzkov k hodnote majetku,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dôvody, ktoré boli príčinou platobnej neschopnosti dlžníka,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plnenie nedotknutých pohľadávok,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úsilie, ktoré dlžník vynaložil v minulosti na uspokojenie veriteľov,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e) príjmové možnosti dlžníka,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f) zdravotné, rodinné a sociálne pomery, vek a vzdelanie dlžníka.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Horná hranica splátok nesmie presiahnuť predpokladaný príjem dlžníka znížený o nevyhnutné výdavky potrebné na zabezpečenie bývania a základných životných potrieb dlžníka a jeho vyživovaných osôb, na plnenie vyživovacej povinnosti dlžníkom a na plnenie oddlžením nedotknutých pohľadávok.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Uspokojenie nezabezpečených veriteľov v návrhu splátkového kalendára sa vyjadrí kvótou určenou celkovým percentom z pohľadávok, ktoré dlžník zaplatí každému nezabezpečenému veriteľovi počas nasledujúcich piatich rokov. Uspokojenie nesmie byť nižšie ako 30% z nezabezpečenej pohľadávky. To platí aj pre uspokojenie veriteľa, ktorého pohľadávka je zabezpečená iba majetkom tretej osoby.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Návrh splátkového kalendára musí obsahovať aspoň o 10% vyššie uspokojenie nezabezpečených veriteľov, ako by dosiahli v konkurze podľa tejto časti zákona. Ak žiaden z nezabezpečených veriteľov nepodal na súde námietku, má sa za to, že návrh splátkového kalendára takéto uspokojenie poskytuje.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(6) Návrh splátkového kalendára musí byť zostavený tak, aby bol splniteľný vzhľadom na možnosti dlžníka, najmä s prihliadnutím na jeho budúce príjmy, nevyhnutné výdavky potrebné na zabezpečenie bývania a základných životných potrieb dlžníka a jeho vyživovaných osôb, na plnenie vyživovacej povinnosti dlžníkom a na plnenie oddlžením nedotknutých pohľadávok.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(7) Ak pomery dlžníka neumožňujú zostaviť splátkový kalendár, správca to oznámi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Zverejnením oznámenia sa konanie končí Ak pomery dlžníka neumožňujú zostaviť splátkový kalendár, správca odporučí dlžníkovi, aby podal návrh na vyhlásenie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168d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Námietky veriteľov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Každý veriteľ, ktorý môže byť splátkovým kalendárom dotknutý, môže podať u správcu do 90 dní od zverejnenia návrhu splátkového kalendára námietku. K námietkam veriteľov sa správca vyjadrí. Ak je to vhodné, správca zabezpečí aj vyjadrenie dlžníka. Ak k tomu smerujú námietky veriteľov, správca môže upraviť návrh splátkového kalendára v prospech veriteľov.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168e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Určenie splátkového kalendára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Súd určí splátkový kalendár po tom, ako sa správca vyjadril k námietkam veriteľov, ak nie sú dôvody na </w:t>
      </w:r>
      <w:r w:rsidRPr="00DF2550">
        <w:rPr>
          <w:rFonts w:ascii="Times New Roman" w:hAnsi="Times New Roman" w:cs="Times New Roman"/>
          <w:sz w:val="18"/>
          <w:szCs w:val="18"/>
        </w:rPr>
        <w:lastRenderedPageBreak/>
        <w:t xml:space="preserve">zastavenie konania. Pri určení splátkového kalendára súd vychádza z návrhu správcu, pravidiel pre zostavenie návrhu splátkového kalendára, pričom prihliadne aj na námietky veriteľov a na iné známe okolnosti. Na oneskorene podané námietky súd neprihliada.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Ak sú podané námietky, súd spravidla vypočuje správcu. Môže nariadiť aj pojednávanie, ak to považuje za potrebné. Ak nenariadi pojednávanie, súd rozhodne do 30 dní. Ak návrh nie je úplný, bezodkladne vyzve správcu, aby návrh doplnil alebo opravil, prípadne môže vrátiť návrh správcovi na prepracovanie.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Ak bolo nariadené pojednávanie, ten, kto podal námietku, má právo sa k návrhu splátkového kalendára na pojednávaní vyjadriť, ak sa pojednávania zúčastní. Neúčasť toho, kto podal námietku na pojednávaní, nie je dôvodom na odročenie pojednávania.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Ak súd zistí, že pomery dlžníka neumožňujú určiť splátkový kalendár, konanie zastaví. Súčasne v uznesení poučí dlžníka o možnosti podať návrh na vyhlásenie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168f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Termíny splátok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Ak celkové plnenie pre nezabezpečeného veriteľa podľa splátkového kalendára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presiahne sumu 6 000 eur, dlžník je povinný poskytovať splátky veriteľovi mesačne, najneskôr k poslednému dňu príslušného kalendárneho mesiaca,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nepresiahne sumu 6 000 eur, ale presiahne sumu 1 200 eur, dlžník je povinný poskytovať splátky veriteľovi polročne, najneskôr k poslednému dňu príslušného kalendárneho polroka,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nepresiahne sumu 1 200 eur, ale presiahne sumu 100 eur, dlžník je povinný poskytovať splátky veriteľovi ročne, najneskôr k poslednému dňu príslušného kalendárneho roka,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nepresiahne sumu 100 eur, dlžník je povinný poskytnúť splátku veriteľovi jedným plnením, najneskôr posledný deň piateho roku plnenia splátkového kalendára.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Plnenie splátkového kalendára začína prvým dňom kalendárneho mesiaca, ktorý nasleduje po kalendárnom mesiaci, v ktorom bol určený splátkový kalendár.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Plnenie splátkového kalendára pri pohľadávke zabezpečenej majetkom, ktorý patrí dlžníkovi, začína prvým dňom kalendárneho mesiaca, ktorý nasleduje po kalendárnom mesiaci, v ktorom došlo k zániku zabezpečovacieho práva. Na neuspokojenú časť pôvodne zabezpečenej pohľadávky je dlžník povinný splniť veriteľovi kvótu určenú súdom.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Dlžník sa po určení splátkového kalendára môže písomne dohodnúť s veriteľom na inej lehote splatnosti splátok.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Ak pred určením splátkového kalendára začalo súdne konanie alebo iné konanie o zaplatenie pohľadávky, ktorá môže byť uspokojená iba splátkovým kalendárom (§ 166a), takéto konanie pokračuje i naďalej. Rozhodnutie, ktoré zaväzuje dlžníka zaplatiť pohľadávku, však možno vykonať iba v rozsahu a v lehotách podľa splátkového kalendára.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168g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Smrť dlžníka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Ak dlžník počas konania o určenie splátkového kalendára zomrie, súd konanie zastaví.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168h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Vyhlásenie konkurzu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Vyhlásením konkurzu na majetok dlžníka sa splátkový kalendár stáva neúčinný.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ŠTVRTÁ HLAVA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NIEKTORÉ PROCESNÉ USTANOVENIA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169 </w:t>
      </w:r>
      <w:hyperlink r:id="rId239"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Účastníci konania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Účastníkom konania je dlžník (úpadca). V konkurze sú účastníkmi konania aj veritelia, ktorí si v konkurze </w:t>
      </w:r>
      <w:r w:rsidRPr="00DF2550">
        <w:rPr>
          <w:rFonts w:ascii="Times New Roman" w:hAnsi="Times New Roman" w:cs="Times New Roman"/>
          <w:sz w:val="18"/>
          <w:szCs w:val="18"/>
        </w:rPr>
        <w:lastRenderedPageBreak/>
        <w:t xml:space="preserve">spôsobom ustanoveným týmto zákonom prihlásili svoje pohľadávky. V konaní o určení splátkového kalendára sú účastníkmi konania aj veritelia, ktorí podali voči návrhu splátkového kalendára námietky.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Účastníkom konania sú aj ďalšie osoby, o ktorých právach alebo povinnostiach sa má konať a rozhodovať; tieto osoby sú účastníkmi konania len pre tú časť konania, v ktorom sa koná a rozhoduje o ich právach a povinnostiach.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Zmena v osobe veriteľa je v konkurze účinná po oznámení pôvodného veriteľa správcovi o zmene v osobe veriteľa. V konkurze podľa tejto časti zákona je postúpenie pohľadávky účinné iba vtedy, ak sa postúpi celá prihlásená pohľadávka. V pochybnostiach platí, že pôvodný veriteľ postúpil celú prihlásenú pohľadávku. O vstupe nového veriteľa do konania alebo o potvrdení prechodu pohľadávky súd nerozhoduje.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Ustanovenia § 27 ods. 2 písm. b), c), f) až h) a § 27 ods. 3 až 5 sa použijú primerane.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170 </w:t>
      </w:r>
      <w:hyperlink r:id="rId240"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Neúplný alebo nezrozumiteľný návrh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Súd nevyzýva dlžníka na opravu alebo doplnenie návrhu na vyhlásenie konkurzu alebo návrhu na určenie splátkového kalendára.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171 </w:t>
      </w:r>
      <w:hyperlink r:id="rId241"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Nepríslušný súd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Súd skúma miestnu príslušnosť iba do vyhlásenia konkurzu alebo do poskytnutia ochrany pred veriteľmi; inak sa pri skúmaní miestnej príslušnosti postupuje podľa </w:t>
      </w:r>
      <w:hyperlink r:id="rId242" w:history="1">
        <w:r w:rsidRPr="00DF2550">
          <w:rPr>
            <w:rFonts w:ascii="Times New Roman" w:hAnsi="Times New Roman" w:cs="Times New Roman"/>
            <w:sz w:val="18"/>
            <w:szCs w:val="18"/>
          </w:rPr>
          <w:t xml:space="preserve">Civilného </w:t>
        </w:r>
        <w:proofErr w:type="spellStart"/>
        <w:r w:rsidRPr="00DF2550">
          <w:rPr>
            <w:rFonts w:ascii="Times New Roman" w:hAnsi="Times New Roman" w:cs="Times New Roman"/>
            <w:sz w:val="18"/>
            <w:szCs w:val="18"/>
          </w:rPr>
          <w:t>mimosporového</w:t>
        </w:r>
        <w:proofErr w:type="spellEnd"/>
        <w:r w:rsidRPr="00DF2550">
          <w:rPr>
            <w:rFonts w:ascii="Times New Roman" w:hAnsi="Times New Roman" w:cs="Times New Roman"/>
            <w:sz w:val="18"/>
            <w:szCs w:val="18"/>
          </w:rPr>
          <w:t xml:space="preserve"> poriadku</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171a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proofErr w:type="spellStart"/>
      <w:r w:rsidRPr="00DF2550">
        <w:rPr>
          <w:rFonts w:ascii="Times New Roman" w:hAnsi="Times New Roman" w:cs="Times New Roman"/>
          <w:b/>
          <w:bCs/>
          <w:sz w:val="18"/>
          <w:szCs w:val="18"/>
        </w:rPr>
        <w:t>Späťvzatie</w:t>
      </w:r>
      <w:proofErr w:type="spellEnd"/>
      <w:r w:rsidRPr="00DF2550">
        <w:rPr>
          <w:rFonts w:ascii="Times New Roman" w:hAnsi="Times New Roman" w:cs="Times New Roman"/>
          <w:b/>
          <w:bCs/>
          <w:sz w:val="18"/>
          <w:szCs w:val="18"/>
        </w:rPr>
        <w:t xml:space="preserve"> návrhu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Návrh na vyhlásenie konkurzu alebo návrh na určenie splátkového kalendára možno vziať späť do vydania uznesenia o vyhlásení konkurzu alebo uznesenia o poskytnutí ochrany pred veriteľmi; na neskôr podané </w:t>
      </w:r>
      <w:proofErr w:type="spellStart"/>
      <w:r w:rsidRPr="00DF2550">
        <w:rPr>
          <w:rFonts w:ascii="Times New Roman" w:hAnsi="Times New Roman" w:cs="Times New Roman"/>
          <w:sz w:val="18"/>
          <w:szCs w:val="18"/>
        </w:rPr>
        <w:t>späťvzatie</w:t>
      </w:r>
      <w:proofErr w:type="spellEnd"/>
      <w:r w:rsidRPr="00DF2550">
        <w:rPr>
          <w:rFonts w:ascii="Times New Roman" w:hAnsi="Times New Roman" w:cs="Times New Roman"/>
          <w:sz w:val="18"/>
          <w:szCs w:val="18"/>
        </w:rPr>
        <w:t xml:space="preserve"> návrhu súd neprihliada.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Ak je návrh vzatý späť, súd konanie zastaví.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171b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proofErr w:type="spellStart"/>
      <w:r w:rsidRPr="00DF2550">
        <w:rPr>
          <w:rFonts w:ascii="Times New Roman" w:hAnsi="Times New Roman" w:cs="Times New Roman"/>
          <w:b/>
          <w:bCs/>
          <w:sz w:val="18"/>
          <w:szCs w:val="18"/>
        </w:rPr>
        <w:t>Litispendencia</w:t>
      </w:r>
      <w:proofErr w:type="spellEnd"/>
    </w:p>
    <w:p w:rsidR="00E102ED" w:rsidRPr="00DF2550" w:rsidRDefault="00E102ED">
      <w:pPr>
        <w:widowControl w:val="0"/>
        <w:autoSpaceDE w:val="0"/>
        <w:autoSpaceDN w:val="0"/>
        <w:adjustRightInd w:val="0"/>
        <w:spacing w:after="0" w:line="240" w:lineRule="auto"/>
        <w:jc w:val="center"/>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Ak počas konkurzného konania alebo konania o návrhu na určenie splátkového kalendára je podaný ďalší návrh, súd konanie o ďalšom návrhu zastaví.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171c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Centrum hlavných záujmov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(1) Ak má súd pochybnosti, či dlžník má na území Slovenskej republiky centrum hlavných záujmov,</w:t>
      </w:r>
      <w:r w:rsidRPr="00DF2550">
        <w:rPr>
          <w:rFonts w:ascii="Times New Roman" w:hAnsi="Times New Roman" w:cs="Times New Roman"/>
          <w:sz w:val="18"/>
          <w:szCs w:val="18"/>
          <w:vertAlign w:val="superscript"/>
        </w:rPr>
        <w:t>3b)</w:t>
      </w:r>
      <w:r w:rsidRPr="00DF2550">
        <w:rPr>
          <w:rFonts w:ascii="Times New Roman" w:hAnsi="Times New Roman" w:cs="Times New Roman"/>
          <w:sz w:val="18"/>
          <w:szCs w:val="18"/>
        </w:rPr>
        <w:t xml:space="preserve"> kedykoľvek počas konania vypočuje dlžníka, najmä ak ide o cudzieho štátneho príslušníka.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(2) Ak súd zistí, že dlžník nemá na území Slovenskej republiky centrum hlavných záujmov,</w:t>
      </w:r>
      <w:r w:rsidRPr="00DF2550">
        <w:rPr>
          <w:rFonts w:ascii="Times New Roman" w:hAnsi="Times New Roman" w:cs="Times New Roman"/>
          <w:sz w:val="18"/>
          <w:szCs w:val="18"/>
          <w:vertAlign w:val="superscript"/>
        </w:rPr>
        <w:t>3b)</w:t>
      </w:r>
      <w:r w:rsidRPr="00DF2550">
        <w:rPr>
          <w:rFonts w:ascii="Times New Roman" w:hAnsi="Times New Roman" w:cs="Times New Roman"/>
          <w:sz w:val="18"/>
          <w:szCs w:val="18"/>
        </w:rPr>
        <w:t xml:space="preserve"> konanie zastaví a ak už rozhodol o oddlžení, rozhodne aj o zrušení oddlženia. Voči tomuto rozhodnutiu je prípustné odvolanie.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171d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Zverejnenie zrušenia oddlženia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Rozhodnutie o zrušení oddlženia po nadobudnutí právoplatnosti súd bezodkladne zverejní.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PIATA ČASŤ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CEZHRANIČNÉ KONKURZY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172 </w:t>
      </w:r>
      <w:hyperlink r:id="rId243"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lastRenderedPageBreak/>
        <w:t xml:space="preserve">Vzťah k štátom Európskej únie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Na konkurzné konanie s cudzím prvkom sa vo vzťahu k členským štátom Európskej únie alebo zmluvným štátom Dohody o Európskom hospodárskom priestore (ďalej len "členský štát") použijú ustanovenia tohto zákona, ak osobitný predpis</w:t>
      </w:r>
      <w:r w:rsidRPr="00DF2550">
        <w:rPr>
          <w:rFonts w:ascii="Times New Roman" w:hAnsi="Times New Roman" w:cs="Times New Roman"/>
          <w:sz w:val="18"/>
          <w:szCs w:val="18"/>
          <w:vertAlign w:val="superscript"/>
        </w:rPr>
        <w:t xml:space="preserve"> 26)</w:t>
      </w:r>
      <w:r w:rsidRPr="00DF2550">
        <w:rPr>
          <w:rFonts w:ascii="Times New Roman" w:hAnsi="Times New Roman" w:cs="Times New Roman"/>
          <w:sz w:val="18"/>
          <w:szCs w:val="18"/>
        </w:rPr>
        <w:t xml:space="preserve"> neustanovuje inak.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172a </w:t>
      </w:r>
      <w:hyperlink r:id="rId244" w:history="1"/>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Ustanovenia o zmluvnej pokute pre porušenie povinnosti podať návrh na vyhlásenie konkurzu včas sa použijú, ak slovenský súd začal hlavné konkurzné konanie podľa osobitného predpisu.26)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172b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Prísľub správcu ustanoveného v hlavnom </w:t>
      </w:r>
      <w:proofErr w:type="spellStart"/>
      <w:r w:rsidRPr="00DF2550">
        <w:rPr>
          <w:rFonts w:ascii="Times New Roman" w:hAnsi="Times New Roman" w:cs="Times New Roman"/>
          <w:b/>
          <w:bCs/>
          <w:sz w:val="18"/>
          <w:szCs w:val="18"/>
        </w:rPr>
        <w:t>insolvenčnom</w:t>
      </w:r>
      <w:proofErr w:type="spellEnd"/>
      <w:r w:rsidRPr="00DF2550">
        <w:rPr>
          <w:rFonts w:ascii="Times New Roman" w:hAnsi="Times New Roman" w:cs="Times New Roman"/>
          <w:b/>
          <w:bCs/>
          <w:sz w:val="18"/>
          <w:szCs w:val="18"/>
        </w:rPr>
        <w:t xml:space="preserve"> konaní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Súd pred vyhlásením konkurzu alebo povolením reštrukturalizácie skúma, či v inom členskom štáte Európskej únie bolo voči dlžníkovi začaté hlavné </w:t>
      </w:r>
      <w:proofErr w:type="spellStart"/>
      <w:r w:rsidRPr="00DF2550">
        <w:rPr>
          <w:rFonts w:ascii="Times New Roman" w:hAnsi="Times New Roman" w:cs="Times New Roman"/>
          <w:sz w:val="18"/>
          <w:szCs w:val="18"/>
        </w:rPr>
        <w:t>insolvenčné</w:t>
      </w:r>
      <w:proofErr w:type="spellEnd"/>
      <w:r w:rsidRPr="00DF2550">
        <w:rPr>
          <w:rFonts w:ascii="Times New Roman" w:hAnsi="Times New Roman" w:cs="Times New Roman"/>
          <w:sz w:val="18"/>
          <w:szCs w:val="18"/>
        </w:rPr>
        <w:t xml:space="preserve"> konanie.</w:t>
      </w:r>
      <w:r w:rsidRPr="00DF2550">
        <w:rPr>
          <w:rFonts w:ascii="Times New Roman" w:hAnsi="Times New Roman" w:cs="Times New Roman"/>
          <w:sz w:val="18"/>
          <w:szCs w:val="18"/>
          <w:vertAlign w:val="superscript"/>
        </w:rPr>
        <w:t>3b)</w:t>
      </w:r>
      <w:r w:rsidRPr="00DF2550">
        <w:rPr>
          <w:rFonts w:ascii="Times New Roman" w:hAnsi="Times New Roman" w:cs="Times New Roman"/>
          <w:sz w:val="18"/>
          <w:szCs w:val="18"/>
        </w:rPr>
        <w:t xml:space="preserve"> Ak zistí, že takéto konanie bolo začaté, vyzve súd správcu ustanoveného v takomto konaní, aby sa vyjadril, či poskytne prísľub podľa osobitného predpisu o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konaní.26a)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Ak správca ustanovený v hlavnom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konaní poskytne prísľub podľa osobitného predpisu o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konaní</w:t>
      </w:r>
      <w:r w:rsidRPr="00DF2550">
        <w:rPr>
          <w:rFonts w:ascii="Times New Roman" w:hAnsi="Times New Roman" w:cs="Times New Roman"/>
          <w:sz w:val="18"/>
          <w:szCs w:val="18"/>
          <w:vertAlign w:val="superscript"/>
        </w:rPr>
        <w:t>26a)</w:t>
      </w:r>
      <w:r w:rsidRPr="00DF2550">
        <w:rPr>
          <w:rFonts w:ascii="Times New Roman" w:hAnsi="Times New Roman" w:cs="Times New Roman"/>
          <w:sz w:val="18"/>
          <w:szCs w:val="18"/>
        </w:rPr>
        <w:t xml:space="preserve"> a podľa obsahu prísľubu sú primerane chránené všeobecné záujmy miestnych veriteľov,</w:t>
      </w:r>
      <w:r w:rsidRPr="00DF2550">
        <w:rPr>
          <w:rFonts w:ascii="Times New Roman" w:hAnsi="Times New Roman" w:cs="Times New Roman"/>
          <w:sz w:val="18"/>
          <w:szCs w:val="18"/>
          <w:vertAlign w:val="superscript"/>
        </w:rPr>
        <w:t>26b)</w:t>
      </w:r>
      <w:r w:rsidRPr="00DF2550">
        <w:rPr>
          <w:rFonts w:ascii="Times New Roman" w:hAnsi="Times New Roman" w:cs="Times New Roman"/>
          <w:sz w:val="18"/>
          <w:szCs w:val="18"/>
        </w:rPr>
        <w:t xml:space="preserve"> súd konanie zastaví.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Vzťah k štátom, ktoré nie sú členmi Európskej únie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173 </w:t>
      </w:r>
      <w:hyperlink r:id="rId245"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Ak Slovenská republika nie je viazaná medzinárodnou zmluvou upravujúcou uspokojenie veriteľov dlžníka, ktorý je v úpadku, platí pre uznanie cudzích rozhodnutí v konaniach upravených týmto zákonom zásada vzájomnosti.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174 </w:t>
      </w:r>
      <w:hyperlink r:id="rId246" w:history="1"/>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Právomoc slovenského súdu na konanie podľa tohto zákona je daná, ak má dlžník na území Slovenskej republiky majetok.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Konkurz vyhlásený slovenským súdom sa vzťahuje aj na majetok, ktorý sa nachádza na území cudzieho štátu, ak to právne predpisy cudzieho štátu umožňujú.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175 </w:t>
      </w:r>
      <w:hyperlink r:id="rId247" w:history="1"/>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Ak orgán cudzieho štátu začal konanie obdobné konkurznému konaniu podľa tohto zákona (ďalej len "zahraničné konkurzné konanie"), slovenský súd na návrh zahraničného správcu a na základe vzájomnosti uzná účinky zahraničného konkurzného konania na území Slovenskej republiky, ak zahraničný správca preukáže jeho začatie vrátane svojho ustanovenia, ako aj právny záujem na jeho uznaní na území Slovenskej republiky. Uznanie zahraničného konkurzného konania je vylúčené, ak už na území Slovenskej republiky ohľadom toho istého dlžníka prebieha iné zahraničné konkurzné konanie alebo konkurzné konanie alebo reštrukturalizačné konanie vedené slovenským súdom.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Súd môže aj bez návrhu priznať uznanému zahraničnému konkurznému konaniu na území Slovenskej republiky aj niektoré účinky konkurzného konania podľa tohto zákona alebo určiť, že niektoré účinky zahraničného konkurzného konania sa na územie Slovenskej republiky nevzťahujú.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Slovenský súd aj bez návrhu zruší uznanie zahraničného konkurzného konania, ak zistí, že nie sú splnené predpoklady na uznanie zahraničného konkurzného konania podľa odseku 1.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Uznanie zahraničného konkurzného konania sa zrušuje začatím konkurzného konania alebo reštrukturalizačného konania podľa tohto zákona. Uznanie zahraničného konkurzného konania na území Slovenskej republiky nie je prekážkou začatia konkurzného konania alebo reštrukturalizačného konania podľa tohto zákona.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ŠIESTA ČASŤ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KONKURZ FINANČNÝCH INŠTITÚCIÍ A ZÁVEREČNÉ VYROVNANIE ZISKOV A STRÁT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Prvý oddiel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Osobitné ustanovenia pre konkurz finančných inštitúcií a záverečné vyrovnanie ziskov a strát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176 </w:t>
      </w:r>
      <w:hyperlink r:id="rId248" w:history="1">
        <w:r w:rsidRPr="00DF2550">
          <w:rPr>
            <w:rFonts w:ascii="Times New Roman" w:hAnsi="Times New Roman" w:cs="Times New Roman"/>
            <w:sz w:val="18"/>
            <w:szCs w:val="18"/>
          </w:rPr>
          <w:t xml:space="preserve"> </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(1) Návrh na vyhlásenie konkurzu na banku, inštitúciu elektronických peňazí so sídlom v Slovenskej republike, poisťovňu alebo zaisťovňu (ďalej len "slovenská finančná inštitúcia") je oprávnený podať len príslušný orgán dohľadu alebo nútený správca po predchádzajúcom súhlase príslušného orgánu dohľadu, ak je v nútenej správe podľa osobitného predpisu.</w:t>
      </w:r>
      <w:r w:rsidRPr="00DF2550">
        <w:rPr>
          <w:rFonts w:ascii="Times New Roman" w:hAnsi="Times New Roman" w:cs="Times New Roman"/>
          <w:sz w:val="18"/>
          <w:szCs w:val="18"/>
          <w:vertAlign w:val="superscript"/>
        </w:rPr>
        <w:t xml:space="preserve"> 27)</w:t>
      </w:r>
      <w:r w:rsidRPr="00DF2550">
        <w:rPr>
          <w:rFonts w:ascii="Times New Roman" w:hAnsi="Times New Roman" w:cs="Times New Roman"/>
          <w:sz w:val="18"/>
          <w:szCs w:val="18"/>
        </w:rPr>
        <w:t xml:space="preserve"> Návrh na vyhlásenie konkurzu na vybranú inštitúciu podľa osobitného predpisu</w:t>
      </w:r>
      <w:r w:rsidRPr="00DF2550">
        <w:rPr>
          <w:rFonts w:ascii="Times New Roman" w:hAnsi="Times New Roman" w:cs="Times New Roman"/>
          <w:sz w:val="18"/>
          <w:szCs w:val="18"/>
          <w:vertAlign w:val="superscript"/>
        </w:rPr>
        <w:t xml:space="preserve"> 8a)</w:t>
      </w:r>
      <w:r w:rsidRPr="00DF2550">
        <w:rPr>
          <w:rFonts w:ascii="Times New Roman" w:hAnsi="Times New Roman" w:cs="Times New Roman"/>
          <w:sz w:val="18"/>
          <w:szCs w:val="18"/>
        </w:rPr>
        <w:t xml:space="preserve"> je oprávnená podať Rada pre riešenie krízových </w:t>
      </w:r>
      <w:proofErr w:type="spellStart"/>
      <w:r w:rsidRPr="00DF2550">
        <w:rPr>
          <w:rFonts w:ascii="Times New Roman" w:hAnsi="Times New Roman" w:cs="Times New Roman"/>
          <w:sz w:val="18"/>
          <w:szCs w:val="18"/>
        </w:rPr>
        <w:t>sitácií</w:t>
      </w:r>
      <w:proofErr w:type="spellEnd"/>
      <w:r w:rsidRPr="00DF2550">
        <w:rPr>
          <w:rFonts w:ascii="Times New Roman" w:hAnsi="Times New Roman" w:cs="Times New Roman"/>
          <w:sz w:val="18"/>
          <w:szCs w:val="18"/>
        </w:rPr>
        <w:t xml:space="preserve">. 8a)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Návrh na vyhlásenie konkurzu na pobočku právnickej osoby s obdobným predmetom podnikania, ako je predmet podnikania slovenskej finančnej inštitúcie so sídlom v inom ako členskom štáte (ďalej len "zahraničná finančná inštitúcia") zriadenej na území Slovenskej republiky, je oprávnený podať len príslušný orgán dohľadu alebo nútený správca po predchádzajúcom súhlase príslušného orgánu dohľadu, ak je v nútenej správe podľa osobitného predpisu. 27)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(3) Reštrukturalizácia slovenskej finančnej inštitúcie alebo pobočky zahraničnej finančnej inštitúcie sa uskutočňuje v rámci nútenej správy podľa osobitných predpisov.</w:t>
      </w:r>
      <w:r w:rsidRPr="00DF2550">
        <w:rPr>
          <w:rFonts w:ascii="Times New Roman" w:hAnsi="Times New Roman" w:cs="Times New Roman"/>
          <w:sz w:val="18"/>
          <w:szCs w:val="18"/>
          <w:vertAlign w:val="superscript"/>
        </w:rPr>
        <w:t xml:space="preserve"> 27)</w:t>
      </w:r>
      <w:r w:rsidRPr="00DF2550">
        <w:rPr>
          <w:rFonts w:ascii="Times New Roman" w:hAnsi="Times New Roman" w:cs="Times New Roman"/>
          <w:sz w:val="18"/>
          <w:szCs w:val="18"/>
        </w:rPr>
        <w:t xml:space="preserve"> Ustanovenia tretej časti tohto zákona sa na tieto osoby nepoužijú.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O návrhu na vyhlásenie konkurzu podľa odseku 1 alebo 2 súd rozhodne ako o návrhu dlžníka na vyhlásenie konkurzu; predbežného správcu súd neustanovuje.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(5) Ustanovenia odsekov 1 až 4 sa rovnako použijú na prevádzkovateľa platobného systému,</w:t>
      </w:r>
      <w:r w:rsidRPr="00DF2550">
        <w:rPr>
          <w:rFonts w:ascii="Times New Roman" w:hAnsi="Times New Roman" w:cs="Times New Roman"/>
          <w:sz w:val="18"/>
          <w:szCs w:val="18"/>
          <w:vertAlign w:val="superscript"/>
        </w:rPr>
        <w:t xml:space="preserve"> 28)</w:t>
      </w:r>
      <w:r w:rsidRPr="00DF2550">
        <w:rPr>
          <w:rFonts w:ascii="Times New Roman" w:hAnsi="Times New Roman" w:cs="Times New Roman"/>
          <w:sz w:val="18"/>
          <w:szCs w:val="18"/>
        </w:rPr>
        <w:t xml:space="preserve"> ktorý nie je Národnou bankou Slovenska, na centrálneho depozitára cenných papierov,</w:t>
      </w:r>
      <w:r w:rsidRPr="00DF2550">
        <w:rPr>
          <w:rFonts w:ascii="Times New Roman" w:hAnsi="Times New Roman" w:cs="Times New Roman"/>
          <w:sz w:val="18"/>
          <w:szCs w:val="18"/>
          <w:vertAlign w:val="superscript"/>
        </w:rPr>
        <w:t xml:space="preserve"> 28a)</w:t>
      </w:r>
      <w:r w:rsidRPr="00DF2550">
        <w:rPr>
          <w:rFonts w:ascii="Times New Roman" w:hAnsi="Times New Roman" w:cs="Times New Roman"/>
          <w:sz w:val="18"/>
          <w:szCs w:val="18"/>
        </w:rPr>
        <w:t xml:space="preserve"> na obchodníka s cennými papiermi, na správcovskú spoločnosť, na dôchodkovú správcovskú spoločnosť, na doplnkovú dôchodkovú spoločnosť, na platobnú inštitúciu, na poskytovateľa platobných služieb v obmedzenom rozsahu, na poskytovateľa služieb informovania o platobnom účte, ak ide o právnickú osobu,</w:t>
      </w:r>
      <w:r w:rsidRPr="00DF2550">
        <w:rPr>
          <w:rFonts w:ascii="Times New Roman" w:hAnsi="Times New Roman" w:cs="Times New Roman"/>
          <w:sz w:val="18"/>
          <w:szCs w:val="18"/>
          <w:vertAlign w:val="superscript"/>
        </w:rPr>
        <w:t xml:space="preserve"> 28b)</w:t>
      </w:r>
      <w:r w:rsidRPr="00DF2550">
        <w:rPr>
          <w:rFonts w:ascii="Times New Roman" w:hAnsi="Times New Roman" w:cs="Times New Roman"/>
          <w:sz w:val="18"/>
          <w:szCs w:val="18"/>
        </w:rPr>
        <w:t xml:space="preserve"> na zdravotnú poisťovňu,</w:t>
      </w:r>
      <w:r w:rsidRPr="00DF2550">
        <w:rPr>
          <w:rFonts w:ascii="Times New Roman" w:hAnsi="Times New Roman" w:cs="Times New Roman"/>
          <w:sz w:val="18"/>
          <w:szCs w:val="18"/>
          <w:vertAlign w:val="superscript"/>
        </w:rPr>
        <w:t xml:space="preserve"> 28c)</w:t>
      </w:r>
      <w:r w:rsidRPr="00DF2550">
        <w:rPr>
          <w:rFonts w:ascii="Times New Roman" w:hAnsi="Times New Roman" w:cs="Times New Roman"/>
          <w:sz w:val="18"/>
          <w:szCs w:val="18"/>
        </w:rPr>
        <w:t xml:space="preserve"> veriteľa podľa osobitného predpisu o úveroch na bývanie,</w:t>
      </w:r>
      <w:r w:rsidRPr="00DF2550">
        <w:rPr>
          <w:rFonts w:ascii="Times New Roman" w:hAnsi="Times New Roman" w:cs="Times New Roman"/>
          <w:sz w:val="18"/>
          <w:szCs w:val="18"/>
          <w:vertAlign w:val="superscript"/>
        </w:rPr>
        <w:t xml:space="preserve"> 28d)</w:t>
      </w:r>
      <w:r w:rsidRPr="00DF2550">
        <w:rPr>
          <w:rFonts w:ascii="Times New Roman" w:hAnsi="Times New Roman" w:cs="Times New Roman"/>
          <w:sz w:val="18"/>
          <w:szCs w:val="18"/>
        </w:rPr>
        <w:t xml:space="preserve"> ktorý nie je </w:t>
      </w:r>
      <w:r w:rsidRPr="00A44001">
        <w:rPr>
          <w:rFonts w:ascii="Times New Roman" w:hAnsi="Times New Roman" w:cs="Times New Roman"/>
          <w:sz w:val="18"/>
          <w:szCs w:val="18"/>
        </w:rPr>
        <w:t>uvedený v odseku 1,</w:t>
      </w:r>
      <w:ins w:id="0" w:author="Bartikova Anna" w:date="2024-01-25T13:45:00Z">
        <w:r w:rsidR="00A44001" w:rsidRPr="00A44001">
          <w:rPr>
            <w:rFonts w:ascii="Times New Roman" w:hAnsi="Times New Roman" w:cs="Times New Roman"/>
            <w:sz w:val="18"/>
            <w:szCs w:val="18"/>
          </w:rPr>
          <w:t xml:space="preserve"> </w:t>
        </w:r>
      </w:ins>
      <w:ins w:id="1" w:author="Bartikova Anna" w:date="2024-04-23T08:19:00Z">
        <w:r w:rsidR="00C80934">
          <w:rPr>
            <w:rFonts w:ascii="Times New Roman" w:hAnsi="Times New Roman" w:cs="Times New Roman"/>
            <w:sz w:val="18"/>
            <w:szCs w:val="18"/>
          </w:rPr>
          <w:t xml:space="preserve">na </w:t>
        </w:r>
      </w:ins>
      <w:ins w:id="2" w:author="Bartikova Anna" w:date="2024-01-25T13:46:00Z">
        <w:r w:rsidR="00A44001" w:rsidRPr="00A44001">
          <w:rPr>
            <w:rFonts w:ascii="Times New Roman" w:hAnsi="Times New Roman" w:cs="Times New Roman"/>
            <w:bCs/>
            <w:sz w:val="18"/>
            <w:szCs w:val="18"/>
          </w:rPr>
          <w:t>poskytovateľa služieb kryptoaktív,</w:t>
        </w:r>
        <w:r w:rsidR="00A44001" w:rsidRPr="00A44001">
          <w:rPr>
            <w:rFonts w:ascii="Times New Roman" w:hAnsi="Times New Roman" w:cs="Times New Roman"/>
            <w:bCs/>
            <w:sz w:val="18"/>
            <w:szCs w:val="18"/>
            <w:vertAlign w:val="superscript"/>
          </w:rPr>
          <w:t>28e</w:t>
        </w:r>
        <w:r w:rsidR="00A44001" w:rsidRPr="00A44001">
          <w:rPr>
            <w:rFonts w:ascii="Times New Roman" w:hAnsi="Times New Roman" w:cs="Times New Roman"/>
            <w:bCs/>
            <w:sz w:val="18"/>
            <w:szCs w:val="18"/>
          </w:rPr>
          <w:t xml:space="preserve">) ktorý nie je uvedený v odseku 1, </w:t>
        </w:r>
      </w:ins>
      <w:ins w:id="3" w:author="Bartikova Anna" w:date="2024-04-23T08:19:00Z">
        <w:r w:rsidR="00C80934">
          <w:rPr>
            <w:rFonts w:ascii="Times New Roman" w:hAnsi="Times New Roman" w:cs="Times New Roman"/>
            <w:bCs/>
            <w:sz w:val="18"/>
            <w:szCs w:val="18"/>
          </w:rPr>
          <w:t xml:space="preserve">na </w:t>
        </w:r>
      </w:ins>
      <w:ins w:id="4" w:author="Bartikova Anna" w:date="2024-01-25T13:46:00Z">
        <w:r w:rsidR="00A44001" w:rsidRPr="00A44001">
          <w:rPr>
            <w:rFonts w:ascii="Times New Roman" w:hAnsi="Times New Roman" w:cs="Times New Roman"/>
            <w:bCs/>
            <w:sz w:val="18"/>
            <w:szCs w:val="18"/>
          </w:rPr>
          <w:t>emitenta tokenov naviazaných na aktíva,</w:t>
        </w:r>
        <w:r w:rsidR="00A44001" w:rsidRPr="00A44001">
          <w:rPr>
            <w:rFonts w:ascii="Times New Roman" w:hAnsi="Times New Roman" w:cs="Times New Roman"/>
            <w:bCs/>
            <w:sz w:val="18"/>
            <w:szCs w:val="18"/>
            <w:vertAlign w:val="superscript"/>
          </w:rPr>
          <w:t>28f</w:t>
        </w:r>
        <w:r w:rsidR="00A44001" w:rsidRPr="00A44001">
          <w:rPr>
            <w:rFonts w:ascii="Times New Roman" w:hAnsi="Times New Roman" w:cs="Times New Roman"/>
            <w:bCs/>
            <w:sz w:val="18"/>
            <w:szCs w:val="18"/>
          </w:rPr>
          <w:t>) ktorý nie je uvedený v odseku 1,</w:t>
        </w:r>
      </w:ins>
      <w:r w:rsidRPr="00A44001">
        <w:rPr>
          <w:rFonts w:ascii="Times New Roman" w:hAnsi="Times New Roman" w:cs="Times New Roman"/>
          <w:sz w:val="18"/>
          <w:szCs w:val="18"/>
        </w:rPr>
        <w:t xml:space="preserve"> alebo na pobočku obdobnej</w:t>
      </w:r>
      <w:r w:rsidRPr="00DF2550">
        <w:rPr>
          <w:rFonts w:ascii="Times New Roman" w:hAnsi="Times New Roman" w:cs="Times New Roman"/>
          <w:sz w:val="18"/>
          <w:szCs w:val="18"/>
        </w:rPr>
        <w:t xml:space="preserve"> zahraničnej finančnej inštitúcie zriadenej na území Slovenskej republiky.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(6) Na konkurz banky sa neuplatnia ustanovenia o uspokojovaní spriaznených pohľadávok podľa § 95 ods. 3.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177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Oznamovanie vyhlásenia konkurzu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(1) Vyhlásenie konkurzu na majetok prevádzkovateľa alebo účastníka platobného systému</w:t>
      </w:r>
      <w:r w:rsidRPr="00DF2550">
        <w:rPr>
          <w:rFonts w:ascii="Times New Roman" w:hAnsi="Times New Roman" w:cs="Times New Roman"/>
          <w:sz w:val="18"/>
          <w:szCs w:val="18"/>
          <w:vertAlign w:val="superscript"/>
        </w:rPr>
        <w:t xml:space="preserve"> 28)</w:t>
      </w:r>
      <w:r w:rsidRPr="00DF2550">
        <w:rPr>
          <w:rFonts w:ascii="Times New Roman" w:hAnsi="Times New Roman" w:cs="Times New Roman"/>
          <w:sz w:val="18"/>
          <w:szCs w:val="18"/>
        </w:rPr>
        <w:t xml:space="preserve"> uvedeného v zozname Národnej banky Slovenska</w:t>
      </w:r>
      <w:r w:rsidRPr="00DF2550">
        <w:rPr>
          <w:rFonts w:ascii="Times New Roman" w:hAnsi="Times New Roman" w:cs="Times New Roman"/>
          <w:sz w:val="18"/>
          <w:szCs w:val="18"/>
          <w:vertAlign w:val="superscript"/>
        </w:rPr>
        <w:t xml:space="preserve"> 29)</w:t>
      </w:r>
      <w:r w:rsidRPr="00DF2550">
        <w:rPr>
          <w:rFonts w:ascii="Times New Roman" w:hAnsi="Times New Roman" w:cs="Times New Roman"/>
          <w:sz w:val="18"/>
          <w:szCs w:val="18"/>
        </w:rPr>
        <w:t xml:space="preserve"> (ďalej len "platobný systém") súd bezodkladne po vydaní uznesenia o vyhlásení konkurzu oznámi Národnej banke Slovenska; uznesenie tiež bezodkladne doručí Národnej banke Slovenska.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(2) Vyhlásenie konkurzu na majetok banky, pobočky zahraničnej banky, inštitúcie elektronických peňazí alebo pobočky zahraničnej inštitúcie elektronických peňazí súd bezodkladne po vydaní uznesenia o vyhlásení konkurzu oznámi Národnej banke Slovenska; uznesenie tiež bezodkladne doručí Národnej banke Slovenska a Rade pre riešenie krízových situácií;</w:t>
      </w:r>
      <w:r w:rsidRPr="00DF2550">
        <w:rPr>
          <w:rFonts w:ascii="Times New Roman" w:hAnsi="Times New Roman" w:cs="Times New Roman"/>
          <w:sz w:val="18"/>
          <w:szCs w:val="18"/>
          <w:vertAlign w:val="superscript"/>
        </w:rPr>
        <w:t>8a)</w:t>
      </w:r>
      <w:r w:rsidRPr="00DF2550">
        <w:rPr>
          <w:rFonts w:ascii="Times New Roman" w:hAnsi="Times New Roman" w:cs="Times New Roman"/>
          <w:sz w:val="18"/>
          <w:szCs w:val="18"/>
        </w:rPr>
        <w:t xml:space="preserve"> a Fondu ochrany vkladov.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(3) Vyhlásenie konkurzu na majetok účastníka systému vyrovnania obchodov s finančnými nástrojmi, systému zúčtovania a vyrovnania obchodov s pokladničnými poukážkami alebo systému zúčtovania a vyrovnania obchodov s podielovými listami</w:t>
      </w:r>
      <w:r w:rsidRPr="00DF2550">
        <w:rPr>
          <w:rFonts w:ascii="Times New Roman" w:hAnsi="Times New Roman" w:cs="Times New Roman"/>
          <w:sz w:val="18"/>
          <w:szCs w:val="18"/>
          <w:vertAlign w:val="superscript"/>
        </w:rPr>
        <w:t xml:space="preserve"> 30)</w:t>
      </w:r>
      <w:r w:rsidRPr="00DF2550">
        <w:rPr>
          <w:rFonts w:ascii="Times New Roman" w:hAnsi="Times New Roman" w:cs="Times New Roman"/>
          <w:sz w:val="18"/>
          <w:szCs w:val="18"/>
        </w:rPr>
        <w:t xml:space="preserve"> (ďalej len "systém vyrovnania") súd bezodkladne po vydaní uznesenia o vyhlásení konkurzu oznámi Centrálnemu depozitárovi cenných papierov; uznesenie tiež bezodkladne doručí Centrálnemu depozitárovi cenných papierov.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(4) Vyhlásenie konkurzu na majetok obchodníka s cennými papiermi alebo pobočku zahraničného obchodníka s cennými papiermi súd bezodkladne po vydaní uznesenia o vyhlásení konkurzu oznámi Centrálnemu depozitárovi cenných papierov a príslušnému orgánu dohľadu; uznesenie tiež bezodkladne doručí Centrálnemu depozitárovi cenných papierov, príslušnému orgánu dohľadu, Rade pre riešenie krízových situácií</w:t>
      </w:r>
      <w:r w:rsidRPr="00DF2550">
        <w:rPr>
          <w:rFonts w:ascii="Times New Roman" w:hAnsi="Times New Roman" w:cs="Times New Roman"/>
          <w:sz w:val="18"/>
          <w:szCs w:val="18"/>
          <w:vertAlign w:val="superscript"/>
        </w:rPr>
        <w:t>8a)</w:t>
      </w:r>
      <w:r w:rsidRPr="00DF2550">
        <w:rPr>
          <w:rFonts w:ascii="Times New Roman" w:hAnsi="Times New Roman" w:cs="Times New Roman"/>
          <w:sz w:val="18"/>
          <w:szCs w:val="18"/>
        </w:rPr>
        <w:t xml:space="preserve"> a Garančnému fondu investícií.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Vyhlásenie konkurzu na majetok poisťovne alebo zaisťovne súd bezodkladne po vydaní uznesenia o vyhlásení konkurzu oznámi príslušnému orgánu dohľadu; uznesenie tiež bezodkladne doručí príslušnému orgánu dohľadu.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(6) Vyhlásenie konkurzu podľa odsekov 1 až 5 súd oznámi príslušným orgánom ešte pred zverejnením uznesenia o vyhlásení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178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Veriteľský výbor v konkurze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Ak je úpadcom banka alebo pobočka zahraničnej banky, členom veriteľského výboru je vždy Fond ochrany vkladov; ak je úpadcom banka, ktorá je emitentom krytých dlhopisov, členom veriteľského výboru je aj jej správca programu krytých dlhopisov. Ak je úpadcom obchodník s cennými papiermi alebo pobočka zahraničného obchodníka s cennými papiermi, členom veriteľského výboru je vždy Garančný fond investícií. Na voľbu ďalších členov veriteľského výboru sa ustanovenia o voľbe členov veriteľského výboru v konkurze použijú primerane.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lastRenderedPageBreak/>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179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Účinky vyhlásenia konkurzu na účastníkov platobného systému, systému vyrovnania a centrálne banky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(1) Vyhlásením konkurzu alebo povolením reštrukturalizácie na majetok prevádzkovateľa alebo účastníka platobného systému alebo účastníka systému vyrovnania nie sú pri splnení podmienok ustanovených osobitným predpisom</w:t>
      </w:r>
      <w:r w:rsidRPr="00DF2550">
        <w:rPr>
          <w:rFonts w:ascii="Times New Roman" w:hAnsi="Times New Roman" w:cs="Times New Roman"/>
          <w:sz w:val="18"/>
          <w:szCs w:val="18"/>
          <w:vertAlign w:val="superscript"/>
        </w:rPr>
        <w:t xml:space="preserve"> 31)</w:t>
      </w:r>
      <w:r w:rsidRPr="00DF2550">
        <w:rPr>
          <w:rFonts w:ascii="Times New Roman" w:hAnsi="Times New Roman" w:cs="Times New Roman"/>
          <w:sz w:val="18"/>
          <w:szCs w:val="18"/>
        </w:rPr>
        <w:t xml:space="preserve"> dotknuté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práva použiť peňažné prostriedky z účtu účastníka platobného systému vedeného v tomto platobnom systéme na splnenie záväzkov účastníka platobného systému, ktoré vyplývajú z jeho účasti v platobnom systéme,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práva použiť cenné papiere z účtu účastníka systému vyrovnania vedeného v centrálnom depozitári cenných papierov na splnenie záväzkov účastníka systému vyrovnania, ktoré vyplývajú z jeho účasti v systéme vyrovnania,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povinnosti platobného systému alebo centrálneho depozitára cenných papierov spracovať a zúčtovať platobné príkazy účastníka platobného systému alebo systému vyrovnania ani platnosť a vymáhateľnosť jeho príkazov voči tretím osobám,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zrušené od 30.6.2011.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Práva prevádzkovateľa alebo účastníka platobného systému, prevádzkovateľa alebo účastníka systému vyrovnania na zábezpeku, ktorá im bola poskytnutá v súvislosti so systémom vyrovnania, platobným systémom alebo prepojeným systémom, ani práva Národnej banky Slovenska, centrálnych bánk členských štátov alebo Európskej centrálnej banky na zábezpeku, ktorá im bola poskytnutá, nie sú dotknuté vyhlásením konkurzu alebo povolením reštrukturalizácie na majetok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účastníka systému vyrovnania alebo systému vyrovnania v prepojenom systéme,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účastníka platobného systému alebo účastníka platobného systému v prepojenom systéme,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protistrany k centrálnym bankám členských štátov alebo Európskej centrálnej banke, alebo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akejkoľvek tretej strany, ktorá poskytla zábezpeku.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Ak sú splnené podmienky dohodnuté na uplatnenie a výkon nárokov, zábezpeka podľa odseku 2 môže byť využitá na uplatnenie a výkon nárokov z takej zábezpeky.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(4) Zabezpečovacie právo vzťahujúce sa na peňažné prostriedky, pohľadávku z účtu v banke alebo v pobočke zahraničnej banky, štátne dlhopisy, prevoditeľné cenné papiere</w:t>
      </w:r>
      <w:r w:rsidRPr="00DF2550">
        <w:rPr>
          <w:rFonts w:ascii="Times New Roman" w:hAnsi="Times New Roman" w:cs="Times New Roman"/>
          <w:sz w:val="18"/>
          <w:szCs w:val="18"/>
          <w:vertAlign w:val="superscript"/>
        </w:rPr>
        <w:t>7)</w:t>
      </w:r>
      <w:r w:rsidRPr="00DF2550">
        <w:rPr>
          <w:rFonts w:ascii="Times New Roman" w:hAnsi="Times New Roman" w:cs="Times New Roman"/>
          <w:sz w:val="18"/>
          <w:szCs w:val="18"/>
        </w:rPr>
        <w:t xml:space="preserve"> alebo pohľadávky z úverov, ktoré vzniklo medzi osobami podľa § 180 ods. 5 v deň vyhlásenia konkurzu alebo povolenia reštrukturalizácie na majetok jednej z týchto osôb, avšak po zverejnení uznesenia o vyhlásení konkurzu alebo povolení reštrukturalizácie, sa považuje za platne vzniknuté, ak oprávnený zo zabezpečovacieho práva preukáže, že o vyhlásení konkurzu alebo povolení reštrukturalizácie nevedel alebo nemohol vedieť. Ustanovenie prvej vety sa rovnako vzťahuje na pohľadávku zabezpečenú takýmto zabezpečovacím právom.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(5) Zabezpečovaciemu právu vzťahujúcemu sa na peňažné prostriedky, pohľadávku z účtu v banke alebo v pobočke zahraničnej banky, štátne dlhopisy, prevoditeľné cenné papiere</w:t>
      </w:r>
      <w:r w:rsidRPr="00DF2550">
        <w:rPr>
          <w:rFonts w:ascii="Times New Roman" w:hAnsi="Times New Roman" w:cs="Times New Roman"/>
          <w:sz w:val="18"/>
          <w:szCs w:val="18"/>
          <w:vertAlign w:val="superscript"/>
        </w:rPr>
        <w:t>7)</w:t>
      </w:r>
      <w:r w:rsidRPr="00DF2550">
        <w:rPr>
          <w:rFonts w:ascii="Times New Roman" w:hAnsi="Times New Roman" w:cs="Times New Roman"/>
          <w:sz w:val="18"/>
          <w:szCs w:val="18"/>
        </w:rPr>
        <w:t xml:space="preserve"> alebo pohľadávky z úverov, ktoré vzniklo medzi osobami podľa § 180 ods. 5, nemožno podľa tohto zákona odporovať len z toho dôvodu, že vzniklo neskôr, ako vznikol záväzok, ktorý zabezpečuje.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(6) Ak zmluva o zabezpečovacom práve vzťahujúcom sa na peňažné prostriedky, pohľadávku z účtu v banke alebo v pobočke zahraničnej banky, štátne dlhopisy, prevoditeľné cenné papiere</w:t>
      </w:r>
      <w:r w:rsidRPr="00DF2550">
        <w:rPr>
          <w:rFonts w:ascii="Times New Roman" w:hAnsi="Times New Roman" w:cs="Times New Roman"/>
          <w:sz w:val="18"/>
          <w:szCs w:val="18"/>
          <w:vertAlign w:val="superscript"/>
        </w:rPr>
        <w:t>7)</w:t>
      </w:r>
      <w:r w:rsidRPr="00DF2550">
        <w:rPr>
          <w:rFonts w:ascii="Times New Roman" w:hAnsi="Times New Roman" w:cs="Times New Roman"/>
          <w:sz w:val="18"/>
          <w:szCs w:val="18"/>
        </w:rPr>
        <w:t xml:space="preserve"> alebo pohľadávky z úverov medzi osobami podľa § 180 ods. 5 umožňuje alebo požaduje výmenu, náhradu alebo doplnenie predmetu zabezpečovacieho práva, odseky 4 a 5 sa vzťahujú rovnako na výmenu, náhradu alebo doplnenie predmetu zabezpečovacieho práva po jeho vzniku.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(7) Právo prevádzkovateľa platobného systému alebo prevádzkovateľa systému vyrovnania na zábezpeku, ktorú poskytuje inému prevádzkovateľovi platobného systému alebo prevádzkovateľovi systému vyrovnania v súvislosti s prepojeným systémom, nie je dotknuté vyhlásením konkurzu alebo povolením reštrukturalizácie na majetok prevádzkovateľa platobného systému alebo prevádzkovateľa systému vyrovnania, ktorý zábezpeku prijme.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180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Zmluva o záverečnom vyrovnaní ziskov a strát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Zmluva o záverečnom vyrovnaní ziskov a strát je zmluva podľa slovenského alebo zahraničného práva uzatvorená medzi osobami podľa odseku 5 vo vzťahu k jednému alebo viacerým derivátovým obchodom, obchodom o prevode cenných papierov so spätným prevodom, obchodom s finančnými nástrojmi, pôžičkám cenných papierov, obchodom s devízovými hodnotami, obchodom so zabezpečovacími právami k finančným nástrojom, obchodom s komoditami alebo emisnými kvótami </w:t>
      </w:r>
      <w:r w:rsidRPr="00DF2550">
        <w:rPr>
          <w:rFonts w:ascii="Times New Roman" w:hAnsi="Times New Roman" w:cs="Times New Roman"/>
          <w:sz w:val="18"/>
          <w:szCs w:val="18"/>
        </w:rPr>
        <w:lastRenderedPageBreak/>
        <w:t xml:space="preserve">alebo iným obdobným obchodom alebo upravujúca také obchody bez ohľadu na povahu podkladového aktíva a bez ohľadu na to, či sú tieto obchody vyrovnané v hotovosti alebo fyzickým dodaním, a ktorá upravuje výpočet výšky jediného čistého záväzku vo vzťahu k skutočným alebo odhadovaným stratám alebo skutočným alebo odhadovaným ziskom, vzniknutým v súvislosti s ukončením alebo zrušením jedného alebo viacerých obchodov uzavretých v súvislosti s takou zmluvou alebo podľa takej zmluvy.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Záverečným vyrovnaním ziskov a strát je výpočet, v súlade s podmienkami zmluvy o záverečnom vyrovnaní ziskov a strát, výšky jediného čistého záväzku vo vzťahu k skutočným alebo odhadovaným stratám alebo skutočným alebo odhadovaným ziskom, vzniknutým v súvislosti s ukončením alebo zrušením jedného alebo viacerých obchodov uzavretých v súvislosti s takou zmluvou o záverečnom vyrovnaní ziskov a strát alebo podľa takej zmluvy o záverečnom vyrovnaní ziskov a strát. Spôsob výpočtu výšky takého jediného čistého záväzku si zmluvné strany dohodnú v zmluve o záverečnom vyrovnaní ziskov a strát, pričom výpočet sa uskutočňuje s ohľadom na skutočné alebo odhadované straty, prípadne skutočné alebo odhadované zisky zmluvných strán týkajúce sa akýchkoľvek platieb alebo plnení, ktoré by boli uhradené alebo uskutočnené, ak by nedošlo k udalosti, ktorá spôsobila ukončenie alebo zrušenie jedného alebo viacerých takých obchodov, vrátane akýchkoľvek nákladov alebo výnosov vzniknutých v súvislosti s takým ukončením alebo zrušením; výpočet môže vychádzať z </w:t>
      </w:r>
      <w:proofErr w:type="spellStart"/>
      <w:r w:rsidRPr="00DF2550">
        <w:rPr>
          <w:rFonts w:ascii="Times New Roman" w:hAnsi="Times New Roman" w:cs="Times New Roman"/>
          <w:sz w:val="18"/>
          <w:szCs w:val="18"/>
        </w:rPr>
        <w:t>kotácií</w:t>
      </w:r>
      <w:proofErr w:type="spellEnd"/>
      <w:r w:rsidRPr="00DF2550">
        <w:rPr>
          <w:rFonts w:ascii="Times New Roman" w:hAnsi="Times New Roman" w:cs="Times New Roman"/>
          <w:sz w:val="18"/>
          <w:szCs w:val="18"/>
        </w:rPr>
        <w:t xml:space="preserve"> úrokových sadzieb, výmenných kurzov alebo cien získaných od iných účastníkov príslušných finančných trhov v súvislosti s takými ukončenými alebo zrušenými obchodmi.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(3) Konania podľa tohto zákona alebo preventívne konania podľa osobitného predpisu</w:t>
      </w:r>
      <w:r w:rsidRPr="00DF2550">
        <w:rPr>
          <w:rFonts w:ascii="Times New Roman" w:hAnsi="Times New Roman" w:cs="Times New Roman"/>
          <w:sz w:val="18"/>
          <w:szCs w:val="18"/>
          <w:vertAlign w:val="superscript"/>
        </w:rPr>
        <w:t>1b)</w:t>
      </w:r>
      <w:r w:rsidRPr="00DF2550">
        <w:rPr>
          <w:rFonts w:ascii="Times New Roman" w:hAnsi="Times New Roman" w:cs="Times New Roman"/>
          <w:sz w:val="18"/>
          <w:szCs w:val="18"/>
        </w:rPr>
        <w:t xml:space="preserve"> nemajú žiadne účinky na záverečné vyrovnanie ziskov a strát podľa zmluvy o záverečnom vyrovnaní ziskov a strát. Ak zmluvné strany uzatvorili obchody podľa zmluvy o záverečnom vyrovnaní ziskov a strát alebo v súvislosti s ňou a dôjde k ukončeniu alebo zrušeniu obchodov, ktoré podliehajú záverečnému vyrovnaniu ziskov a strát podľa tejto zmluvy o záverečnom vyrovnaní ziskov a strát, vo vzťahu k týmto obchodom bude splatný iba jediný čistý záväzok, ktorého výška sa určí spôsobom stanoveným v zmluve o záverečnom vyrovnaní ziskov a strát. Ak pohľadávku vo vzťahu k takému čistému záväzku podľa zmluvy o záverečnom vyrovnaní ziskov a strát má úpadca voči druhej strane zmluvy o záverečnom vyrovnaní ziskov a strát, správca takú pohľadávku uplatní voči druhej strane iba vo výške určenej pri záverečnom vyrovnaní ziskov a strát. Ak pohľadávku vo vzťahu k takému čistému záväzku podľa zmluvy o záverečnom vyrovnaní ziskov a strát má druhá strana zmluvy o záverečnom vyrovnaní ziskov a strát, môže takú pohľadávku uplatniť iba prihláškou vo výške určenej pri záverečnom vyrovnaní ziskov a strát.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(4) Odstúpenie od zmluvy, ktorej súčasťou je zmluva o záverečnom vyrovnaní ziskov a strát, sa nedotýka ustanovení o záverečnom vyrovnaní ziskov a strát, ktoré sú jej súčasťou. Ak zmluvné strany uzatvorili obchody podľa zmluvy o záverečnom vyrovnaní ziskov a strát alebo v súvislosti s ňou a dôjde k odstúpeniu od takej zmluvy o záverečnom vyrovnaní ziskov a strát, vo vzťahu k obchodom, ktoré podliehajú záverečnému vyrovnaniu ziskov a strát podľa takej zmluvy o záverečnom vyrovnaní ziskov a strát, bude splatný iba jediný čistý záväzok, ktorého výška sa určí spôsobom stanoveným v takej zmluve o záverečnom vyrovnaní ziskov a strát. Ak pohľadávku vo vzťahu k takému čistému záväzku podľa takej zmluvy o záverečnom vyrovnaní ziskov a strát má úpadca voči druhej strane takej zmluvy o záverečnom vyrovnaní ziskov a strát, správca takú pohľadávku uplatní voči druhej strane iba vo výške určenej pri záverečnom vyrovnaní ziskov a strát. Ak pohľadávku vo vzťahu k takému čistému záväzku podľa takej zmluvy o záverečnom vyrovnaní ziskov a strát má druhá strana takej zmluvy o záverečnom vyrovnaní ziskov a strát, môže takú pohľadávku uplatniť iba vo výške určenej pri záverečnom vyrovnaní ziskov a strát. Výpočet jediného čistého záväzku môže zohľadňovať zmluvne určenú hodnotu predmetu zabezpečovacieho práva vzťahujúceho sa na peňažné prostriedky, pohľadávku z účtu v banke alebo v pobočke zahraničnej banky, štátne dlhopisy, prevoditeľné cenné papiere</w:t>
      </w:r>
      <w:r w:rsidRPr="00DF2550">
        <w:rPr>
          <w:rFonts w:ascii="Times New Roman" w:hAnsi="Times New Roman" w:cs="Times New Roman"/>
          <w:sz w:val="18"/>
          <w:szCs w:val="18"/>
          <w:vertAlign w:val="superscript"/>
        </w:rPr>
        <w:t>7)</w:t>
      </w:r>
      <w:r w:rsidRPr="00DF2550">
        <w:rPr>
          <w:rFonts w:ascii="Times New Roman" w:hAnsi="Times New Roman" w:cs="Times New Roman"/>
          <w:sz w:val="18"/>
          <w:szCs w:val="18"/>
        </w:rPr>
        <w:t xml:space="preserve"> alebo pohľadávky z úverov, ktorý poskytla jedna zmluvná strana druhej zmluvnej strane na účely zabezpečenia alebo iného krytia pohľadávok zo zmluvy o záverečnom vyrovnaní ziskov a strát.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Ustanovenia odsekov 1 až 4 sa použijú, ak zmluvu o záverečnom vyrovnaní ziskov a strát uzatvorili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orgány verejnej moci členského štátu Európskej únie alebo iných štátov, ktoré sú zmluvnými stranami Dohody o Európskom hospodárskom priestore,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Národná banka Slovenska alebo centrálna banka iného štátu, Európska centrálna banka, Medzinárodný menový fond, Európska investičná banka, Medzinárodná banka pre obnovu a rozvoj a Banka pre medzinárodné zúčtovanie,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banka, pobočka zahraničnej banky, zahraničná banka, obchodník s cennými papiermi, zahraničný obchodník s cennými papiermi, poisťovňa, zahraničná poisťovňa, poisťovňa z iného členského štátu, správcovská spoločnosť, zahraničná správcovská spoločnosť, inštitúcia elektronických peňazí, zahraničná inštitúcia elektronických peňazí, subjekt kolektívneho investovania a zahraničný subjekt kolektívneho investovania,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iná osoba ako osoba podľa písmena c) podliehajúca obozretnému dohľadu, ktorá v rámci svojho podnikania vykonáva ako hlavný predmet podnikania niektorú z činností, ktoré môže podľa osobitného predpisu vykonávať banka alebo pobočka zahraničnej banky, ako aj osoba so sídlom v zahraničí s obdobným predmetom činnosti,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e) iná osoba ako osoba podľa písmena c) podliehajúca obozretnému dohľadu, ktorej hlavným predmetom podnikania je nadobúdanie podielov na majetku podľa osobitného predpisu, ako aj osoba so sídlom v zahraničí s obdobným predmetom činnosti,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f) centrálny depozitár cenných papierov, prevádzkovateľ platobného systému, zúčtovací agent, clearingový ústav, spoločný zástupca majiteľov dlhopisov alebo iných dlhových cenných papierov, ako aj osoba so sídlom v zahraničí s obdobným </w:t>
      </w:r>
      <w:r w:rsidRPr="00DF2550">
        <w:rPr>
          <w:rFonts w:ascii="Times New Roman" w:hAnsi="Times New Roman" w:cs="Times New Roman"/>
          <w:sz w:val="18"/>
          <w:szCs w:val="18"/>
        </w:rPr>
        <w:lastRenderedPageBreak/>
        <w:t xml:space="preserve">predmetom činnosti vrátane osoby, ktorej predmetom činnosti je zúčtovanie a vyrovnanie obchodov s finančnými nástrojmi alebo výkon činností ústrednej protistrany, aj keď nie je zahraničným centrálnym depozitárom,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g) iná osoba ako osoba uvedená v písmenách a) až f), ak druhou zmluvnou stranou je niektorá z osôb uvedených v písmenách a) až d) a f).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180a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Uspokojenie veriteľov v konkurze na majetok banky alebo pobočky zahraničnej banky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Ak je úpadcom banka alebo pobočka zahraničnej banky, uspokoja sa z výťažku speňaženia majetku tvoriaceho všeobecnú podstatu, ktorý zvýšil po uspokojení pohľadávok proti všeobecnej podstate, pred inými nezabezpečenými pohľadávkami pohľadávky z vkladov v tomto poradí: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 pohľadávky z krytých vkladov</w:t>
      </w:r>
      <w:r w:rsidRPr="00DF2550">
        <w:rPr>
          <w:rFonts w:ascii="Times New Roman" w:hAnsi="Times New Roman" w:cs="Times New Roman"/>
          <w:sz w:val="18"/>
          <w:szCs w:val="18"/>
          <w:vertAlign w:val="superscript"/>
        </w:rPr>
        <w:t>32a)</w:t>
      </w:r>
      <w:r w:rsidRPr="00DF2550">
        <w:rPr>
          <w:rFonts w:ascii="Times New Roman" w:hAnsi="Times New Roman" w:cs="Times New Roman"/>
          <w:sz w:val="18"/>
          <w:szCs w:val="18"/>
        </w:rPr>
        <w:t xml:space="preserve"> vrátane pohľadávok Fondu ochrany vkladov v rozsahu náhrad vyplatených vkladateľom podľa osobitného predpisu</w:t>
      </w:r>
      <w:r w:rsidRPr="00DF2550">
        <w:rPr>
          <w:rFonts w:ascii="Times New Roman" w:hAnsi="Times New Roman" w:cs="Times New Roman"/>
          <w:sz w:val="18"/>
          <w:szCs w:val="18"/>
          <w:vertAlign w:val="superscript"/>
        </w:rPr>
        <w:t>32b)</w:t>
      </w:r>
      <w:r w:rsidRPr="00DF2550">
        <w:rPr>
          <w:rFonts w:ascii="Times New Roman" w:hAnsi="Times New Roman" w:cs="Times New Roman"/>
          <w:sz w:val="18"/>
          <w:szCs w:val="18"/>
        </w:rPr>
        <w:t xml:space="preserve"> alebo v rozsahu prostriedkov poskytnutých na riešenie krízovej situácie podľa osobitného predpisu,32c)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b) pohľadávky z chránených vkladov</w:t>
      </w:r>
      <w:r w:rsidRPr="00DF2550">
        <w:rPr>
          <w:rFonts w:ascii="Times New Roman" w:hAnsi="Times New Roman" w:cs="Times New Roman"/>
          <w:sz w:val="18"/>
          <w:szCs w:val="18"/>
          <w:vertAlign w:val="superscript"/>
        </w:rPr>
        <w:t>32a)</w:t>
      </w:r>
      <w:r w:rsidRPr="00DF2550">
        <w:rPr>
          <w:rFonts w:ascii="Times New Roman" w:hAnsi="Times New Roman" w:cs="Times New Roman"/>
          <w:sz w:val="18"/>
          <w:szCs w:val="18"/>
        </w:rPr>
        <w:t xml:space="preserve"> fyzických osôb, </w:t>
      </w:r>
      <w:proofErr w:type="spellStart"/>
      <w:r w:rsidRPr="00DF2550">
        <w:rPr>
          <w:rFonts w:ascii="Times New Roman" w:hAnsi="Times New Roman" w:cs="Times New Roman"/>
          <w:sz w:val="18"/>
          <w:szCs w:val="18"/>
        </w:rPr>
        <w:t>mikropodnikov</w:t>
      </w:r>
      <w:proofErr w:type="spellEnd"/>
      <w:r w:rsidRPr="00DF2550">
        <w:rPr>
          <w:rFonts w:ascii="Times New Roman" w:hAnsi="Times New Roman" w:cs="Times New Roman"/>
          <w:sz w:val="18"/>
          <w:szCs w:val="18"/>
        </w:rPr>
        <w:t>, malých a stredných podnikov,</w:t>
      </w:r>
      <w:r w:rsidRPr="00DF2550">
        <w:rPr>
          <w:rFonts w:ascii="Times New Roman" w:hAnsi="Times New Roman" w:cs="Times New Roman"/>
          <w:sz w:val="18"/>
          <w:szCs w:val="18"/>
          <w:vertAlign w:val="superscript"/>
        </w:rPr>
        <w:t>32d)</w:t>
      </w:r>
      <w:r w:rsidRPr="00DF2550">
        <w:rPr>
          <w:rFonts w:ascii="Times New Roman" w:hAnsi="Times New Roman" w:cs="Times New Roman"/>
          <w:sz w:val="18"/>
          <w:szCs w:val="18"/>
        </w:rPr>
        <w:t xml:space="preserve"> ktoré prevyšujú úroveň krytia podľa osobitného predpisu,</w:t>
      </w:r>
      <w:r w:rsidRPr="00DF2550">
        <w:rPr>
          <w:rFonts w:ascii="Times New Roman" w:hAnsi="Times New Roman" w:cs="Times New Roman"/>
          <w:sz w:val="18"/>
          <w:szCs w:val="18"/>
          <w:vertAlign w:val="superscript"/>
        </w:rPr>
        <w:t>32e)</w:t>
      </w:r>
      <w:r w:rsidRPr="00DF2550">
        <w:rPr>
          <w:rFonts w:ascii="Times New Roman" w:hAnsi="Times New Roman" w:cs="Times New Roman"/>
          <w:sz w:val="18"/>
          <w:szCs w:val="18"/>
        </w:rPr>
        <w:t xml:space="preserve"> a pohľadávky z vkladov fyzických osôb, </w:t>
      </w:r>
      <w:proofErr w:type="spellStart"/>
      <w:r w:rsidRPr="00DF2550">
        <w:rPr>
          <w:rFonts w:ascii="Times New Roman" w:hAnsi="Times New Roman" w:cs="Times New Roman"/>
          <w:sz w:val="18"/>
          <w:szCs w:val="18"/>
        </w:rPr>
        <w:t>mikropodnikov</w:t>
      </w:r>
      <w:proofErr w:type="spellEnd"/>
      <w:r w:rsidRPr="00DF2550">
        <w:rPr>
          <w:rFonts w:ascii="Times New Roman" w:hAnsi="Times New Roman" w:cs="Times New Roman"/>
          <w:sz w:val="18"/>
          <w:szCs w:val="18"/>
        </w:rPr>
        <w:t xml:space="preserve">, malých a stredných podnikov, ktoré by boli považované za chránené vklady, ak by neboli vložené do pobočky banky umiestnenej v inom ako členskom štáte.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(2) Ak je úpadcom banka alebo pobočka zahraničnej banky, uspokoja sa z výťažku speňaženia majetku tvoriaceho všeobecnú podstatu, ktorý zvýšil po uspokojení pohľadávok podľa odseku 1 a po uspokojení nezabezpečených pohľadávok podľa § 95 ods. 1, avšak pred uspokojením pohľadávok podľa § 95 ods. 2 a zmluvných pokút podľa § 95 ods. 3 pohľadávky vyplývajúce z dlhových nástrojov,</w:t>
      </w:r>
      <w:r w:rsidRPr="00DF2550">
        <w:rPr>
          <w:rFonts w:ascii="Times New Roman" w:hAnsi="Times New Roman" w:cs="Times New Roman"/>
          <w:sz w:val="18"/>
          <w:szCs w:val="18"/>
          <w:vertAlign w:val="superscript"/>
        </w:rPr>
        <w:t>32f)</w:t>
      </w:r>
      <w:r w:rsidRPr="00DF2550">
        <w:rPr>
          <w:rFonts w:ascii="Times New Roman" w:hAnsi="Times New Roman" w:cs="Times New Roman"/>
          <w:sz w:val="18"/>
          <w:szCs w:val="18"/>
        </w:rPr>
        <w:t xml:space="preserve"> ktoré spĺňajú tieto podmienky: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ich pôvodná zmluvná splatnosť je najmenej jeden rok,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neobsahujú žiadne vložené deriváty a samy nie sú derivátmi 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v zmluvnej dokumentácii, a ak sa na dlhové nástroje vzťahuje povinnosť zverejniť prospekt, tak aj v prospekte sa výslovne odkazuje na nižšie postavenie v konkurze podľa tohto odseku.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(3) Ak majú dlhové nástroje</w:t>
      </w:r>
      <w:r w:rsidRPr="00DF2550">
        <w:rPr>
          <w:rFonts w:ascii="Times New Roman" w:hAnsi="Times New Roman" w:cs="Times New Roman"/>
          <w:sz w:val="18"/>
          <w:szCs w:val="18"/>
          <w:vertAlign w:val="superscript"/>
        </w:rPr>
        <w:t>32f)</w:t>
      </w:r>
      <w:r w:rsidRPr="00DF2550">
        <w:rPr>
          <w:rFonts w:ascii="Times New Roman" w:hAnsi="Times New Roman" w:cs="Times New Roman"/>
          <w:sz w:val="18"/>
          <w:szCs w:val="18"/>
        </w:rPr>
        <w:t xml:space="preserve"> premenlivý úrok odvodený od všeobecne používanej referenčnej sadzby alebo ak nie sú denominované v domácej mene emitenta a istina, splátka a úrok sú denominované v tej istej mene, nepovažujú sa za dlhové nástroje obsahujúce vložené deriváty na účely odseku 2 písm. b) len na základe uvedených charakteristík.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Ak je úpadcom banka alebo pobočka zahraničnej banky, tak z výťažku speňaženia majetku tvoriaceho všeobecnú podstatu po uspokojení všetkých ostatných pohľadávok vrátane podriadených pohľadávok a nástrojov kapitálu </w:t>
      </w:r>
      <w:proofErr w:type="spellStart"/>
      <w:r w:rsidRPr="00DF2550">
        <w:rPr>
          <w:rFonts w:ascii="Times New Roman" w:hAnsi="Times New Roman" w:cs="Times New Roman"/>
          <w:sz w:val="18"/>
          <w:szCs w:val="18"/>
        </w:rPr>
        <w:t>Tier</w:t>
      </w:r>
      <w:proofErr w:type="spellEnd"/>
      <w:r w:rsidRPr="00DF2550">
        <w:rPr>
          <w:rFonts w:ascii="Times New Roman" w:hAnsi="Times New Roman" w:cs="Times New Roman"/>
          <w:sz w:val="18"/>
          <w:szCs w:val="18"/>
        </w:rPr>
        <w:t xml:space="preserve"> 2</w:t>
      </w:r>
      <w:r w:rsidRPr="00DF2550">
        <w:rPr>
          <w:rFonts w:ascii="Times New Roman" w:hAnsi="Times New Roman" w:cs="Times New Roman"/>
          <w:sz w:val="18"/>
          <w:szCs w:val="18"/>
          <w:vertAlign w:val="superscript"/>
        </w:rPr>
        <w:t xml:space="preserve"> 32fa)</w:t>
      </w:r>
      <w:r w:rsidRPr="00DF2550">
        <w:rPr>
          <w:rFonts w:ascii="Times New Roman" w:hAnsi="Times New Roman" w:cs="Times New Roman"/>
          <w:sz w:val="18"/>
          <w:szCs w:val="18"/>
        </w:rPr>
        <w:t xml:space="preserve"> podľa odseku 5 sa uspokoja pohľadávky z cenných papierov, ktoré majú v emisných podmienkach uvedené, že ide o trvalý finančný nástroj bez povinnosti jeho vyrovnania, a je v nich uvedená skutočnosť, ktorá trvalo alebo dočasne znižuje hodnotu cenného papiera alebo umožňuje jeho konverziu na nástroje vlastného kapitálu </w:t>
      </w:r>
      <w:proofErr w:type="spellStart"/>
      <w:r w:rsidRPr="00DF2550">
        <w:rPr>
          <w:rFonts w:ascii="Times New Roman" w:hAnsi="Times New Roman" w:cs="Times New Roman"/>
          <w:sz w:val="18"/>
          <w:szCs w:val="18"/>
        </w:rPr>
        <w:t>Tier</w:t>
      </w:r>
      <w:proofErr w:type="spellEnd"/>
      <w:r w:rsidRPr="00DF2550">
        <w:rPr>
          <w:rFonts w:ascii="Times New Roman" w:hAnsi="Times New Roman" w:cs="Times New Roman"/>
          <w:sz w:val="18"/>
          <w:szCs w:val="18"/>
        </w:rPr>
        <w:t xml:space="preserve"> 1 podľa osobitného predpisu.32g)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Pred uspokojením pohľadávok podľa odseku 4 a po uspokojení všetkých ostatných pohľadávok vrátane pohľadávok podľa § 95 ods. 2 a 3 sa uspokoja pohľadávky vyplývajúce z nástrojov kapitálu </w:t>
      </w:r>
      <w:proofErr w:type="spellStart"/>
      <w:r w:rsidRPr="00DF2550">
        <w:rPr>
          <w:rFonts w:ascii="Times New Roman" w:hAnsi="Times New Roman" w:cs="Times New Roman"/>
          <w:sz w:val="18"/>
          <w:szCs w:val="18"/>
        </w:rPr>
        <w:t>Tier</w:t>
      </w:r>
      <w:proofErr w:type="spellEnd"/>
      <w:r w:rsidRPr="00DF2550">
        <w:rPr>
          <w:rFonts w:ascii="Times New Roman" w:hAnsi="Times New Roman" w:cs="Times New Roman"/>
          <w:sz w:val="18"/>
          <w:szCs w:val="18"/>
        </w:rPr>
        <w:t xml:space="preserve"> 2.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(6) Ak pohľadávka vyplýva z nástroja, ktorý je čo len čiastočne uznaný ako nástroj vlastných zdrojov podľa osobitného predpisu,</w:t>
      </w:r>
      <w:r w:rsidRPr="00DF2550">
        <w:rPr>
          <w:rFonts w:ascii="Times New Roman" w:hAnsi="Times New Roman" w:cs="Times New Roman"/>
          <w:sz w:val="18"/>
          <w:szCs w:val="18"/>
          <w:vertAlign w:val="superscript"/>
        </w:rPr>
        <w:t>32h)</w:t>
      </w:r>
      <w:r w:rsidRPr="00DF2550">
        <w:rPr>
          <w:rFonts w:ascii="Times New Roman" w:hAnsi="Times New Roman" w:cs="Times New Roman"/>
          <w:sz w:val="18"/>
          <w:szCs w:val="18"/>
        </w:rPr>
        <w:t xml:space="preserve"> celá pohľadávka sa uspokojí podľa odseku 4 alebo odseku 5.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Druhý oddiel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Konkurz finančnej inštitúcie so sídlom alebo pobočkami na území členských štátov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181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Právomoc vyhlásiť konkurz na majetok slovenskej finančnej inštitúcie, ako aj viesť konkurzné konanie na majetok slovenskej finančnej inštitúcie má výlučne slovenský súd.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Slovenský súd nemá právomoc vyhlásiť konkurz na majetok právnickej osoby s obdobným predmetom podnikania, ako je predmet podnikania slovenskej finančnej inštitúcie, so sídlom v inom členskom štáte (ďalej len "európska finančná inštitúcia").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Rozhodnutie orgánu iného členského štátu o vyhlásení konkurzu na európsku finančnú inštitúciu je priamo účinné na území Slovenskej republiky; účinky rozhodnutia nastávajú v Slovenskej republike rovnako ako v členskom štáte, v ktorom bolo rozhodnutie vydané.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lastRenderedPageBreak/>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182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Konkurzné konanie na majetok slovenskej finančnej inštitúcie vrátane jej majetku na území iného členského štátu sa uskutočňuje výlučne podľa tohto zákona.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Konkurzné konanie na majetok európskej finančnej inštitúcie vrátane jej majetku na území Slovenskej republiky sa uskutočňuje výlučne podľa práva členského štátu, v ktorom má európska finančná inštitúcia sídlo.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183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Správca európskej finančnej inštitúcie môže vykonávať svoju právomoc na území Slovenskej republiky rovnako ako v členskom štáte, v ktorom bol ustanovený. Správca európskej finančnej inštitúcie nie je oprávnený na území Slovenskej republiky používať donucovacie prostriedky ani rozhodovať vo veciach, v ktorých rozhodujú na území Slovenskej republiky slovenské súdy. Pri výkone svojich právomocí na území Slovenskej republiky správca európskej finančnej inštitúcie postupuje v súlade s právnym poriadkom Slovenskej republiky; výkonom týchto právomocí na území Slovenskej republiky môže poveriť zástupcu.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Pri výkone svojich právomocí na území Slovenskej republiky sa správca európskej finančnej inštitúcie preukazuje úradne osvedčeným odpisom rozhodnutia o svojom vymenovaní spolu s úradne osvedčeným prekladom do slovenského jazyka. Vyššie overenie odpisu tohto rozhodnutia sa nevyžaduje.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184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Správca európskej finančnej inštitúcie alebo orgán iného členského štátu, ktorý vyhlásil konkurz na európsku finančnú inštitúciu, môže požadovať, aby rozhodnutie o vyhlásení konkurzu bolo zapísané do katastra nehnuteľností, obchodného registra alebo iného verejného registra vedeného v Slovenskej republike.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185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Vyhlásenie konkurzu na majetok slovenskej finančnej inštitúcie súd bezodkladne po vydaní uznesenia o vyhlásení konkurzu oznámi prostredníctvom príslušného orgánu dohľadu príslušným orgánom dohľadu všetkých členských štátov; v oznámení súd upozorní príslušný orgán dohľadu na účinky vyhlásenia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Vyhlásenie konkurzu na majetok pobočky zahraničnej finančnej inštitúcie súd bezodkladne po vydaní uznesenia o vyhlásení konkurzu oznámi prostredníctvom príslušného orgánu dohľadu príslušným orgánom dohľadu členských štátov, v ktorých má zahraničná finančná inštitúcia zriadené ďalšie pobočky; oznámenie musí obsahovať upozornenie na účinky konkurzu a na zánik príslušného povolenia. Súd, správca a príslušný orgán dohľadu počas konkurzu pobočky zahraničnej finančnej inštitúcie koordinujú výkon svojej činnosti s príslušnými orgánmi členských štátov, na území ktorých má zahraničná finančná inštitúcia zriadené ďalšie pobočky.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Uznesenie o vyhlásení konkurzu na majetok slovenskej finančnej inštitúcie súd bezodkladne po jeho vydaní zverejní v Úradom vestníku Európskej únie a aspoň v dvoch denníkoch s celoštátnou pôsobnosťou v každom členskom štáte, v ktorom slovenská finančná inštitúcia podniká. Uznesenie sa zverejňuje bez odôvodnenia v slovenskom jazyku s nadpisom "Výzva na prihlásenie pohľadávok. Dodržte lehoty.". Nadpis musí byť uvedený vo všetkých úradných jazykoch Európskej únie.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186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Správca bezodkladne po vyhlásení konkurzu na majetok slovenskej finančnej inštitúcie písomne vyzve všetkých známych veriteľov, ktorí majú bydlisko, obvyklý pobyt alebo sídlo v inom členskom štáte, aby v zákonnej lehote prihlásili svoje pohľadávky. Vo výzve správca uvedie v slovenskom jazyku najmä spôsob a lehotu na prihlasovanie pohľadávok vrátane potrebných adries na ich riadne prihlásenie spolu s poučením o následkoch zmeškania lehoty na prihlasovanie pohľadávok a poučením o tom, že aj zabezpečené pohľadávky musia byť prihlásené. Výzva okrem toho obsahuje aj nadpis "Výzva na prihlásenie pohľadávky. Dodržte lehoty.", ktorý sa uvádza vo všetkých úradných jazykoch Európskej únie.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Každý veriteľ slovenskej finančnej inštitúcie, ktorý ma bydlisko, obvyklý pobyt alebo sídlo v inom členskom štáte, môže prihlásiť svoju pohľadávku aj v úradnom jazyku svojho členského štátu; prihláška v tom prípade musí obsahovať nadpis "Prihlásenie pohľadávky" v slovenskom jazyku. Správca môže požadovať od veriteľa preklad prihlášky do slovenského jazyka. Prihláška nemusí byť podaná na predpísanom tlačive.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187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Ak dlžník po vyhlásení konkurzu na majetok slovenskej finančnej inštitúcie splní svoj dlh namiesto správcovi pobočke slovenskej finančnej inštitúcie, ktorá je zriadená v inom členskom štáte, považuje sa dlh za splnený, ak dlžník v čase plnenia svojho dlhu nemohol vedieť o vyhlásení konkurzu. Ak sa dlh splní pred zverejnením uznesenia o vyhlásení konkurzu v Úradnom vestníku Európskej únie, dlžníkova nevedomosť o vyhlásení konkurzu sa predpokladá, ak sa nepreukáže opak. Ak </w:t>
      </w:r>
      <w:r w:rsidRPr="00DF2550">
        <w:rPr>
          <w:rFonts w:ascii="Times New Roman" w:hAnsi="Times New Roman" w:cs="Times New Roman"/>
          <w:sz w:val="18"/>
          <w:szCs w:val="18"/>
        </w:rPr>
        <w:lastRenderedPageBreak/>
        <w:t xml:space="preserve">sa dlh splní po zverejnení uznesenia o vyhlásení konkurzu v Úradnom vestníku Európskej únie, dlžníkova vedomosť o vyhlásení konkurzu sa predpokladá, ak sa nepreukáže opak.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188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Účinky vyhlásenia konkurzu na pracovnoprávne vzťahy zamestnancov sa riadia výlučne právom členského štátu, ktorým sa spravuje pracovnoprávny vzťah zamestnanca.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Účinky vyhlásenia konkurzu na zmluvy, na základe ktorých vzniká vlastnícke právo alebo užívacie právo k nehnuteľnosti, sa riadia výlučne právom členského štátu, na území ktorého sa nehnuteľnosť nachádza; toto právo sa použije aj na určenie, či ide o nehnuteľnosť.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Účinky vyhlásenia konkurzu na práva k nehnuteľnosti, plavidlu alebo lietadlu, ktoré podliehajú registrácii vo verejnom registri, sa riadia výlučne právom členského štátu, v ktorom sa vedie príslušný verejný register.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189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Od kúpnej zmluvy uzatvorenej úpadcom ako predávajúcim správca nemôže podľa tohto zákona odstúpiť, ak už došlo k odovzdaniu predmetu kúpy a predmet kúpy sa v čase vyhlásenia konkurzu nachádzal na území iného členského štátu.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190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Započítanie pohľadávok v konkurze sa spravuje právom členského štátu, ktorým sa riadi pohľadávka úpadcu; tým nie je dotknutá možnosť započítať pohľadávku podľa tohto zákona.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191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Uplatnenie práv k finančným nástrojom, ktoré sa zapisujú do registra, na účet, do centrálneho depozitného systému alebo do obdobného systému, sa v konkurze riadi právom členského štátu, v ktorom sa príslušný register, účet, centrálny depozitný systém alebo obdobný systém vedie.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192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Záverečné vyrovnanie ziskov a strát sa v konkurze riadi výlučne právom </w:t>
      </w:r>
      <w:del w:id="5" w:author="Bartikova Anna" w:date="2024-02-20T08:15:00Z">
        <w:r w:rsidRPr="00DF2550" w:rsidDel="00274CE8">
          <w:rPr>
            <w:rFonts w:ascii="Times New Roman" w:hAnsi="Times New Roman" w:cs="Times New Roman"/>
            <w:sz w:val="18"/>
            <w:szCs w:val="18"/>
          </w:rPr>
          <w:delText xml:space="preserve">členského </w:delText>
        </w:r>
      </w:del>
      <w:r w:rsidRPr="00DF2550">
        <w:rPr>
          <w:rFonts w:ascii="Times New Roman" w:hAnsi="Times New Roman" w:cs="Times New Roman"/>
          <w:sz w:val="18"/>
          <w:szCs w:val="18"/>
        </w:rPr>
        <w:t xml:space="preserve">štátu, ktorým sa spravuje zmluva o záverečnom vyrovnaní ziskov a strát.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Obchod so spätným prevodom sa v konkurze riadi výlučne právom </w:t>
      </w:r>
      <w:del w:id="6" w:author="Bartikova Anna" w:date="2024-02-20T08:15:00Z">
        <w:r w:rsidRPr="00DF2550" w:rsidDel="00274CE8">
          <w:rPr>
            <w:rFonts w:ascii="Times New Roman" w:hAnsi="Times New Roman" w:cs="Times New Roman"/>
            <w:sz w:val="18"/>
            <w:szCs w:val="18"/>
          </w:rPr>
          <w:delText xml:space="preserve">členského </w:delText>
        </w:r>
      </w:del>
      <w:r w:rsidRPr="00DF2550">
        <w:rPr>
          <w:rFonts w:ascii="Times New Roman" w:hAnsi="Times New Roman" w:cs="Times New Roman"/>
          <w:sz w:val="18"/>
          <w:szCs w:val="18"/>
        </w:rPr>
        <w:t xml:space="preserve">štátu, ktorým sa spravuje zmluva o obchode so spätným prevodom.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Obchod uskutočnený na organizovanom trhu sa v konkurze riadi výlučne právom </w:t>
      </w:r>
      <w:del w:id="7" w:author="Bartikova Anna" w:date="2024-02-20T08:15:00Z">
        <w:r w:rsidRPr="00DF2550" w:rsidDel="00274CE8">
          <w:rPr>
            <w:rFonts w:ascii="Times New Roman" w:hAnsi="Times New Roman" w:cs="Times New Roman"/>
            <w:sz w:val="18"/>
            <w:szCs w:val="18"/>
          </w:rPr>
          <w:delText xml:space="preserve">členského </w:delText>
        </w:r>
      </w:del>
      <w:r w:rsidRPr="00DF2550">
        <w:rPr>
          <w:rFonts w:ascii="Times New Roman" w:hAnsi="Times New Roman" w:cs="Times New Roman"/>
          <w:sz w:val="18"/>
          <w:szCs w:val="18"/>
        </w:rPr>
        <w:t xml:space="preserve">štátu, ktorým sa spravuje zmluva, na základe ktorej bol obchod uzatvorený.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V konkurze nemožno odporovať právnemu úkonu, ak ten, proti komu sa právo odporovať právnemu úkonu uplatňuje, preukáže, že právny úkon sa spravuje právom iného členského štátu a že toto právo nepripúšťa možnosť odporovať tomuto právnemu úkonu.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Účinky vyhlásenia konkurzu na prebiehajúce súdne konanie týkajúce sa majetku podliehajúceho konkurzu sa riadia výlučne právom členského štátu, v ktorom sa súdne konanie vedie.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193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Ak po vyhlásení konkurzu úpadca prevedie nehnuteľnosť, platnosť právneho úkonu sa posudzuje podľa práva členského štátu, kde sa nehnuteľnosť nachádza.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Ak po vyhlásení konkurzu úpadca prevedie plavidlo, lietadlo alebo finančný nástroj, ktorý sa zapisuje do registra, na účet, do centrálneho depozitného systému alebo do obdobného systému, platnosť právneho úkonu sa posudzuje podľa práva členského štátu, v ktorom sa príslušný register, účet, centrálny depozitný systém alebo obdobný systém vedie.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194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Ustanovenia § 188 až 193 sa použijú, ak je úpadcom slovenská finančná inštitúcia alebo pobočka zahraničnej finančnej inštitúcie.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Tretí oddiel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Spoločné ustanovenia pre konkurz slovenských finančných inštitúcií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lastRenderedPageBreak/>
        <w:t xml:space="preserve">§ 195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Pri konkurze na slovenskú finančnú inštitúciu príslušným orgánom podľa § 82 ods. 1 a § 83 až 85 je orgán dohľadu nad slovenskou finančnou inštitúciou, ak ide o prevádzkovanie alebo ukončenie prevádzkovania úpadcovho podniku, časti úpadcovho podniku alebo podstatnej časti úpadcovho majetku patriaceho k podniku; to sa rovnako vzťahuje na prevod, nájom alebo zaťaženie úpadcovho podniku, časti úpadcovho podniku alebo podstatnej časti úpadcovho majetku na účely ďalšieho prevádzkovania.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Ak je úpadcom slovenská finančná inštitúcia, jej nesplatné záväzky a pohľadávky, ktoré vznikli pred vyhlásením konkurzu a ktoré sa týkajú majetku podliehajúceho konkurzu, sa na účely konkurzu považujú za splatné až odo dňa ukončenia prevádzkovania úpadcovho podniku správcom po vyhlásení konkurzu; to sa rovnako vzťahuje aj na splatnosť podmienených pohľadávok, ktoré sa v konkurze uplatňujú prihláškou a ktoré vznikli pred ukončením prevádzkovania úpadcovho podniku správcom po vyhlásení konkurzu. Na predĺženie splatnosti a podmienky splatnosti záväzkov, ak je úpadcom banka, ktorá je emitentom krytých dlhopisov, ktoré vznikli z krytých dlhopisov pred vyhlásením konkurzu, sa vzťahujú ustanovenia osobitného predpisu.33)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Ak je úpadcom poisťovňa, nároky z poistenia sa v konkurze v nezabezpečenom rozsahu uspokojujú zo všeobecnej podstaty pred inými nezabezpečenými pohľadávkami.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Nárokmi z poistenia sa rozumie akákoľvek suma, ktorú dlhuje poisťovňa poistenému, poistníkovi alebo oprávnenej osobe alebo iným poškodeným osobám, ktoré majú bezprostredné žalobné právo voči poisťovni na základe poistnej zmluvy, vrátane technických rezerv vytvorených za jednotlivé poistné zmluvy týkajúce sa vyššie uvedených osôb v prípade, že ku dňu vyhlásenia konkurzu nenastala poistná udalosť. Zaplatené poistné, ktoré poisťovňa dlhuje z dôvodu neprijatia návrhu na uzatvorenie poistnej zmluvy alebo z dôvodu zrušenia poistných zmlúv pred dňom vyhlásenia konkurzu, sa tiež považujú za nárok z poistenia. Za nároky z poistenia sa nepovažujú regresy.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Vyhlásením konkurzu na majetok poisťovne alebo zaisťovne zanikajú poistné zmluvy uzatvorené poisťovňou alebo zaisťovňou ako poistiteľom.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(6) Ak sa prevádzkovanie podniku veriteľa podľa osobitného predpisu o úveroch na bývanie</w:t>
      </w:r>
      <w:r w:rsidRPr="00DF2550">
        <w:rPr>
          <w:rFonts w:ascii="Times New Roman" w:hAnsi="Times New Roman" w:cs="Times New Roman"/>
          <w:sz w:val="18"/>
          <w:szCs w:val="18"/>
          <w:vertAlign w:val="superscript"/>
        </w:rPr>
        <w:t>28d)</w:t>
      </w:r>
      <w:r w:rsidRPr="00DF2550">
        <w:rPr>
          <w:rFonts w:ascii="Times New Roman" w:hAnsi="Times New Roman" w:cs="Times New Roman"/>
          <w:sz w:val="18"/>
          <w:szCs w:val="18"/>
        </w:rPr>
        <w:t xml:space="preserve"> ukončí v súlade s § 83 ods. 1 písm. j), § 88 ods. 1 a 2 a § 195 ods. 1, správca bezodkladne písomne oznámi dlžníkom z úverov na bývanie, ktoré patria medzi hypotekárne úvery účelovo určené na účely ustanovené osobitným predpisom,</w:t>
      </w:r>
      <w:r w:rsidRPr="00DF2550">
        <w:rPr>
          <w:rFonts w:ascii="Times New Roman" w:hAnsi="Times New Roman" w:cs="Times New Roman"/>
          <w:sz w:val="18"/>
          <w:szCs w:val="18"/>
          <w:vertAlign w:val="superscript"/>
        </w:rPr>
        <w:t>33aa)</w:t>
      </w:r>
      <w:r w:rsidRPr="00DF2550">
        <w:rPr>
          <w:rFonts w:ascii="Times New Roman" w:hAnsi="Times New Roman" w:cs="Times New Roman"/>
          <w:sz w:val="18"/>
          <w:szCs w:val="18"/>
        </w:rPr>
        <w:t xml:space="preserve"> ukončenie prevádzkovania podniku tohto veriteľa a aj lehotu, ktorá nesmie byť kratšia ako tri mesiace odo dňa ukončenia prevádzkovania podniku, počas ktorej je spotrebiteľ oprávnený predčasne splatiť tento úver z vlastného podnetu bez akýchkoľvek poplatkov v súvislosti s týmto predčasným splatením, a po uplynutí ktorej možno vynucovať predčasné splatenie pohľadávok z úverov na bývanie účelovo určených na účely uvedené v osobitnom predpise.33aa)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195a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Oddelená podstata majiteľov krytých dlhopisov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(1) Ak je úpadcom banka, ktorá je emitentom krytých dlhopisov, oddelenú podstatu zabezpečených veriteľov, ktorými sú majitelia krytých dlhopisov vydaných touto bankou a protistrany zabezpečovacích derivátov zaradených v krycom súbore, tvoria aktíva a iné majetkové hodnoty slúžiace na krytie vydaných krytých dlhopisov a zároveň slúžiace na zabezpečenie</w:t>
      </w:r>
      <w:r w:rsidRPr="00DF2550">
        <w:rPr>
          <w:rFonts w:ascii="Times New Roman" w:hAnsi="Times New Roman" w:cs="Times New Roman"/>
          <w:sz w:val="18"/>
          <w:szCs w:val="18"/>
          <w:vertAlign w:val="superscript"/>
        </w:rPr>
        <w:t>33b)</w:t>
      </w:r>
      <w:r w:rsidRPr="00DF2550">
        <w:rPr>
          <w:rFonts w:ascii="Times New Roman" w:hAnsi="Times New Roman" w:cs="Times New Roman"/>
          <w:sz w:val="18"/>
          <w:szCs w:val="18"/>
        </w:rPr>
        <w:t xml:space="preserve"> pohľadávok majiteľov krytých dlhopisov a protistrán zabezpečovacích derivátov voči tejto banke, ktoré sú súčasťou krycieho súboru podľa osobitného predpisu;</w:t>
      </w:r>
      <w:r w:rsidRPr="00DF2550">
        <w:rPr>
          <w:rFonts w:ascii="Times New Roman" w:hAnsi="Times New Roman" w:cs="Times New Roman"/>
          <w:sz w:val="18"/>
          <w:szCs w:val="18"/>
          <w:vertAlign w:val="superscript"/>
        </w:rPr>
        <w:t>33c)</w:t>
      </w:r>
      <w:r w:rsidRPr="00DF2550">
        <w:rPr>
          <w:rFonts w:ascii="Times New Roman" w:hAnsi="Times New Roman" w:cs="Times New Roman"/>
          <w:sz w:val="18"/>
          <w:szCs w:val="18"/>
        </w:rPr>
        <w:t xml:space="preserve"> súčasťou tejto oddelenej podstaty sú aj pohľadávky z úverov alebo hypotekárnych úverov vrátane záložných práv alebo iných zabezpečovacích práv slúžiacich na zabezpečenie pohľadávok z úverov alebo hypotekárnych úverov slúžiacich na krytie vydaných krytých dlhopisov. Oddelená podstata zabezpečených veriteľov sa tvorí samostatne za každý príslušný program krytých dlhopisov.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Správca banky, ktorá je emitentom krytých dlhopisov, počas konkurzu s odbornou starostlivosťou vyhodnocuje, či spravovaním programu krytých dlhopisov nedochádza k celkovému zníženiu miery uspokojenia majiteľov krytých dlhopisov. Pri vyhodnocovaní podľa prvej vety správca postupuje v úzkej súčinnosti so správcom programu krytých dlhopisov a zohľadňuje záujmy a možnosť spravodlivého uspokojenia všetkých majiteľov krytých dlhopisov vrátane veriteľov tých pohľadávok, ktorých splatnosť nastáva najneskôr.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Na podnet správcu programu krytých dlhopisov alebo z vlastného podnetu a v súčinnosti so správcom programu krytých dlhopisov je správca povinný oznámiť Národnej banke Slovenska zámer previesť program krytých dlhopisov alebo jeho časti na tretiu osobu tak, aby došlo k prevodu celého programu krytých dlhopisov, ak spravovaním programu krytých dlhopisov môže dôjsť k celkovému zníženiu miery uspokojenia majiteľov krytých dlhopisov. Nadobúdateľom programu krytých dlhopisov môže byť len banka alebo viaceré banky. Program krytých dlhopisov sa prevedie za primeranú cenu najneskôr do jedného roka odo dňa doručenia tohto oznámenia Národnej banke Slovenska.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Pred uzatvorením zmluvy o prevode programu krytých dlhopisov alebo jeho časti alebo uzatvorením inej zmluvy napĺňajúcej tento účel, správca požiada Národnú banku Slovenska o udelenie predchádzajúceho súhlasu podľa osobitného predpisu.33e)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lastRenderedPageBreak/>
        <w:tab/>
        <w:t xml:space="preserve">(5) Ak nedôjde k prevodu programu krytých dlhopisov alebo jeho časti do jedného roka odo dňa doručenia oznámenia podľa odseku 3, Národná banka Slovenska na žiadosť správcu môže vydať rozhodnutie o predĺžení tejto lehoty najviac o jeden rok na prevod programu krytých dlhopisov alebo jeho časti, a to do jedného mesiaca pred uplynutím tejto lehoty, ak možno odôvodnene predpokladať, že neskorší prevod programu krytých dlhopisov povedie k vyššiemu uspokojeniu pohľadávok majiteľov krytých dlhopisov.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(6) Ak k oznámeniu zámeru prevodu programu dlhopisov došlo už skôr podľa osobitného predpisu,</w:t>
      </w:r>
      <w:r w:rsidRPr="00DF2550">
        <w:rPr>
          <w:rFonts w:ascii="Times New Roman" w:hAnsi="Times New Roman" w:cs="Times New Roman"/>
          <w:sz w:val="18"/>
          <w:szCs w:val="18"/>
          <w:vertAlign w:val="superscript"/>
        </w:rPr>
        <w:t>33d)</w:t>
      </w:r>
      <w:r w:rsidRPr="00DF2550">
        <w:rPr>
          <w:rFonts w:ascii="Times New Roman" w:hAnsi="Times New Roman" w:cs="Times New Roman"/>
          <w:sz w:val="18"/>
          <w:szCs w:val="18"/>
        </w:rPr>
        <w:t xml:space="preserve"> účinky súhlasu a plynutie lehoty na prevod zostávajú zachované aj na účely tohto zákona a správca pokračuje v uskutočnení oznámeného zámeru prevodu programu krytých dlhopisov.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(7) Na platnosť a účinnosť prevodu programu krytých dlhopisov alebo jeho časti sa nevyžaduje súhlas majiteľov krytých dlhopisov so zmenou emisných podmienok krytých dlhopisov podľa osobitného predpisu</w:t>
      </w:r>
      <w:r w:rsidRPr="00DF2550">
        <w:rPr>
          <w:rFonts w:ascii="Times New Roman" w:hAnsi="Times New Roman" w:cs="Times New Roman"/>
          <w:sz w:val="18"/>
          <w:szCs w:val="18"/>
          <w:vertAlign w:val="superscript"/>
        </w:rPr>
        <w:t>33f)</w:t>
      </w:r>
      <w:r w:rsidRPr="00DF2550">
        <w:rPr>
          <w:rFonts w:ascii="Times New Roman" w:hAnsi="Times New Roman" w:cs="Times New Roman"/>
          <w:sz w:val="18"/>
          <w:szCs w:val="18"/>
        </w:rPr>
        <w:t xml:space="preserve"> spočívajúcich v zmene osoby emitenta krytých dlhopisov v dôsledku prevodu programu krytých dlhopisov alebo jeho časti. Na platnosť a účinnosť prevodu programu krytých dlhopisov alebo jeho časti sa nevyžaduje súhlas protistrán zabezpečovacích derivátov, ani dlžníkov zo záväzkov zodpovedajúcich pohľadávkam tvoriacim základné aktíva krycieho súboru podľa osobitného predpisu.</w:t>
      </w:r>
      <w:r w:rsidRPr="00DF2550">
        <w:rPr>
          <w:rFonts w:ascii="Times New Roman" w:hAnsi="Times New Roman" w:cs="Times New Roman"/>
          <w:sz w:val="18"/>
          <w:szCs w:val="18"/>
          <w:vertAlign w:val="superscript"/>
        </w:rPr>
        <w:t xml:space="preserve"> 33g)</w:t>
      </w:r>
      <w:r w:rsidRPr="00DF2550">
        <w:rPr>
          <w:rFonts w:ascii="Times New Roman" w:hAnsi="Times New Roman" w:cs="Times New Roman"/>
          <w:sz w:val="18"/>
          <w:szCs w:val="18"/>
        </w:rPr>
        <w:t xml:space="preserve"> Na prevod programu krytých dlhopisov alebo jeho časti sa vzťahujú ustanovenia Obchodného zákonníka o predaji podniku alebo jeho časti,</w:t>
      </w:r>
      <w:r w:rsidRPr="00DF2550">
        <w:rPr>
          <w:rFonts w:ascii="Times New Roman" w:hAnsi="Times New Roman" w:cs="Times New Roman"/>
          <w:sz w:val="18"/>
          <w:szCs w:val="18"/>
          <w:vertAlign w:val="superscript"/>
        </w:rPr>
        <w:t>18)</w:t>
      </w:r>
      <w:r w:rsidRPr="00DF2550">
        <w:rPr>
          <w:rFonts w:ascii="Times New Roman" w:hAnsi="Times New Roman" w:cs="Times New Roman"/>
          <w:sz w:val="18"/>
          <w:szCs w:val="18"/>
        </w:rPr>
        <w:t xml:space="preserve"> pričom však na prevod programu krytých dlhopisov alebo časti programu krytých dlhopisov sa nevyžaduje prevod osobnej zložky ani časti osobnej zložky podnikania</w:t>
      </w:r>
      <w:r w:rsidRPr="00DF2550">
        <w:rPr>
          <w:rFonts w:ascii="Times New Roman" w:hAnsi="Times New Roman" w:cs="Times New Roman"/>
          <w:sz w:val="18"/>
          <w:szCs w:val="18"/>
          <w:vertAlign w:val="superscript"/>
        </w:rPr>
        <w:t>33h)</w:t>
      </w:r>
      <w:r w:rsidRPr="00DF2550">
        <w:rPr>
          <w:rFonts w:ascii="Times New Roman" w:hAnsi="Times New Roman" w:cs="Times New Roman"/>
          <w:sz w:val="18"/>
          <w:szCs w:val="18"/>
        </w:rPr>
        <w:t xml:space="preserve"> a po prevode programu krytých dlhopisov alebo časti programu krytých dlhopisov sa veriteľ nemôže domáhať určenia neúčinnosti prevodu alebo prechodu takého záväzku z predávajúceho na kupujúceho, ktorý ako záväzok voči veriteľovi tvorí súčasť prevodu programu krytých dlhopisov alebo príslušnej časti programu krytých dlhopisov.</w:t>
      </w:r>
      <w:r w:rsidRPr="00DF2550">
        <w:rPr>
          <w:rFonts w:ascii="Times New Roman" w:hAnsi="Times New Roman" w:cs="Times New Roman"/>
          <w:sz w:val="18"/>
          <w:szCs w:val="18"/>
          <w:vertAlign w:val="superscript"/>
        </w:rPr>
        <w:t>33i)</w:t>
      </w:r>
      <w:r w:rsidRPr="00DF2550">
        <w:rPr>
          <w:rFonts w:ascii="Times New Roman" w:hAnsi="Times New Roman" w:cs="Times New Roman"/>
          <w:sz w:val="18"/>
          <w:szCs w:val="18"/>
        </w:rPr>
        <w:t xml:space="preserve"> Prevod programu krytých dlhopisov alebo časti programu krytých dlhopisov sa zapisuje do obchodného registra ako iná skutočnosť</w:t>
      </w:r>
      <w:r w:rsidRPr="00DF2550">
        <w:rPr>
          <w:rFonts w:ascii="Times New Roman" w:hAnsi="Times New Roman" w:cs="Times New Roman"/>
          <w:sz w:val="18"/>
          <w:szCs w:val="18"/>
          <w:vertAlign w:val="superscript"/>
        </w:rPr>
        <w:t>33j)</w:t>
      </w:r>
      <w:r w:rsidRPr="00DF2550">
        <w:rPr>
          <w:rFonts w:ascii="Times New Roman" w:hAnsi="Times New Roman" w:cs="Times New Roman"/>
          <w:sz w:val="18"/>
          <w:szCs w:val="18"/>
        </w:rPr>
        <w:t xml:space="preserve"> o banke, ktorá je emitentom krytých dlhopisov. Správca banky, ktorá je emitentom krytých dlhopisov, podá návrh na zápis do obchodného registra bezodkladne po prevode programu krytých dlhopisov alebo časti programu krytých dlhopisov.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(8) Ak správca banky, ktorá je emitentom krytých dlhopisov, previedol program krytých dlhopisov alebo jeho časť, bezodkladne oznámi majiteľom krytých dlhopisov prevzatie záväzkov kupujúcim a dlžníkom zo záväzkov zodpovedajúcim pohľadávkam tvoriacim základné aktíva podľa osobitného predpisu</w:t>
      </w:r>
      <w:r w:rsidRPr="00DF2550">
        <w:rPr>
          <w:rFonts w:ascii="Times New Roman" w:hAnsi="Times New Roman" w:cs="Times New Roman"/>
          <w:sz w:val="18"/>
          <w:szCs w:val="18"/>
          <w:vertAlign w:val="superscript"/>
        </w:rPr>
        <w:t xml:space="preserve"> 33g)</w:t>
      </w:r>
      <w:r w:rsidRPr="00DF2550">
        <w:rPr>
          <w:rFonts w:ascii="Times New Roman" w:hAnsi="Times New Roman" w:cs="Times New Roman"/>
          <w:sz w:val="18"/>
          <w:szCs w:val="18"/>
        </w:rPr>
        <w:t xml:space="preserve"> prechod týchto pohľadávok na kupujúceho. Platnosť a účinnosť prevodu programu krytých dlhopisov alebo jeho časti tým však nie je podmienená.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(9) Ak sa správcovi banky, ktorá je emitentom krytých dlhopisov, nepodarí zabezpečiť speňaženie prevodom programu krytých dlhopisov alebo jeho častí postupom podľa odsekov 2 až 8 a osobitného predpisu,</w:t>
      </w:r>
      <w:r w:rsidRPr="00DF2550">
        <w:rPr>
          <w:rFonts w:ascii="Times New Roman" w:hAnsi="Times New Roman" w:cs="Times New Roman"/>
          <w:sz w:val="18"/>
          <w:szCs w:val="18"/>
          <w:vertAlign w:val="superscript"/>
        </w:rPr>
        <w:t>33d)</w:t>
      </w:r>
      <w:r w:rsidRPr="00DF2550">
        <w:rPr>
          <w:rFonts w:ascii="Times New Roman" w:hAnsi="Times New Roman" w:cs="Times New Roman"/>
          <w:sz w:val="18"/>
          <w:szCs w:val="18"/>
        </w:rPr>
        <w:t xml:space="preserve"> správca počas prevádzkovania podniku je oprávnený odplatným postúpením speňažiť zodpovedajúce pohľadávky zo základných aktív tvoriacich súčasť krycieho súboru podľa osobitného predpisu;</w:t>
      </w:r>
      <w:r w:rsidRPr="00DF2550">
        <w:rPr>
          <w:rFonts w:ascii="Times New Roman" w:hAnsi="Times New Roman" w:cs="Times New Roman"/>
          <w:sz w:val="18"/>
          <w:szCs w:val="18"/>
          <w:vertAlign w:val="superscript"/>
        </w:rPr>
        <w:t>33g)</w:t>
      </w:r>
      <w:r w:rsidRPr="00DF2550">
        <w:rPr>
          <w:rFonts w:ascii="Times New Roman" w:hAnsi="Times New Roman" w:cs="Times New Roman"/>
          <w:sz w:val="18"/>
          <w:szCs w:val="18"/>
        </w:rPr>
        <w:t xml:space="preserve"> na také pohľadávky a postúpenie pohľadávok sa rovnako vzťahujú § 55 a § 195 ods. 2. Pohľadávky podľa prvej vety možno speňažiť len odplatným postúpením na tretiu osobu, ktorou ako postupník môže byť len banka, zahraničná banka, pobočka zahraničnej banky alebo pri úveroch na bývanie aj iný veriteľ podľa osobitného predpisu o úveroch na bývanie.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(10) Ak speňaženie nemožno dosiahnuť postupom podľa odsekov 2 až 8 pred ukončením prevádzkovania podniku a ak sa prevádzkovanie podniku banky, ktorá je emitentom krytých dlhopisov, ukončí v súlade s § 83 ods. 1 písm. j), § 88 ods. 1 a 2 a § 195 ods. 1, správca bezodkladne písomne oznámi dlžníkom zo záväzkov zodpovedajúcim pohľadávkam zo základných aktív tvoriacich súčasť krycieho súboru podľa osobitného predpisu,</w:t>
      </w:r>
      <w:r w:rsidRPr="00DF2550">
        <w:rPr>
          <w:rFonts w:ascii="Times New Roman" w:hAnsi="Times New Roman" w:cs="Times New Roman"/>
          <w:sz w:val="18"/>
          <w:szCs w:val="18"/>
          <w:vertAlign w:val="superscript"/>
        </w:rPr>
        <w:t>33g)</w:t>
      </w:r>
      <w:r w:rsidRPr="00DF2550">
        <w:rPr>
          <w:rFonts w:ascii="Times New Roman" w:hAnsi="Times New Roman" w:cs="Times New Roman"/>
          <w:sz w:val="18"/>
          <w:szCs w:val="18"/>
        </w:rPr>
        <w:t xml:space="preserve"> toto ukončenie prevádzkovania podniku a aj lehotu, ktorá nesmie byť kratšia ako tri mesiace odo dňa ukončenia prevádzkovania podniku, počas ktorej je dlžník oprávnený predčasne splatiť svoj záväzok z vlastného podnetu bez akýchkoľvek poplatkov v súvislosti s týmto predčasným splatením, a po uplynutí ktorej možno vynucovať predčasné splatenie záväzkov zodpovedajúcim pohľadávkam tvoriacim základné aktíva krycieho súboru podľa osobitného predpisu.33g)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SIEDMA ČASŤ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PROCESNÉ USTANOVENIA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196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Použitie </w:t>
      </w:r>
      <w:hyperlink r:id="rId249" w:history="1">
        <w:r w:rsidRPr="00DF2550">
          <w:rPr>
            <w:rFonts w:ascii="Times New Roman" w:hAnsi="Times New Roman" w:cs="Times New Roman"/>
            <w:b/>
            <w:bCs/>
            <w:sz w:val="18"/>
            <w:szCs w:val="18"/>
          </w:rPr>
          <w:t>Civilného sporového poriadku</w:t>
        </w:r>
      </w:hyperlink>
      <w:r w:rsidRPr="00DF2550">
        <w:rPr>
          <w:rFonts w:ascii="Times New Roman" w:hAnsi="Times New Roman" w:cs="Times New Roman"/>
          <w:b/>
          <w:bCs/>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Ak tento zákon neustanovuje inak, na začatie konkurzného konania, na konkurzné konanie, na začatie reštrukturalizačného konania, na reštrukturalizačné konanie a konanie o oddlžení (ďalej len "konanie podľa tohto zákona") sa primerane použijú ustanovenia </w:t>
      </w:r>
      <w:hyperlink r:id="rId250" w:history="1">
        <w:r w:rsidRPr="00DF2550">
          <w:rPr>
            <w:rFonts w:ascii="Times New Roman" w:hAnsi="Times New Roman" w:cs="Times New Roman"/>
            <w:sz w:val="18"/>
            <w:szCs w:val="18"/>
          </w:rPr>
          <w:t>Civilného sporového poriadku</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196a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Príslušnosť</w:t>
      </w:r>
    </w:p>
    <w:p w:rsidR="00E102ED" w:rsidRPr="00DF2550" w:rsidRDefault="00E102ED">
      <w:pPr>
        <w:widowControl w:val="0"/>
        <w:autoSpaceDE w:val="0"/>
        <w:autoSpaceDN w:val="0"/>
        <w:adjustRightInd w:val="0"/>
        <w:spacing w:after="0" w:line="240" w:lineRule="auto"/>
        <w:jc w:val="center"/>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Na konanie podľa tohto zákona sú kauzálne príslušné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Mestský súd Bratislava III pre obvod Krajského súdu v Bratislave,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lastRenderedPageBreak/>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Mestský súd Košice pre obvod Krajského súdu v Košiciach,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Okresný súd Banská Bystrica pre obvod Krajského súdu v Banskej Bystrici,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Okresný súd Nitra pre obvod Krajského súdu v Nitre,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e) Okresný súd Prešov pre obvod Krajského súdu v Prešove,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f) Okresný súd Trenčín pre obvod Krajského súdu v Trenčíne,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g) Okresný súd Trnava pre obvod Krajského súdu v Trnave,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h) Okresný súd Žilina pre obvod Krajského súdu v Žiline.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Na konkurzné konanie a reštrukturalizačné konanie, v ktorom sa má ustanoviť správca z oddielu špeciálnych správcov zoznamu správcov, sú kauzálne príslušné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Mestský súd Košice pre obvody Krajského súdu v Košiciach, Krajského súdu v Prešove,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Okresný súd Žilina pre obvody Krajského súdu v Banskej Bystrici, Krajského súdu v Trenčíne, Krajského súdu v Žiline,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Okresný súd Nitra pre obvody Krajského súdu v Bratislave, Krajského súdu v Nitre, Krajského súdu v Trnave.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Na konanie o odvolaní proti rozhodnutiu vydanému v konaní podľa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odseku 1 písm. c), f) a h) a odseku 2 je príslušný Krajský súd v Banskej Bystrici,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odseku 1 písm. a), d) a g) je príslušný Krajský súd v Bratislave,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odseku 1 písm. b) a e) je príslušný Krajský súd v Košiciach.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Na konanie podľa tohto zákona je miestne príslušný súd, v ktorého obvode má dlžník bydlisko alebo sídlo.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Príslušnosť súdu na konkurzné konanie a na reštrukturalizačné konanie voči dlžníkovi, ktorý je právnickou osobou zapísanou v obchodnom registri, sa určuje podľa okolností, ktoré tu boli ku dňu, ktorý predchádza o šesť mesiacov deň podania návrhu na vyhlásenie konkurzu alebo povolenie reštrukturalizácie.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(6) Súd, na ktorom prebieha konanie podľa tohto zákona, je príslušný aj na spory vyvolané osobitnou povahou konaní podľa tohto zákona, s výnimkou sporov o </w:t>
      </w:r>
      <w:proofErr w:type="spellStart"/>
      <w:r w:rsidRPr="00DF2550">
        <w:rPr>
          <w:rFonts w:ascii="Times New Roman" w:hAnsi="Times New Roman" w:cs="Times New Roman"/>
          <w:sz w:val="18"/>
          <w:szCs w:val="18"/>
        </w:rPr>
        <w:t>vyporiadanie</w:t>
      </w:r>
      <w:proofErr w:type="spellEnd"/>
      <w:r w:rsidRPr="00DF2550">
        <w:rPr>
          <w:rFonts w:ascii="Times New Roman" w:hAnsi="Times New Roman" w:cs="Times New Roman"/>
          <w:sz w:val="18"/>
          <w:szCs w:val="18"/>
        </w:rPr>
        <w:t xml:space="preserve"> bezpodielového spoluvlastníctva manželov.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(7) Na konanie v sporoch o náhradu škody podľa § 11a je príslušný súd, ktorý vyhlásil konkurz na majetok dlžníka, v ktorého mene mala byť porušená povinnosť podať návrh na vyhlásenie konkurzu včas, alebo súd, ktorý by bol príslušným na vyhlásenie konkurzu, ak by takýto návrh bol podaný.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197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(1) V konaní podľa tohto zákona koná a rozhoduje jediný sudca; ak bolo vedené konanie podľa osobitného predpisu,</w:t>
      </w:r>
      <w:r w:rsidRPr="00DF2550">
        <w:rPr>
          <w:rFonts w:ascii="Times New Roman" w:hAnsi="Times New Roman" w:cs="Times New Roman"/>
          <w:sz w:val="18"/>
          <w:szCs w:val="18"/>
          <w:vertAlign w:val="superscript"/>
        </w:rPr>
        <w:t xml:space="preserve"> 1b)</w:t>
      </w:r>
      <w:r w:rsidRPr="00DF2550">
        <w:rPr>
          <w:rFonts w:ascii="Times New Roman" w:hAnsi="Times New Roman" w:cs="Times New Roman"/>
          <w:sz w:val="18"/>
          <w:szCs w:val="18"/>
        </w:rPr>
        <w:t xml:space="preserve"> v konaní podľa tohto zákona koná a rozhoduje sudca, ktorý bol zákonným sudcom v konaní podľa osobitného predpisu. Pojednávanie súd nariaďuje len vtedy, ak to pokladá za potrebné.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Obnova konania v konaní podľa tohto zákona nie je prípustná.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Odpustenie zmeškania lehoty v konaní podľa tohto zákona nie je prípustné.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Odklad vykonateľnosti v konaní podľa tohto zákona nie je prípustný.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Ak tento zákon neustanovuje inak, v konaní podľa tohto zákona nie je prípustné ani prerušenie konania.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(6) V uznesení o vyhlásení konkurzu alebo povolení reštrukturalizácie súd poučí účastníkov o ich práve uplatniť námietku zaujatosti. Účastník môže uplatniť námietku zaujatosti najneskôr do uplynutia lehoty na prihlasovanie pohľadávok. Na neskôr doručené námietky súd neprihliada.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(7) V uznesení o vyhlásení konkurzu, v uznesení o povolení reštrukturalizácie alebo v uznesení o poskytnutí ochrany pred veriteľmi súd vo výroku určí medzinárodnú právomoc súdu podľa osobitného predpisu</w:t>
      </w:r>
      <w:r w:rsidRPr="00DF2550">
        <w:rPr>
          <w:rFonts w:ascii="Times New Roman" w:hAnsi="Times New Roman" w:cs="Times New Roman"/>
          <w:sz w:val="18"/>
          <w:szCs w:val="18"/>
          <w:vertAlign w:val="superscript"/>
        </w:rPr>
        <w:t>3b)</w:t>
      </w:r>
      <w:r w:rsidRPr="00DF2550">
        <w:rPr>
          <w:rFonts w:ascii="Times New Roman" w:hAnsi="Times New Roman" w:cs="Times New Roman"/>
          <w:sz w:val="18"/>
          <w:szCs w:val="18"/>
        </w:rPr>
        <w:t xml:space="preserve"> a uloží správcovi povinnosti podľa osobitného predpisu.26)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lastRenderedPageBreak/>
        <w:tab/>
        <w:t xml:space="preserve">(8) V konaní podľa tohto zákona môže súd výnimočne vykonať dôkazy, ktoré účastníci nenavrhli, ak je to nevyhnutne potrebné na zistenie skutkového stavu veci.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(9) Ak je stranou konania vyvolaného konkurzom alebo reštrukturalizáciou správca alebo ak ide o konanie podľa § 74a ods. 2 alebo § 166f, nevyžaduje sa zastúpenie advokátom.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197a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Doručovanie písomností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Podanie alebo iná písomnosť účastníka konania alebo inej osoby v konkurznom konaní, reštrukturalizačnom konaní a v konaní o oddlžení, ktorá je predmetom zverejňovania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sa doručuje súdu alebo správcovi elektronicky prostredníctvom na to určeného elektronického formulára špecializovaného portálu;</w:t>
      </w:r>
      <w:r w:rsidRPr="00DF2550">
        <w:rPr>
          <w:rFonts w:ascii="Times New Roman" w:hAnsi="Times New Roman" w:cs="Times New Roman"/>
          <w:sz w:val="18"/>
          <w:szCs w:val="18"/>
          <w:vertAlign w:val="superscript"/>
        </w:rPr>
        <w:t>33k)</w:t>
      </w:r>
      <w:r w:rsidRPr="00DF2550">
        <w:rPr>
          <w:rFonts w:ascii="Times New Roman" w:hAnsi="Times New Roman" w:cs="Times New Roman"/>
          <w:sz w:val="18"/>
          <w:szCs w:val="18"/>
        </w:rPr>
        <w:t xml:space="preserve"> to neplatí, ak tento zákon alebo osobitný predpis</w:t>
      </w:r>
      <w:r w:rsidRPr="00DF2550">
        <w:rPr>
          <w:rFonts w:ascii="Times New Roman" w:hAnsi="Times New Roman" w:cs="Times New Roman"/>
          <w:sz w:val="18"/>
          <w:szCs w:val="18"/>
          <w:vertAlign w:val="superscript"/>
        </w:rPr>
        <w:t>33l)</w:t>
      </w:r>
      <w:r w:rsidRPr="00DF2550">
        <w:rPr>
          <w:rFonts w:ascii="Times New Roman" w:hAnsi="Times New Roman" w:cs="Times New Roman"/>
          <w:sz w:val="18"/>
          <w:szCs w:val="18"/>
        </w:rPr>
        <w:t xml:space="preserve"> ustanovuje inak. Ustanovenia osobitného predpisu</w:t>
      </w:r>
      <w:r w:rsidRPr="00DF2550">
        <w:rPr>
          <w:rFonts w:ascii="Times New Roman" w:hAnsi="Times New Roman" w:cs="Times New Roman"/>
          <w:sz w:val="18"/>
          <w:szCs w:val="18"/>
          <w:vertAlign w:val="superscript"/>
        </w:rPr>
        <w:t>33m)</w:t>
      </w:r>
      <w:r w:rsidRPr="00DF2550">
        <w:rPr>
          <w:rFonts w:ascii="Times New Roman" w:hAnsi="Times New Roman" w:cs="Times New Roman"/>
          <w:sz w:val="18"/>
          <w:szCs w:val="18"/>
        </w:rPr>
        <w:t xml:space="preserve"> tým nie sú dotknuté. Na podania alebo iné písomnosti podané súdu alebo správcovi iným spôsobom sa neprihliada, ak tento zákon alebo osobitný predpis neustanovuje inak.33l)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Podanie alebo iná písomnosť účastníka konania podľa odseku 1 musia byť autorizované účastníkom konania alebo jeho zástupcom, inak sa na </w:t>
      </w:r>
      <w:proofErr w:type="spellStart"/>
      <w:r w:rsidRPr="00DF2550">
        <w:rPr>
          <w:rFonts w:ascii="Times New Roman" w:hAnsi="Times New Roman" w:cs="Times New Roman"/>
          <w:sz w:val="18"/>
          <w:szCs w:val="18"/>
        </w:rPr>
        <w:t>ne</w:t>
      </w:r>
      <w:proofErr w:type="spellEnd"/>
      <w:r w:rsidRPr="00DF2550">
        <w:rPr>
          <w:rFonts w:ascii="Times New Roman" w:hAnsi="Times New Roman" w:cs="Times New Roman"/>
          <w:sz w:val="18"/>
          <w:szCs w:val="18"/>
        </w:rPr>
        <w:t xml:space="preserve"> neprihliada.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(3) Prílohy, ktoré je potrebné pripojiť k podaniu alebo k inej písomnosti účastníka konania podľa odseku 1, vrátane prílohy, pre ktorú sa vyžaduje úradné osvedčenie podpisu, musia byť podané v elektronickej podobe spolu s týmto podaním alebo s inou písomnosťou, inak sa na podanie alebo inú písomnosť podľa odseku 1 neprihliada. Ak je príloha vyhotovená v listinnej podobe, doručuje sa elektronicky tak, že sa prevedie do elektronickej podoby a pripojí sa k podaniu alebo k inej písomnosti; ustanovenia osobitného predpisu o zaručenej konverzii</w:t>
      </w:r>
      <w:r w:rsidRPr="00DF2550">
        <w:rPr>
          <w:rFonts w:ascii="Times New Roman" w:hAnsi="Times New Roman" w:cs="Times New Roman"/>
          <w:sz w:val="18"/>
          <w:szCs w:val="18"/>
          <w:vertAlign w:val="superscript"/>
        </w:rPr>
        <w:t>33n)</w:t>
      </w:r>
      <w:r w:rsidRPr="00DF2550">
        <w:rPr>
          <w:rFonts w:ascii="Times New Roman" w:hAnsi="Times New Roman" w:cs="Times New Roman"/>
          <w:sz w:val="18"/>
          <w:szCs w:val="18"/>
        </w:rPr>
        <w:t xml:space="preserve"> sa nepoužijú.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Ak podanie alebo inú písomnosť podľa odseku 1 nemožno preukázateľne doručiť spôsobom podľa odsekov 1 a 2 z dôvodov, ktoré nenastali na strane podávajúcej osoby, lehota ustanovená pre doručenie podania alebo inej písomnosti podľa odseku 1 sa považuje za zachovanú, ak sa písomnosť doručí príslušnému orgánu najneskôr do troch pracovných dní po uplynutí lehoty podľa tohto zákona.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198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Rozhodovanie súdu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Súd v konaní podľa tohto zákona rozhoduje uznesením. Proti uzneseniu vydanom v konkurznom konaní, v reštrukturalizačnom konaní alebo v konaní o oddlžení je odvolanie prípustné, len ak to ustanovuje tento zákon; ustanovenie § 197a pre podanie odvolania platí rovnako. Dovolanie ani dovolanie generálneho prokurátora proti uzneseniu vydanému v konaní podľa tohto zákona nie je prípustné.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V uznesení vydanom v konaní podľa tohto zákona sa uvedie, ktorý súd uznesenie vydal, označenie navrhovateľa, dlžníka (úpadcu) a správcu, ak je ustanovený, výrok, odôvodnenie, poučenie o odvolaní a deň a miesto vydania uznesenia.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Vo výroku uznesenia sa vždy uvedie zákonný dôvod rozhodnutia, ak vyplýva z tohto zákona.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Rozhodnutie, ktorým súd priznal hlasovacie a ďalšie práva spojené s popretou pohľadávkou, je predbežne vykonateľné.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199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Doručovanie a zverejňovanie súdnych rozhodnutí a iných písomností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Ak tento zákon neustanovuje inak, rozhodnutia a iné písomnosti súdu a správcu sa v konkurznom konaní, reštrukturalizačnom konaní a v konaní o oddlžení doručujú ich zverejnením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to platí rovnako aj pre písomnosti správcu, ktoré má podľa ustanovení tohto zákona predložiť, doručiť alebo zaslať súdu, a pre písomnosti, ktoré sa majú zverejniť podľa osobitného predpisu.33b)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Ak ide o doručenie rozhodnutia alebo inej písomnosti súdu alebo správcu v konkurznom konaní, reštrukturalizačnom konaní a v konaní o oddlžení, ktorým sa ukladá povinnosť alebo ktorým sa adresát vyzýva, takéto rozhodnutie alebo písomnosť sa doručí aj iným spôsobom ako zverejnením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tým nie je dotknuté doručovanie podľa odseku 1.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Rozhodnutie sa v konaní podľa tohto zákona doručí aj iným spôsobom ako zverejnením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aj vtedy, ak tento zákon ustanovuje, aby sa písomnosť určitej osobe doručila, alebo ak je to potrebné pre vedenie konania; tým nie je dotknuté doručovanie podľa odseku 1.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Ak je prípadný začiatok plynutia lehoty na podanie odvolania alebo urobenie iného procesného úkonu spojený so </w:t>
      </w:r>
      <w:r w:rsidRPr="00DF2550">
        <w:rPr>
          <w:rFonts w:ascii="Times New Roman" w:hAnsi="Times New Roman" w:cs="Times New Roman"/>
          <w:sz w:val="18"/>
          <w:szCs w:val="18"/>
        </w:rPr>
        <w:lastRenderedPageBreak/>
        <w:t xml:space="preserve">zverejnením doručovanej písomnosti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a listina sa doručuje aj iným spôsobom ako zverejnením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adresát písomnosti sa o tom poučí.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Ak je to účelné vzhľadom na počet účastníkov alebo povahu veci, súd môže popri zverejnení písomnosti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zverejniť obsah písomnosti alebo niektoré údaje z nej aj prostredníctvom hromadných informačných prostriedkov, tlače alebo služieb poskytovaných elektronickou formou.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(6) Súd môže podľa okolnosti doručiť písomnosti aj prostredníctvom správcu.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(7) Ak tento zákon neustanovuje inak, za deň doručenia súdneho rozhodnutia alebo inej písomnosti sa považuje nasledujúci deň po zverejnení súdneho rozhodnutia alebo inej súdnej písomnosti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Rovnako písomnosti, ktoré sa podľa tohto zákona zverejňujú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sa považujú na účely tohto zákona za zverejnené nasledujúci deň po ich zverejnení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200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Vypočutie</w:t>
      </w:r>
    </w:p>
    <w:p w:rsidR="00E102ED" w:rsidRPr="00DF2550" w:rsidRDefault="00E102ED">
      <w:pPr>
        <w:widowControl w:val="0"/>
        <w:autoSpaceDE w:val="0"/>
        <w:autoSpaceDN w:val="0"/>
        <w:adjustRightInd w:val="0"/>
        <w:spacing w:after="0" w:line="240" w:lineRule="auto"/>
        <w:jc w:val="center"/>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Súd v konaní podľa tohto zákona môže aj bez nariadenia pojednávania nariadiť vypočutie osoby, ak jej výpoveď môže mať význam pre rozhodnutie alebo postup súdu v konaní.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Ak podľa tohto zákona môže súd rozhodnúť až po vypočutí určitej osoby, môže súd od jej vypočutia upustiť, ak sa zdržuje v cudzine alebo hrozí nebezpečenstvo z omeškania. Súd môže postupovať rovnako, ak pobyt tejto osoby nie je známy.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201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Účinnosť rozhodnutí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Ak tento zákon neustanovuje inak, rozhodnutia súdu vydané v konaniach podľa tohto zákona alebo súvisiacich konaniach sú záväzné pre všetkých účastníkov konania.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202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Iné úkony súdu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Ak súd zastaví konkurzné konanie pre nedostatok majetku právnickej osoby zapísanej do obchodného registra, právoplatné uznesenie o zastavení konkurzného konania pre nedostatok majetku bezodkladne doručí príslušnému registrovému súdu; to platí rovnako, ak súd zrušil konkurz, pretože majetok dlžníka nepostačuje ani na úhradu pohľadávok proti podstate.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203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Neodkladné opatrenie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Súd môže na návrh predbežného správcu alebo správcu alebo aj bez návrhu nariadiť neodkladné opatrenie, ak je to potrebné pre zistenie alebo zabezpečenie majetku dlžníka (úpadcu). O návrhu na neodkladné opatrenie súd rozhodne najneskôr do 15 dní od doručenia návrhu. Neodkladným opatrením možno nariadiť najmä, aby osoba, ktorá má záznam, dokument alebo majetok dlžníka (úpadcu), tieto vydala správcovi alebo sa zdržala nakladania s nimi. Proti neodkladnému opatreniu je oprávnený podať odvolanie ten, komu sa neodkladným opatrením uložila povinnosť, a to do 30 dní, odkedy mu bolo uznesenie o nariadení neodkladného opatrenia doručené inak ako zverejnením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203a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Lehoty</w:t>
      </w:r>
    </w:p>
    <w:p w:rsidR="00E102ED" w:rsidRPr="00DF2550" w:rsidRDefault="00E102ED">
      <w:pPr>
        <w:widowControl w:val="0"/>
        <w:autoSpaceDE w:val="0"/>
        <w:autoSpaceDN w:val="0"/>
        <w:adjustRightInd w:val="0"/>
        <w:spacing w:after="0" w:line="240" w:lineRule="auto"/>
        <w:jc w:val="center"/>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Do plynutia lehoty sa nezapočítava deň, keď došlo ku skutočnosti určujúcej začiatok lehoty.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Ak posledný deň lehoty pripadne na sobotu, nedeľu alebo sviatok, posledný deň lehoty je najbližší nasledujúci pracovný deň.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Lehota je zachovaná, ak je podanie doručené najneskôr posledný deň lehoty tomu, komu je podanie určené; to neplatí, ak ide o lehotu na podanie odvolania.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ÔSMA ČASŤ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lastRenderedPageBreak/>
        <w:t xml:space="preserve">INSOLVENČNÝ REGISTER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203b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w:t>
      </w:r>
      <w:proofErr w:type="spellStart"/>
      <w:r w:rsidRPr="00DF2550">
        <w:rPr>
          <w:rFonts w:ascii="Times New Roman" w:hAnsi="Times New Roman" w:cs="Times New Roman"/>
          <w:sz w:val="18"/>
          <w:szCs w:val="18"/>
        </w:rPr>
        <w:t>Insolvenčný</w:t>
      </w:r>
      <w:proofErr w:type="spellEnd"/>
      <w:r w:rsidRPr="00DF2550">
        <w:rPr>
          <w:rFonts w:ascii="Times New Roman" w:hAnsi="Times New Roman" w:cs="Times New Roman"/>
          <w:sz w:val="18"/>
          <w:szCs w:val="18"/>
        </w:rPr>
        <w:t xml:space="preserve"> register je informačný systém verejnej správy,</w:t>
      </w:r>
      <w:r w:rsidRPr="00DF2550">
        <w:rPr>
          <w:rFonts w:ascii="Times New Roman" w:hAnsi="Times New Roman" w:cs="Times New Roman"/>
          <w:sz w:val="18"/>
          <w:szCs w:val="18"/>
          <w:vertAlign w:val="superscript"/>
        </w:rPr>
        <w:t>3a)</w:t>
      </w:r>
      <w:r w:rsidRPr="00DF2550">
        <w:rPr>
          <w:rFonts w:ascii="Times New Roman" w:hAnsi="Times New Roman" w:cs="Times New Roman"/>
          <w:sz w:val="18"/>
          <w:szCs w:val="18"/>
        </w:rPr>
        <w:t xml:space="preserve"> ktorý obsahuje údaje podľa tohto zákona, a ktorého správcom a prevádzkovateľom je ministerstvo. </w:t>
      </w:r>
      <w:proofErr w:type="spellStart"/>
      <w:r w:rsidRPr="00DF2550">
        <w:rPr>
          <w:rFonts w:ascii="Times New Roman" w:hAnsi="Times New Roman" w:cs="Times New Roman"/>
          <w:sz w:val="18"/>
          <w:szCs w:val="18"/>
        </w:rPr>
        <w:t>Insolvenčný</w:t>
      </w:r>
      <w:proofErr w:type="spellEnd"/>
      <w:r w:rsidRPr="00DF2550">
        <w:rPr>
          <w:rFonts w:ascii="Times New Roman" w:hAnsi="Times New Roman" w:cs="Times New Roman"/>
          <w:sz w:val="18"/>
          <w:szCs w:val="18"/>
        </w:rPr>
        <w:t xml:space="preserve"> register je sprístupnený na webovom sídle ministerstva.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sa evidujú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údaje o konkurznom konaní a udalostiach, ktoré nastali v konkurznom konaní od vydania uznesenia o začatí konkurzného konania až po jeho ukončenie; ak ide o malý konkurz, od vydania uznesenia o vyhlásení malého konkurzu až po jeho ukončenie,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údaje o reštrukturalizačnom konaní a udalostiach, ktoré nastali v reštrukturalizačnom konaní od vydania uznesenia o začatí reštrukturalizačného konania až po jeho ukončenie,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údaje o konaní o oddlžení a udalostiach, ktoré nastali v konaní o oddlžení od vydania uznesenia o vyhlásení konkurzu alebo uznesenia o povolení splátkového kalendára až po jeho ukončenie,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údaje o verejnej preventívnej reštrukturalizácii a udalostiach, ktoré nastali vo verejnej preventívnej reštrukturalizácii od vydania uznesenia o povolení verejnej preventívnej reštrukturalizácie až po jej ukončenie,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e) údaje o likvidácii a dodatočnej likvidácii od vydania uznesenia súdu o ustanovení likvidátora až po jej ukončenie,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f) ďalšie informácie o konaniach podľa písmen a) až 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Ak sa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evidujú údaje o fyzickej osobe alebo právnickej osobe, na účely vedenia </w:t>
      </w:r>
      <w:proofErr w:type="spellStart"/>
      <w:r w:rsidRPr="00DF2550">
        <w:rPr>
          <w:rFonts w:ascii="Times New Roman" w:hAnsi="Times New Roman" w:cs="Times New Roman"/>
          <w:sz w:val="18"/>
          <w:szCs w:val="18"/>
        </w:rPr>
        <w:t>insolvenčného</w:t>
      </w:r>
      <w:proofErr w:type="spellEnd"/>
      <w:r w:rsidRPr="00DF2550">
        <w:rPr>
          <w:rFonts w:ascii="Times New Roman" w:hAnsi="Times New Roman" w:cs="Times New Roman"/>
          <w:sz w:val="18"/>
          <w:szCs w:val="18"/>
        </w:rPr>
        <w:t xml:space="preserve"> registra sa zverejňujú v rozsahu, ak ide o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fyzickú osobu, meno, priezvisko, dátum narodenia a bydlisko,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fyzickú osobu podnikateľa, obchodné meno, meno a priezvisko, ak sa líši od obchodného mena, identifikačné číslo organizácie alebo identifikačný údaj vydaný zahraničným registrom alebo zahraničnou evidenciou a miesto podnikania,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právnickú osobu, obchodné meno, identifikačné číslo organizácie alebo identifikačný údaj vydaný zahraničným registrom alebo zahraničnou evidenciou a sídlo.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Elektronické dokumenty účastníkov konania a iných osôb v konkurznom konaní, reštrukturalizačnom konaní, v konaní o oddlžení, vo verejnej preventívnej reštrukturalizácii alebo v likvidácii alebo dodatočnej likvidácii, v ktorej likvidátora ustanovil súd, sa zverejňujú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ak udalosti vznikajúce na ich základe alebo v súvislosti s nimi sú evidované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alebo ak elektronický dokument obsahuje údaje evidované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Elektronický dokument, ktorý je doručený súdu ako príslušnému orgánu v konaní podľa predchádzajúcej vety, eviduje a zverejňuje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súd, inak ho eviduje a zverejňuje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správca alebo likvidátor. Zverejnenie elektronického dokumentu nemá vplyv na účinky jeho doručenia príslušnému orgánu.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(5) Súd, správca alebo likvidátor nezverejní elektronický dokument podľa odseku 4 alebo jeho časť, ak ide o hrubo urážlivé podanie alebo jeho časť, alebo ak by jeho zverejnením alebo zverejnením jeho časti mohla byť porušená povinnosť mlčanlivosti o údajoch chránených podľa osobitného predpisu</w:t>
      </w:r>
      <w:r w:rsidRPr="00DF2550">
        <w:rPr>
          <w:rFonts w:ascii="Times New Roman" w:hAnsi="Times New Roman" w:cs="Times New Roman"/>
          <w:sz w:val="18"/>
          <w:szCs w:val="18"/>
          <w:vertAlign w:val="superscript"/>
        </w:rPr>
        <w:t xml:space="preserve"> 33o)</w:t>
      </w:r>
      <w:r w:rsidRPr="00DF2550">
        <w:rPr>
          <w:rFonts w:ascii="Times New Roman" w:hAnsi="Times New Roman" w:cs="Times New Roman"/>
          <w:sz w:val="18"/>
          <w:szCs w:val="18"/>
        </w:rPr>
        <w:t xml:space="preserve"> alebo iná zákonom ustanovená alebo štátom uznaná povinnosť mlčanlivosti; ak nastanú pochybností o zverejnení obsahu elektronického dokumentu alebo jeho časti rozhodne súd. Ak ide o záväzný pokyn príslušného orgánu správcovi, zverejňuje sa len informácia o vydaní záväzného pokynu.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(6) Rozhodnutie alebo iný elektronický dokument súdu, správcu alebo likvidátora sa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zverejní bezodkladne, najneskôr nasledujúci pracovný deň po tom, ako sa súd, správca alebo likvidátor dozvedel o skutočnosti, s ktorou je spojené zverejnenie; rozhodnutie súdu sa zverejní najneskôr deň nasledujúci po dni jeho vydania.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(7) Údaje zverejnené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nie je potrebné pred orgánmi verejnej moci a v obchodnom styku preukazovať.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(8) Údaje zverejnené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majú štruktúrovanú podobu, ktorá umožňuje ich vyhľadávanie a automatizované spracovanie.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(9) Ministerstvo zverejňuje na svojom webovom sídle štatistické údaje o konaniach podľa tohto zákona a osobitného zákona,</w:t>
      </w:r>
      <w:r w:rsidRPr="00DF2550">
        <w:rPr>
          <w:rFonts w:ascii="Times New Roman" w:hAnsi="Times New Roman" w:cs="Times New Roman"/>
          <w:sz w:val="18"/>
          <w:szCs w:val="18"/>
          <w:vertAlign w:val="superscript"/>
        </w:rPr>
        <w:t>1b)</w:t>
      </w:r>
      <w:r w:rsidRPr="00DF2550">
        <w:rPr>
          <w:rFonts w:ascii="Times New Roman" w:hAnsi="Times New Roman" w:cs="Times New Roman"/>
          <w:sz w:val="18"/>
          <w:szCs w:val="18"/>
        </w:rPr>
        <w:t xml:space="preserve"> a to najmä údaje o priemernej dĺžke týchto konaní, priemernej miere uspokojenia veriteľov a priemerných nákladoch týchto konaní.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DEVIATA ČASŤ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SPOLOČNÉ, PRECHODNÉ A ZÁVEREČNÉ USTANOVENIA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204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Splnomocňovacie ustanovenia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Všeobecne záväzný právny predpis, ktorý vydá ministerstvo, ustanoví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podrobnosti o náležitostiach zoznamu majetku, zoznamu záväzkov, iných zoznamoch, prehľadoch a prílohách podľa tohto zákona vrátane toho, čo sa rozumie majetkom väčšej hodnoty, nehnuteľnosťou väčšej hodnoty, nehnuteľnosťou menšej hodnoty a kto sa považuje za drobného veriteľa,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výšku preddavku na úhradu odmeny predbežného správcu,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výšku preddavku na úhradu nákladov konkurzu a výšku nákladov rozhodujúcu na posúdenie, či možno konkurzné konanie zastaviť pre nedostatok majetku,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podrobnosti o výške, druhu a spôsobe určenia odmeny a úhrade výdavkov predbežného správcu vrátane paušálnych náhrad za výdavky predbežného správcu,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e) podrobnosti o výške, druhu a spôsobe určenia odmeny správcu a paušálnych náhrad za nevyhnutné výdavky spojené s vedením konania v konkurze podľa druhej časti zákona a podrobnosti o výške, druhu, splatnosti a spôsobe určenia odmeny správcu v reštrukturalizácii,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f) podrobnosti o výške, druhu a spôsobe určenia odmeny správcu v konkurze podľa štvrtej časti zákona a v konaní o určení splátkového kalendára vrátane paušálnych náhrad za nevyhnutné výdavky spojené s vedením konania,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g) podrobnosti o elektronických formulároch doručovaných súdu a správcovi prostredníctvom špecializovaného portálu,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h) ďalšie podrobnosti o obsahových náležitostiach a vedení zoznamu pohľadávok,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i) ďalšie podrobnosti o obsahových náležitostiach súpisu ako aj šetrení v súvislosti s preskúmavaním majetkových pomerov dlžníka,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j) ďalšie podrobnosti o obsahových náležitostiach evidencie o pohľadávkach proti podstate a ich priraďovaní a rozpočítavaní medzi súpisové zložky majetku,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k) ďalšie podrobnosti o obsahových náležitostiach evidencie o pohľadávkach z prevádzkovania podniku a ich priraďovaní a rozpočítavaní medzi súpisové zložky majetku,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l) ďalšie podrobnosti o obsahových náležitostiach rozvrhu výťažku,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m) ďalšie podrobnosti o zvolávaní, konaní a vedení schôdze veriteľov a zasadnutia veriteľského výboru,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n) podrobnú úpravu formálnych náležitostí plánu,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o) niektoré podrobnosti o zorganizovaní dražby, ponukového konania alebo iného súťažného procesu pri speňažovaní majetku počas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p) podrobnosti o vedení </w:t>
      </w:r>
      <w:proofErr w:type="spellStart"/>
      <w:r w:rsidRPr="00DF2550">
        <w:rPr>
          <w:rFonts w:ascii="Times New Roman" w:hAnsi="Times New Roman" w:cs="Times New Roman"/>
          <w:sz w:val="18"/>
          <w:szCs w:val="18"/>
        </w:rPr>
        <w:t>insolvenčného</w:t>
      </w:r>
      <w:proofErr w:type="spellEnd"/>
      <w:r w:rsidRPr="00DF2550">
        <w:rPr>
          <w:rFonts w:ascii="Times New Roman" w:hAnsi="Times New Roman" w:cs="Times New Roman"/>
          <w:sz w:val="18"/>
          <w:szCs w:val="18"/>
        </w:rPr>
        <w:t xml:space="preserve"> registra a o rozsahu a obsahu údajov a udalostí zverejňovaných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podľa § 203b,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r) podrobnosti o medzere krytia a spôsobe určenia platobnej neschopnosti, predlženia, hroziaceho úpadku a hroziacej platobnej neschopnosti.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204a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Zrušený od 1.7.2016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205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Tento zákon okrem ustanovení o reštrukturalizácii sa nepoužije u dlžníkov hospodáriacich na poľnohospodárskej pôde v čase od 1. apríla do 30. septembra kalendárneho roka.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206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Konkurzy a vyrovnania vyhlásené alebo povolené pred účinnosťou tohto zákona, ako aj právne vzťahy s nimi súvisiace sa spravujú podľa doterajších právnych predpisov.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lastRenderedPageBreak/>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Súd vyhlási konkurz alebo povolí vyrovnanie na základe návrhu podaného pred účinnosťou tohto zákona podľa doterajších právnych predpisov. Tieto konkurzy a vyrovnania, ako aj právne vzťahy s nimi súvisiace sa spravujú podľa doterajších právnych predpisov.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Ak sa vo všeobecne záväznom právnom predpise používa pojem "konkurzné konanie" alebo "konkurz", rozumie sa tým aj "konanie o oddlžení". Ak sa vo všeobecne záväznom právnom predpise používa pojem "vyrovnacie konanie" alebo "vyrovnanie", rozumie sa tým aj "reštrukturalizačné konanie" alebo "reštrukturalizácia".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(4) Ak sa v tomto zákone používa pojem "životné minimum", rozumie sa tým životné minimum pre jednu plnoletú fyzickú osobu podľa osobitného predpisu</w:t>
      </w:r>
      <w:r w:rsidRPr="00DF2550">
        <w:rPr>
          <w:rFonts w:ascii="Times New Roman" w:hAnsi="Times New Roman" w:cs="Times New Roman"/>
          <w:sz w:val="18"/>
          <w:szCs w:val="18"/>
          <w:vertAlign w:val="superscript"/>
        </w:rPr>
        <w:t xml:space="preserve"> 34)</w:t>
      </w:r>
      <w:r w:rsidRPr="00DF2550">
        <w:rPr>
          <w:rFonts w:ascii="Times New Roman" w:hAnsi="Times New Roman" w:cs="Times New Roman"/>
          <w:sz w:val="18"/>
          <w:szCs w:val="18"/>
        </w:rPr>
        <w:t xml:space="preserve"> platné v deň vyhlásenia konkurzu.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206a </w:t>
      </w:r>
      <w:hyperlink r:id="rId251" w:history="1"/>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Konania začaté pred 1. januárom 2012 sa dokončia podľa doterajších predpisov, ak odsek 2 neustanovuje inak.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V konaniach začatých pred 1. januárom 2012 má veriteľ, ktorým je orgán, inštitúcia alebo agentúra Európskej únie, právo hlasovať na schôdzi veriteľov aj vtedy, ak bola jeho pohľadávka popretá čo do právneho dôvodu a vymáhateľnosti.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Ak dlžník spĺňal podmienky predlženia podľa tohto zákona aj pred 1. januárom 2013 a podmienky predlženia trvajú aj po 1. januári 2013, osoby, ktoré pred 1. januárom 2013 vykonávali funkciu štatutárneho orgánu alebo člena štatutárneho orgánu, likvidátora alebo boli zákonným zástupcom dlžníka a vykonávali túto funkciu aj po 1. januári 2013, zodpovedajú za záväzok zaplatiť v prospech konkurznej podstaty sumu vo výške dlžníkovho zapísaného základného imania, ak nepodajú návrh na vyhlásenie konkurzu do 31. marca 2013.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206b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Prechodné ustanovenie k úpravám účinným dňom vyhlásenia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Konania začaté predo dňom účinnosti tohto zákona sa dokončia podľa predpisov účinných do dňa účinnosti tohto zákona.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Ustanovenia § 155a, § 159a a 159b, § 161 ods. 3 písm. c) a d) a odseku 5 a § 161a sa použijú aj na konania začaté predo dňom účinnosti tohto zákona, ak ku dňu účinnosti tohto zákona nebol súdu predložený návrh na potvrdenie plánu.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Ustanovenia § 131 ods. 5 a 6, § 145 ods. 1 písm. f), § 145 ods. 4, § 147 ods. 2 a 5 a § 164 ods. 1 písm. d) sa použijú aj na konania začaté predo dňom účinnosti tohto zákona, ak ku dňu účinnosti tohto zákona sa neuskutočnila schvaľovacia schôdza.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206c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Prechodné ustanovenie k úpravám účinným od 1. januára 2016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Konania začaté pred 1. januárom 2016 sa dokončia podľa predpisov účinných do 31. decembra 2015.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V registri úpadcov sa zverejňujú údaje podľa § 10a ods. 2 o konaniach začatých po 30. júni 2016. O konaniach, ktoré neboli právoplatne skončené pred 1. januárom 2016, vrátane konaní podľa § 206, sa v registri úpadcov zverejňujú údaje podľa § 10a ods. 2 písm. a) prvého až deviateho bodu a písm. b) a c).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206d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Prechodné ustanovenie k úpravám účinným od 1. februára 2017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Konania začaté pred 1. februárom 2017 sa dokončia podľa predpisov účinných do 31. januára 2017.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206e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Prechodné ustanovenia k úpravám účinným od 1. januára 2017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Ustanovenia § 134 ods. 1 a § 154 ods. 1 písm. g) a h) sa použijú aj na konania začaté pred 1. januárom 2017, ak do 31. decembra 2016 nebol súdu predložený návrh na potvrdenie plánu.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Na plán dlžníka schválený podľa právnych predpisov účinných do 31. decembra 2016 sa vzťahuje ustanovenie § 155a v znení účinnom do 31. decembra 2016.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206f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lastRenderedPageBreak/>
        <w:t xml:space="preserve">Prechodné ustanovenia k úpravám účinným od 1. marca 2017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Konania začaté pred 1. marcom 2017 sa dokončia podľa právnych predpisov účinných do 28. februára 2017.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Konkurz vyhlásený v konaní, ktoré začalo pred 1. marcom 2017 na účely § 166 ods. 2, nie je prekážkou, aby sa dlžník domáhal zbavenia dlhov podľa právnych predpisov účinných po 28. februári 2017.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Ak súd rozhodol o oddlžení dlžníka podľa právnych predpisov účinných do 28. februára 2017, nevymáhateľné sa stávajú voči dlžníkovi všetky pohľadávky, ktoré zostali po zrušení konkurzu neuspokojené a ktoré neboli uspokojené ani počas skúšobného obdobia bez ohľadu na to, či boli alebo neboli v konkurze prihlásené.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Ak súd vyhlásil konkurz podľa právnych predpisov účinných do 28. februára 2017 a po zrušení konkurzu sú dôvody, aby súd dlžníkovi oddlženie povolil a doposiaľ o povolení oddlženia nerozhodol, súd rozhodne o oddlžení dlžníka, ak zistí, že dlžník počas konkurzného konania riadne plnil svoje povinnosti ustanovené týmto zákonom; ustanovenia § 166f a 166g sa v takom prípade použijú primerane.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Ak súd určil dlžníkovi skúšobné obdobie podľa právnych predpisov účinných do 28. februára 2017, súd po uplynutí prebiehajúceho skúšobného roka rozhodne o oddlžení dlžníka, ibaže zistí, že sú tu dôvody na zrušenie skúšobného obdobia. O rozhodnutie vo veci správca požiada bez zbytočného odkladu po uplynutí prebiehajúceho skúšobného roka.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Prechodné ustanovenia k úpravám účinným od 1. januára 2018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206g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Ak odsek 2 neustanovuje inak, konania vrátane konaní vyvolaných alebo súvisiacich s konaniami podľa tohto zákona začaté pred 1. januárom 2018 sa dokončia podľa predpisov účinných do 31. decembra 2017.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Ustanovenie § 74 ods. 6 sa použije, ak ide o súčinnosť vyžiadanú po 1. januári 2018.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206h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Ak dlžník spĺňal podmienky predlženia podľa tohto zákona aj pred 1. januárom 2018 a podmienky predlženia trvajú aj po 1. januári 2018, vo vzťahu k osobám, ktoré pred 1. januárom 2018 vykonávali funkciu štatutárneho orgánu alebo člena štatutárneho orgánu, likvidátora alebo boli zákonným zástupcom dlžníka a vykonávali túto funkciu aj po 1. januári 2018, je rozhodnutie súdu podľa § 11a ods. 6 rozhodnutím o vylúčení, iba ak návrh na vyhlásenie konkurzu nie je podaný do 31. marca 2018.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206i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Prechodné ustanovenie k úpravám účinným od 1. januára 2018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Ak je úpadcom banka, ktorá pred 1. januárom 2018 vydala hypotekárne záložné listy alebo komunálne obligácie a ktorá o ich riadnom krytí a náhradnom krytí vedie register hypoték existujúci ku dňu vyhlásenia konkurzu na majetok tejto banky, tak pri postupe v konkurze v období po 31. decembri 2017 sa uplatňujú aj ustanovenia § 178 a § 195 ods. 6 v znení účinnom pred 1. januárom 2018, a to až do úplného splatenia hypotekárnych záložných listov a komunálnych obligácií vydaných touto bankou pred 1. januárom 2018.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206j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Prechodné ustanovenie k úpravám účinným od 1. januára 2020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Konania začaté a právoplatne neskončené pred 1. januárom 2020 sa dokončia podľa predpisov účinných do 31. decembra 2019. Ustanovenie § 47 ods. 4 druhej až štvrtej vety sa použije aj v konkurzoch vyhlásených pred 1. januárom 2020.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206k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Prechodné ustanovenie k úpravám účinným od 1. januára 2021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Konania začaté a právoplatne neskončené pred 1. januárom 2021 sa dokončia podľa predpisov účinných do 31. decembra 2020.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206l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Prechodné ustanovenia k úpravám účinným od 1. januára 2021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Ak odseky 2 a 3 neustanovujú inak, konania vrátane konaní vyvolaných a súvisiacich s konaniami podľa tohto zákona začaté do 31. decembra 2020 sa dokončia podľa predpisov účinných do 31. decembra 2020.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lastRenderedPageBreak/>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Ustanovenie § 19 ods. 4 sa použije aj na konania začaté a právoplatne neskončené podľa predpisov účinných do 31. decembra 2020, ak v konkurznom konaní nebol ustanovený predbežný správca.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(3) Ak poverená osoba uzatvorila zmluvu o vymáhaní pohľadávky štátu</w:t>
      </w:r>
      <w:r w:rsidRPr="00DF2550">
        <w:rPr>
          <w:rFonts w:ascii="Times New Roman" w:hAnsi="Times New Roman" w:cs="Times New Roman"/>
          <w:sz w:val="18"/>
          <w:szCs w:val="18"/>
          <w:vertAlign w:val="superscript"/>
        </w:rPr>
        <w:t>8ab)</w:t>
      </w:r>
      <w:r w:rsidRPr="00DF2550">
        <w:rPr>
          <w:rFonts w:ascii="Times New Roman" w:hAnsi="Times New Roman" w:cs="Times New Roman"/>
          <w:sz w:val="18"/>
          <w:szCs w:val="18"/>
        </w:rPr>
        <w:t xml:space="preserve"> do 31. decembra 2020, stáva sa účastníkom konkurzného konania alebo reštrukturalizačného konania 1. januára 2021; o prípadných návrhoch podľa § 25 a 26 súd nerozhoduje.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206m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Prechodné ustanovenie k úpravám účinným od 1. marca 2021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Ustanovenia § 107c sa použijú aj na konanie začaté a právoplatne neskončené do 28. februára 2021.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206n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Prechodné ustanovenia k úpravám účinným od 17. júla 2022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Ak odseky 2 až 6 neustanovujú inak, konania vrátane konaní vyvolaných a súvisiacich s konaniami podľa tohto zákona začaté a právoplatne neskončené do 16. júla 2022 sa dokončia podľa predpisov účinných do 16. júla 2022.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O vstupe do konania a o potvrdení nadobudnutia pohľadávky rozhoduje súd podľa predpisov účinných do 16. júla 2022, len ak bol takýto návrh podaný do 16. júla 2022.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Ustanovenie § 16 ods. 1 účinné od 17. júla 2022 sa použije aj na konania začaté do 16. júla 2022.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Na prihlasovanie pohľadávok a na schôdze veriteľov v konkurzoch vyhlásených a reštrukturalizáciách povolených do 16. júla 2022 sa použijú ustanovenia účinné od 17. júla 2022. V konkurzoch vyhlásených a reštrukturalizáciách povolených do 16. júla 2022 zabezpečí správca zverejnenie zoznamu pohľadávok v registri úpadcov najneskôr do 31. januára 2023. Od zverejnenia zoznamu pohľadávok v registri úpadcov sa zoznam pohľadávok vedie prostredníctvom registra úpadcov.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V konkurzoch vyhlásených do 16. júla 2022 sa o výmene správcu rozhoduje podľa predpisov účinných do 16. júla 2022.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(6) Ustanovenia § 41 a 85 v znení účinnom od 17. júla 2022 sa použijú aj v konaniach začatých do 16. júla 2022. V konaniach, ktoré ku dňu nadobudnutia účinnosti tohto zákona trvajú viac ako päť rokov, je správca povinný vyhotoviť a zaslať súdu prvú </w:t>
      </w:r>
      <w:proofErr w:type="spellStart"/>
      <w:r w:rsidRPr="00DF2550">
        <w:rPr>
          <w:rFonts w:ascii="Times New Roman" w:hAnsi="Times New Roman" w:cs="Times New Roman"/>
          <w:sz w:val="18"/>
          <w:szCs w:val="18"/>
        </w:rPr>
        <w:t>reštančnú</w:t>
      </w:r>
      <w:proofErr w:type="spellEnd"/>
      <w:r w:rsidRPr="00DF2550">
        <w:rPr>
          <w:rFonts w:ascii="Times New Roman" w:hAnsi="Times New Roman" w:cs="Times New Roman"/>
          <w:sz w:val="18"/>
          <w:szCs w:val="18"/>
        </w:rPr>
        <w:t xml:space="preserve"> správu podľa § 85 v znení účinnom od 17. júla 2022 najneskôr do 31. októbra 2022.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(7) V čase od 17. júla 2022 do 31. decembra 2022 je dlžník, ktorý je právnickou osobou, platobne neschopným podľa § 3 ods. 2, ak nie je schopný plniť 180 dní po lehote splatnosti aspoň dva peňažné záväzky viac ako jednému veriteľovi; to platí aj v prípade vyhlásenia konkurzu na návrh veriteľa v súvislosti s preukázaním splnenia podmienok na vyhlásenie konkurzu podľa § 12 ods. 2 a v súvislosti s osvedčením platobnej schopnosti dlžníka podľa § 19 ods. 1.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206o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Prechodné ustanovenie k úpravám účinným od 1. júna 2023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Konania začaté a právoplatne neskončené do 31. mája 2023 sa dokončia na súdoch vecne a miestne príslušných podľa predpisov účinných do 31. mája 2023; to neplatí, ak podľa osobitného predpisu výkon súdnictva prechádza z vecne a miestne príslušného súdu na iný súd.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206p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Prechodné ustanovenie k úpravám účinným od 1. augusta 2023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Údaje a udalosti podľa tohto zákona sa začnú evidovať a zverejňovať v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registri od 1. januára 2025.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206q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Prechodné ustanovenia k úpravám účinným od 1. januára 2025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Konanie, ktoré sa začalo a právoplatne neskončilo do 31. decembra 2024, sa dokončí podľa tohto zákona v znení účinnom do 31. decembra 2024.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Súčasťou </w:t>
      </w:r>
      <w:proofErr w:type="spellStart"/>
      <w:r w:rsidRPr="00DF2550">
        <w:rPr>
          <w:rFonts w:ascii="Times New Roman" w:hAnsi="Times New Roman" w:cs="Times New Roman"/>
          <w:sz w:val="18"/>
          <w:szCs w:val="18"/>
        </w:rPr>
        <w:t>insolvenčného</w:t>
      </w:r>
      <w:proofErr w:type="spellEnd"/>
      <w:r w:rsidRPr="00DF2550">
        <w:rPr>
          <w:rFonts w:ascii="Times New Roman" w:hAnsi="Times New Roman" w:cs="Times New Roman"/>
          <w:sz w:val="18"/>
          <w:szCs w:val="18"/>
        </w:rPr>
        <w:t xml:space="preserve"> registra vedeného podľa predpisov účinných od 1. januára 2025 sú aj údaje, ktoré boli zverejnené v registri úpadcov a v Obchodnom vestníku podľa predpisov účinných do 31. decembra 2024.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lastRenderedPageBreak/>
        <w:t xml:space="preserve">§ 207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Týmto zákonom sa preberajú právne záväzné akty Európskej únie uvedené v prílohe.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208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Zrušovacie ustanovenia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Zrušujú sa: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zákon č. </w:t>
      </w:r>
      <w:hyperlink r:id="rId252" w:history="1">
        <w:r w:rsidRPr="00DF2550">
          <w:rPr>
            <w:rFonts w:ascii="Times New Roman" w:hAnsi="Times New Roman" w:cs="Times New Roman"/>
            <w:sz w:val="18"/>
            <w:szCs w:val="18"/>
          </w:rPr>
          <w:t>328/1991 Zb.</w:t>
        </w:r>
      </w:hyperlink>
      <w:r w:rsidRPr="00DF2550">
        <w:rPr>
          <w:rFonts w:ascii="Times New Roman" w:hAnsi="Times New Roman" w:cs="Times New Roman"/>
          <w:sz w:val="18"/>
          <w:szCs w:val="18"/>
        </w:rPr>
        <w:t xml:space="preserve"> o konkurze a vyrovnaní v znení zákona č. </w:t>
      </w:r>
      <w:hyperlink r:id="rId253" w:history="1">
        <w:r w:rsidRPr="00DF2550">
          <w:rPr>
            <w:rFonts w:ascii="Times New Roman" w:hAnsi="Times New Roman" w:cs="Times New Roman"/>
            <w:sz w:val="18"/>
            <w:szCs w:val="18"/>
          </w:rPr>
          <w:t>471/1992 Zb.</w:t>
        </w:r>
      </w:hyperlink>
      <w:r w:rsidRPr="00DF2550">
        <w:rPr>
          <w:rFonts w:ascii="Times New Roman" w:hAnsi="Times New Roman" w:cs="Times New Roman"/>
          <w:sz w:val="18"/>
          <w:szCs w:val="18"/>
        </w:rPr>
        <w:t xml:space="preserve">, zákona Národnej rady Slovenskej republiky č. </w:t>
      </w:r>
      <w:hyperlink r:id="rId254" w:history="1">
        <w:r w:rsidRPr="00DF2550">
          <w:rPr>
            <w:rFonts w:ascii="Times New Roman" w:hAnsi="Times New Roman" w:cs="Times New Roman"/>
            <w:sz w:val="18"/>
            <w:szCs w:val="18"/>
          </w:rPr>
          <w:t xml:space="preserve">91/1993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zákona Národnej rady Slovenskej republiky č. </w:t>
      </w:r>
      <w:hyperlink r:id="rId255" w:history="1">
        <w:r w:rsidRPr="00DF2550">
          <w:rPr>
            <w:rFonts w:ascii="Times New Roman" w:hAnsi="Times New Roman" w:cs="Times New Roman"/>
            <w:sz w:val="18"/>
            <w:szCs w:val="18"/>
          </w:rPr>
          <w:t xml:space="preserve">122/1993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zákona Národnej rady Slovenskej republiky č. </w:t>
      </w:r>
      <w:hyperlink r:id="rId256" w:history="1">
        <w:r w:rsidRPr="00DF2550">
          <w:rPr>
            <w:rFonts w:ascii="Times New Roman" w:hAnsi="Times New Roman" w:cs="Times New Roman"/>
            <w:sz w:val="18"/>
            <w:szCs w:val="18"/>
          </w:rPr>
          <w:t xml:space="preserve">159/1994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zákona Národnej rady Slovenskej republiky č. </w:t>
      </w:r>
      <w:hyperlink r:id="rId257" w:history="1">
        <w:r w:rsidRPr="00DF2550">
          <w:rPr>
            <w:rFonts w:ascii="Times New Roman" w:hAnsi="Times New Roman" w:cs="Times New Roman"/>
            <w:sz w:val="18"/>
            <w:szCs w:val="18"/>
          </w:rPr>
          <w:t xml:space="preserve">374/1994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zákona Národnej rady Slovenskej republiky č. </w:t>
      </w:r>
      <w:hyperlink r:id="rId258" w:history="1">
        <w:r w:rsidRPr="00DF2550">
          <w:rPr>
            <w:rFonts w:ascii="Times New Roman" w:hAnsi="Times New Roman" w:cs="Times New Roman"/>
            <w:sz w:val="18"/>
            <w:szCs w:val="18"/>
          </w:rPr>
          <w:t xml:space="preserve">190/1995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zákona Národnej rady Slovenskej republiky č. </w:t>
      </w:r>
      <w:hyperlink r:id="rId259" w:history="1">
        <w:r w:rsidRPr="00DF2550">
          <w:rPr>
            <w:rFonts w:ascii="Times New Roman" w:hAnsi="Times New Roman" w:cs="Times New Roman"/>
            <w:sz w:val="18"/>
            <w:szCs w:val="18"/>
          </w:rPr>
          <w:t xml:space="preserve">58/1996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zákona Národnej rady Slovenskej republiky č. </w:t>
      </w:r>
      <w:hyperlink r:id="rId260" w:history="1">
        <w:r w:rsidRPr="00DF2550">
          <w:rPr>
            <w:rFonts w:ascii="Times New Roman" w:hAnsi="Times New Roman" w:cs="Times New Roman"/>
            <w:sz w:val="18"/>
            <w:szCs w:val="18"/>
          </w:rPr>
          <w:t xml:space="preserve">118/1996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zákona Národnej rady Slovenskej republiky č. </w:t>
      </w:r>
      <w:hyperlink r:id="rId261" w:history="1">
        <w:r w:rsidRPr="00DF2550">
          <w:rPr>
            <w:rFonts w:ascii="Times New Roman" w:hAnsi="Times New Roman" w:cs="Times New Roman"/>
            <w:sz w:val="18"/>
            <w:szCs w:val="18"/>
          </w:rPr>
          <w:t xml:space="preserve">292/1996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zákona č. </w:t>
      </w:r>
      <w:hyperlink r:id="rId262" w:history="1">
        <w:r w:rsidRPr="00DF2550">
          <w:rPr>
            <w:rFonts w:ascii="Times New Roman" w:hAnsi="Times New Roman" w:cs="Times New Roman"/>
            <w:sz w:val="18"/>
            <w:szCs w:val="18"/>
          </w:rPr>
          <w:t xml:space="preserve">12/1998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nálezu Ústavného súdu Slovenskej republiky č. </w:t>
      </w:r>
      <w:hyperlink r:id="rId263" w:history="1">
        <w:r w:rsidRPr="00DF2550">
          <w:rPr>
            <w:rFonts w:ascii="Times New Roman" w:hAnsi="Times New Roman" w:cs="Times New Roman"/>
            <w:sz w:val="18"/>
            <w:szCs w:val="18"/>
          </w:rPr>
          <w:t xml:space="preserve">92/1998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nálezu Ústavného súdu Slovenskej republiky č. </w:t>
      </w:r>
      <w:hyperlink r:id="rId264" w:history="1">
        <w:r w:rsidRPr="00DF2550">
          <w:rPr>
            <w:rFonts w:ascii="Times New Roman" w:hAnsi="Times New Roman" w:cs="Times New Roman"/>
            <w:sz w:val="18"/>
            <w:szCs w:val="18"/>
          </w:rPr>
          <w:t xml:space="preserve">197/1999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zákona č. </w:t>
      </w:r>
      <w:hyperlink r:id="rId265" w:history="1">
        <w:r w:rsidRPr="00DF2550">
          <w:rPr>
            <w:rFonts w:ascii="Times New Roman" w:hAnsi="Times New Roman" w:cs="Times New Roman"/>
            <w:sz w:val="18"/>
            <w:szCs w:val="18"/>
          </w:rPr>
          <w:t xml:space="preserve">281/1999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zákona č. </w:t>
      </w:r>
      <w:hyperlink r:id="rId266" w:history="1">
        <w:r w:rsidRPr="00DF2550">
          <w:rPr>
            <w:rFonts w:ascii="Times New Roman" w:hAnsi="Times New Roman" w:cs="Times New Roman"/>
            <w:sz w:val="18"/>
            <w:szCs w:val="18"/>
          </w:rPr>
          <w:t xml:space="preserve">238/2000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zákona č. </w:t>
      </w:r>
      <w:hyperlink r:id="rId267" w:history="1">
        <w:r w:rsidRPr="00DF2550">
          <w:rPr>
            <w:rFonts w:ascii="Times New Roman" w:hAnsi="Times New Roman" w:cs="Times New Roman"/>
            <w:sz w:val="18"/>
            <w:szCs w:val="18"/>
          </w:rPr>
          <w:t xml:space="preserve">397/2001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zákona č. </w:t>
      </w:r>
      <w:hyperlink r:id="rId268" w:history="1">
        <w:r w:rsidRPr="00DF2550">
          <w:rPr>
            <w:rFonts w:ascii="Times New Roman" w:hAnsi="Times New Roman" w:cs="Times New Roman"/>
            <w:sz w:val="18"/>
            <w:szCs w:val="18"/>
          </w:rPr>
          <w:t xml:space="preserve">566/2001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zákona č. </w:t>
      </w:r>
      <w:hyperlink r:id="rId269" w:history="1">
        <w:r w:rsidRPr="00DF2550">
          <w:rPr>
            <w:rFonts w:ascii="Times New Roman" w:hAnsi="Times New Roman" w:cs="Times New Roman"/>
            <w:sz w:val="18"/>
            <w:szCs w:val="18"/>
          </w:rPr>
          <w:t xml:space="preserve">395/2002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zákona č. </w:t>
      </w:r>
      <w:hyperlink r:id="rId270" w:history="1">
        <w:r w:rsidRPr="00DF2550">
          <w:rPr>
            <w:rFonts w:ascii="Times New Roman" w:hAnsi="Times New Roman" w:cs="Times New Roman"/>
            <w:sz w:val="18"/>
            <w:szCs w:val="18"/>
          </w:rPr>
          <w:t xml:space="preserve">457/2002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zákona č. </w:t>
      </w:r>
      <w:hyperlink r:id="rId271" w:history="1">
        <w:r w:rsidRPr="00DF2550">
          <w:rPr>
            <w:rFonts w:ascii="Times New Roman" w:hAnsi="Times New Roman" w:cs="Times New Roman"/>
            <w:sz w:val="18"/>
            <w:szCs w:val="18"/>
          </w:rPr>
          <w:t xml:space="preserve">510/2002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zákona č. </w:t>
      </w:r>
      <w:hyperlink r:id="rId272" w:history="1">
        <w:r w:rsidRPr="00DF2550">
          <w:rPr>
            <w:rFonts w:ascii="Times New Roman" w:hAnsi="Times New Roman" w:cs="Times New Roman"/>
            <w:sz w:val="18"/>
            <w:szCs w:val="18"/>
          </w:rPr>
          <w:t xml:space="preserve">353/2003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zákona č. </w:t>
      </w:r>
      <w:hyperlink r:id="rId273" w:history="1">
        <w:r w:rsidRPr="00DF2550">
          <w:rPr>
            <w:rFonts w:ascii="Times New Roman" w:hAnsi="Times New Roman" w:cs="Times New Roman"/>
            <w:sz w:val="18"/>
            <w:szCs w:val="18"/>
          </w:rPr>
          <w:t xml:space="preserve">609/2003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zákona č. </w:t>
      </w:r>
      <w:hyperlink r:id="rId274" w:history="1">
        <w:r w:rsidRPr="00DF2550">
          <w:rPr>
            <w:rFonts w:ascii="Times New Roman" w:hAnsi="Times New Roman" w:cs="Times New Roman"/>
            <w:sz w:val="18"/>
            <w:szCs w:val="18"/>
          </w:rPr>
          <w:t xml:space="preserve">411/2004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zákona č. </w:t>
      </w:r>
      <w:hyperlink r:id="rId275" w:history="1">
        <w:r w:rsidRPr="00DF2550">
          <w:rPr>
            <w:rFonts w:ascii="Times New Roman" w:hAnsi="Times New Roman" w:cs="Times New Roman"/>
            <w:sz w:val="18"/>
            <w:szCs w:val="18"/>
          </w:rPr>
          <w:t xml:space="preserve">581/2004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zákona č. </w:t>
      </w:r>
      <w:hyperlink r:id="rId276" w:history="1">
        <w:r w:rsidRPr="00DF2550">
          <w:rPr>
            <w:rFonts w:ascii="Times New Roman" w:hAnsi="Times New Roman" w:cs="Times New Roman"/>
            <w:sz w:val="18"/>
            <w:szCs w:val="18"/>
          </w:rPr>
          <w:t xml:space="preserve">646/2004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a zákona č. </w:t>
      </w:r>
      <w:hyperlink r:id="rId277" w:history="1">
        <w:r w:rsidRPr="00DF2550">
          <w:rPr>
            <w:rFonts w:ascii="Times New Roman" w:hAnsi="Times New Roman" w:cs="Times New Roman"/>
            <w:sz w:val="18"/>
            <w:szCs w:val="18"/>
          </w:rPr>
          <w:t xml:space="preserve">520/2005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nariadenie vlády Slovenskej republiky č. </w:t>
      </w:r>
      <w:hyperlink r:id="rId278" w:history="1">
        <w:r w:rsidRPr="00DF2550">
          <w:rPr>
            <w:rFonts w:ascii="Times New Roman" w:hAnsi="Times New Roman" w:cs="Times New Roman"/>
            <w:sz w:val="18"/>
            <w:szCs w:val="18"/>
          </w:rPr>
          <w:t xml:space="preserve">95/1994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ktorým sa vykonávajú niektoré ustanovenia zákona č. </w:t>
      </w:r>
      <w:hyperlink r:id="rId279" w:history="1">
        <w:r w:rsidRPr="00DF2550">
          <w:rPr>
            <w:rFonts w:ascii="Times New Roman" w:hAnsi="Times New Roman" w:cs="Times New Roman"/>
            <w:sz w:val="18"/>
            <w:szCs w:val="18"/>
          </w:rPr>
          <w:t>328/1991 Zb.</w:t>
        </w:r>
      </w:hyperlink>
      <w:r w:rsidRPr="00DF2550">
        <w:rPr>
          <w:rFonts w:ascii="Times New Roman" w:hAnsi="Times New Roman" w:cs="Times New Roman"/>
          <w:sz w:val="18"/>
          <w:szCs w:val="18"/>
        </w:rPr>
        <w:t xml:space="preserve"> o konkurze a vyrovnaní v znení zákona Národnej rady Slovenskej republiky č. </w:t>
      </w:r>
      <w:hyperlink r:id="rId280" w:history="1">
        <w:r w:rsidRPr="00DF2550">
          <w:rPr>
            <w:rFonts w:ascii="Times New Roman" w:hAnsi="Times New Roman" w:cs="Times New Roman"/>
            <w:sz w:val="18"/>
            <w:szCs w:val="18"/>
          </w:rPr>
          <w:t xml:space="preserve">122/1993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týkajúce sa dlžníkov hospodáriacich na pôde v znení nariadenia vlády Slovenskej republiky č. </w:t>
      </w:r>
      <w:hyperlink r:id="rId281" w:history="1">
        <w:r w:rsidRPr="00DF2550">
          <w:rPr>
            <w:rFonts w:ascii="Times New Roman" w:hAnsi="Times New Roman" w:cs="Times New Roman"/>
            <w:sz w:val="18"/>
            <w:szCs w:val="18"/>
          </w:rPr>
          <w:t xml:space="preserve">314/1999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vyhláška Ministerstva spravodlivosti Slovenskej republiky č. </w:t>
      </w:r>
      <w:hyperlink r:id="rId282" w:history="1">
        <w:r w:rsidRPr="00DF2550">
          <w:rPr>
            <w:rFonts w:ascii="Times New Roman" w:hAnsi="Times New Roman" w:cs="Times New Roman"/>
            <w:sz w:val="18"/>
            <w:szCs w:val="18"/>
          </w:rPr>
          <w:t>493/1991 Zb.</w:t>
        </w:r>
      </w:hyperlink>
      <w:r w:rsidRPr="00DF2550">
        <w:rPr>
          <w:rFonts w:ascii="Times New Roman" w:hAnsi="Times New Roman" w:cs="Times New Roman"/>
          <w:sz w:val="18"/>
          <w:szCs w:val="18"/>
        </w:rPr>
        <w:t xml:space="preserve">, ktorou sa vykonávajú niektoré ustanovenia zákona o konkurze a vyrovnaní v znení vyhlášky č. </w:t>
      </w:r>
      <w:hyperlink r:id="rId283" w:history="1">
        <w:r w:rsidRPr="00DF2550">
          <w:rPr>
            <w:rFonts w:ascii="Times New Roman" w:hAnsi="Times New Roman" w:cs="Times New Roman"/>
            <w:sz w:val="18"/>
            <w:szCs w:val="18"/>
          </w:rPr>
          <w:t xml:space="preserve">358/1996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vyhlášky č. </w:t>
      </w:r>
      <w:hyperlink r:id="rId284" w:history="1">
        <w:r w:rsidRPr="00DF2550">
          <w:rPr>
            <w:rFonts w:ascii="Times New Roman" w:hAnsi="Times New Roman" w:cs="Times New Roman"/>
            <w:sz w:val="18"/>
            <w:szCs w:val="18"/>
          </w:rPr>
          <w:t xml:space="preserve">21/1998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a vyhlášky č. </w:t>
      </w:r>
      <w:hyperlink r:id="rId285" w:history="1">
        <w:r w:rsidRPr="00DF2550">
          <w:rPr>
            <w:rFonts w:ascii="Times New Roman" w:hAnsi="Times New Roman" w:cs="Times New Roman"/>
            <w:sz w:val="18"/>
            <w:szCs w:val="18"/>
          </w:rPr>
          <w:t xml:space="preserve">389/2001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proofErr w:type="spellStart"/>
      <w:r w:rsidRPr="00DF2550">
        <w:rPr>
          <w:rFonts w:ascii="Times New Roman" w:hAnsi="Times New Roman" w:cs="Times New Roman"/>
          <w:sz w:val="18"/>
          <w:szCs w:val="18"/>
        </w:rPr>
        <w:t>Čl.II</w:t>
      </w:r>
      <w:proofErr w:type="spellEnd"/>
    </w:p>
    <w:p w:rsidR="00E102ED" w:rsidRPr="00DF2550" w:rsidRDefault="00E102ED">
      <w:pPr>
        <w:widowControl w:val="0"/>
        <w:autoSpaceDE w:val="0"/>
        <w:autoSpaceDN w:val="0"/>
        <w:adjustRightInd w:val="0"/>
        <w:spacing w:after="0" w:line="240" w:lineRule="auto"/>
        <w:jc w:val="center"/>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Zákon č. </w:t>
      </w:r>
      <w:hyperlink r:id="rId286" w:history="1">
        <w:r w:rsidRPr="00DF2550">
          <w:rPr>
            <w:rFonts w:ascii="Times New Roman" w:hAnsi="Times New Roman" w:cs="Times New Roman"/>
            <w:sz w:val="18"/>
            <w:szCs w:val="18"/>
          </w:rPr>
          <w:t xml:space="preserve">95/2002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poisťovníctve a o zmene a doplnení niektorých zákonov v znení zákona č. </w:t>
      </w:r>
      <w:hyperlink r:id="rId287" w:history="1">
        <w:r w:rsidRPr="00DF2550">
          <w:rPr>
            <w:rFonts w:ascii="Times New Roman" w:hAnsi="Times New Roman" w:cs="Times New Roman"/>
            <w:sz w:val="18"/>
            <w:szCs w:val="18"/>
          </w:rPr>
          <w:t xml:space="preserve">430/2003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zákona č. </w:t>
      </w:r>
      <w:hyperlink r:id="rId288" w:history="1">
        <w:r w:rsidRPr="00DF2550">
          <w:rPr>
            <w:rFonts w:ascii="Times New Roman" w:hAnsi="Times New Roman" w:cs="Times New Roman"/>
            <w:sz w:val="18"/>
            <w:szCs w:val="18"/>
          </w:rPr>
          <w:t xml:space="preserve">186/2004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zákona č. </w:t>
      </w:r>
      <w:hyperlink r:id="rId289" w:history="1">
        <w:r w:rsidRPr="00DF2550">
          <w:rPr>
            <w:rFonts w:ascii="Times New Roman" w:hAnsi="Times New Roman" w:cs="Times New Roman"/>
            <w:sz w:val="18"/>
            <w:szCs w:val="18"/>
          </w:rPr>
          <w:t xml:space="preserve">580/2004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zákona č. </w:t>
      </w:r>
      <w:hyperlink r:id="rId290" w:history="1">
        <w:r w:rsidRPr="00DF2550">
          <w:rPr>
            <w:rFonts w:ascii="Times New Roman" w:hAnsi="Times New Roman" w:cs="Times New Roman"/>
            <w:sz w:val="18"/>
            <w:szCs w:val="18"/>
          </w:rPr>
          <w:t xml:space="preserve">645/2004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a zákona č. </w:t>
      </w:r>
      <w:hyperlink r:id="rId291" w:history="1">
        <w:r w:rsidRPr="00DF2550">
          <w:rPr>
            <w:rFonts w:ascii="Times New Roman" w:hAnsi="Times New Roman" w:cs="Times New Roman"/>
            <w:sz w:val="18"/>
            <w:szCs w:val="18"/>
          </w:rPr>
          <w:t xml:space="preserve">747/2004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sa mení a dopĺňa takto: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 51 a 52 vrátane nadpisu nad § 51 znejú: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"Nútená správa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51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Účelom nútenej správy je najmä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pozastavenie výkonu funkcií orgánom poisťovne alebo zaisťovne zodpovedným za zhoršujúcu sa hospodársku situáciu poisťovne alebo zaisťovne,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odstránenie najvážnejších nedostatkov v riadení a činnosti poisťovne alebo zaisťovne s cieľom zastaviť zhoršovanie sa hospodárskej situácie poisťovne alebo zaisťovne,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zistenie skutočného stavu, v akom sa poisťovňa alebo zaisťovňa nachádza vo všetkých oblastiach jej činnosti a hospodárenia,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ochrana práv klientov poisťovne alebo zaisťovne pred vznikom alebo narastaním škody,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e) prijatie ozdravného režimu, ak možno odôvodnene predpokladať, že jeho prijatím sa zabezpečí ekonomické ozdravenie poisťovne alebo zaisťovne vrátane prijatia a vykonania organizačných opatrení na postupnú stabilizáciu poisťovne alebo zaisťovne a obnovenie jej solventnosti, najmä v súčinnosti s akcionármi vykonávajúcimi kontrolu nad poisťovňou alebo zaisťovňou,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f) v nevyhnutnom prípade zabezpečenie podmienok na uplatnenie nárokov klientov,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g) vykonanie nevyhnutných úkonov smerujúcich k vyhláseniu konkurzu alebo vstúpeniu do likvidácie, ak to vyžaduje ekonomická situácia poisťovne alebo zaisťovne.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Nútená správa je reštrukturalizačné opatrenie, ktorým môžu byť dotknuté existujúce práva tretích osôb, vrátane možnosti pozastavenia výplaty poistného plnenia alebo zníženia poistného plnenia.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Ak hodnota vlastných zdrojov poisťovne klesne pod hodnotu garančného fondu podľa § 31 ods. 8, úrad je povinný zaviesť nútenú správu.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lastRenderedPageBreak/>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Úrad môže nútenú správu zaviesť vtedy, ak poisťovňa alebo zaisťovňa nesplnila opatrenia ozdravného plánu podľa § 50 alebo úrad ozdravný plán zamietol, alebo nedostatky v činnosti poisťovne alebo zaisťovne ohrozujú bezpečné fungovanie poisťovníctva a akcionári poisťovne alebo zaisťovne neurobili potrebné kroky na odstránenie týchto nedostatkov.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Nútená správa sa zavádza okamihom doručenia rozhodnutia o zavedení nútenej správy nad poisťovňou alebo zaisťovňou a je ihneď účinná voči poisťovni alebo zaisťovni a voči iným osobám. Začatie konania o zavedení nútenej správy sa neoznamuje.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(6) Rozhodnutie o zavedení nútenej správy je účinné vo všetkých členských štátoch.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(7) Zahraničné reštrukturalizačné opatrenie s obdobným účelom a vplyvom na existujúce práva tretích osôb, ako je účel a vplyv nútenej správy, ktoré bolo zavedené v inom členskom štáte v poisťovni z iného členského štátu alebo zahraničnej zaisťovni so sídlom v tomto členskom štáte, sa od okamihu zavedenia vzťahuje aj na ich pobočky zriadené na území Slovenskej republiky a je účinné aj vo vzťahu k tretím osobám na území Slovenskej republiky. Zahraničné reštrukturalizačné opatrenie zavedené v inom členskom štáte nad pobočkou zahraničnej poisťovne alebo zahraničnej zaisťovne je od okamihu jeho zavedenia účinné aj vo vzťahu k tretím osobám na území Slovenskej republiky. Zahraničné reštrukturalizačné opatrenie zavedené v inom členskom štáte sa na území Slovenskej republiky vykonáva a jeho účinky sa spravujú podľa právnych predpisov tohto členského štátu, ak tento zákon neustanovuje inak.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(8) Úrad bez zbytočného odkladu zabezpečí zverejnenie rozhodnutia o zavedení zahraničného reštrukturalizačného opatrenia podľa odseku 7, ktoré mu bolo oznámené príslušným orgánom dohľadu iného členského štátu, vo vestníku úradu.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(9) Úrad bez zbytočného odkladu zabezpečí zverejnenie výroku rozhodnutia o zavedení nútenej správy, poučenia o rozklade a účel zavedenia nútenej správy vo vestníku úradu, najmenej v dvoch denníkoch s celoštátnou pôsobnosťou a vo verejne prístupných priestoroch sídla a obchodných prevádzok poisťovne alebo zaisťovne, nad ktorou bola zavedená nútená správa; osoby, ktoré úrad o zverejnenie takýchto údajov požiada, sú povinné tejto žiadosti vyhovieť. Ak je zavedená nútená správa nad poisťovňou alebo zaisťovňou, ktorá má zriadenú pobočku na území iného členského štátu, úrad bez zbytočného odkladu zabezpečí zverejnenie výroku rozhodnutia o zavedení nútenej správy, poučenia o rozklade a účelu zavedenia nútenej správy aj v Úradnom vestníku Európskych spoločenstiev. Zverejnenie týchto údajov nemá vplyv na účinky zavedenia nútenej správy.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(10) Úrad je povinný bez zbytočného odkladu informovať príslušné orgány dohľadu iných členských štátov o zavedení nútenej správy nad poisťovňou alebo zaisťovňou. V informácii sa uvedú účinky zavedenia nútenej správy.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(11) Ak úrad pri výkone dohľadu podľa § 42 ods. 1 nad pobočkou poisťovne z iného členského štátu alebo pobočkou zahraničnej zaisťovne so sídlom v inom členskom štáte zistí dôvody na zavedenie zahraničného reštrukturalizačného opatrenia v poisťovni z iného členského štátu alebo v zahraničnej zaisťovni so sídlom v inom členskom štáte, ku ktorej patrí táto pobočka, informuje o tom príslušný orgán dohľadu tohto členského štátu.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(12) Na nútenú správu nad pobočkou zahraničnej poisťovne alebo pobočkou zahraničnej zaisťovne sa odseky 1 až 9 a § 52 až 59 vzťahujú primerane.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52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Nútenú správu vykonáva nútený správca poisťovne alebo zaisťovne a zástupca núteného správcu. Núteného správcu a najviac troch zástupcov núteného správcu vymenúva a odvoláva úrad. Nútený správca a zástupca núteného správcu môžu byť vymenovaní na dobu určitú.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Osvedčením o vymenovaní núteného správcu a zástupcu núteného správcu na výkon nútenej správy a osôb vykonávajúcich zahraničné reštrukturalizačné opatrenie v poisťovni z iného členského štátu alebo zahraničnej zaisťovni so sídlom v inom členskom štáte je originál dokladu o vymenovaní alebo potvrdenie vydané úradom alebo príslušným orgánom dohľadu iného členského štátu. Preklad tohto osvedčenia do úradného jazyka iného členského štátu nevyžaduje úradné osvedčenie ani iný obdobný postup.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Núteným správcom a zástupcom núteného správcu môže byť len fyzická osoba, ktorá je odborne spôsobilá. Na odbornú spôsobilosť núteného správcu a zástupcu núteného správcu sa primerane vzťahuje ustanovenie § 5 ods. 9.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Núteným správcom a zástupcom núteného správcu nemôže byť osoba, ktorá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je zamestnancom úradu alebo ktorá bola zamestnancom úradu kedykoľvek počas dvoch rokov pred zavedením nútenej správy,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bola právoplatne odsúdená za akýkoľvek trestný čin spáchaný pri vykonávaní riadiacej funkcie alebo za akýkoľvek úmyselný trestný čin,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kedykoľvek v období troch rokov pred zavedením nútenej správy vykonávala v poisťovni alebo zaisťovni, nad ktorou bola </w:t>
      </w:r>
      <w:r w:rsidRPr="00DF2550">
        <w:rPr>
          <w:rFonts w:ascii="Times New Roman" w:hAnsi="Times New Roman" w:cs="Times New Roman"/>
          <w:sz w:val="18"/>
          <w:szCs w:val="18"/>
        </w:rPr>
        <w:lastRenderedPageBreak/>
        <w:t xml:space="preserve">zavedená nútená správa, funkciu člena dozornej rady, člena predstavenstva, prokuristu alebo vedúceho zamestnanca, 10)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kedykoľvek v období jedného roka pred zavedením nútenej správy poskytovala poisťovni alebo zaisťovni, nad ktorou bola zavedená nútená správa, audítorské služby bez vyslovenia výhrad k činnosti tejto poisťovne alebo zaisťovne,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e) má k poisťovni alebo zaisťovni, nad ktorou bola zavedená nútená správa, osobitný vzťah podľa § 64 ods. 4,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f) je dlžníkom alebo veriteľom poisťovne alebo zaisťovne, nad ktorou bola zavedená nútená správa,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g) je zamestnancom alebo členom predstavenstva alebo dozorného orgánu právnickej osoby, ktorá je dlžníkom alebo veriteľom poisťovne alebo zaisťovne, nad ktorou bola zavedená nútená správa,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h) je členom predstavenstva alebo dozorného orgánu inej poisťovne alebo zaisťovne, vedúcim pobočky zahraničnej poisťovne alebo jeho zástupcom alebo vedúcim pobočky zahraničnej zaisťovne alebo jeho zástupcom.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Nútený správca je oprávnený riadiť poisťovňu alebo zaisťovňu a jej zamestnancov. Kompetencie núteného správcu sú vymedzené týmto zákonom a zmluvou podľa § 55 ods. 1. Nútený správca je viazaný obmedzeniami uvedenými v rozhodnutí úradu o zavedení nútenej správy alebo v zmluve podľa § 55 ods. 1.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(6) Zástupca núteného správcu je zodpovedný za nútenému správcovi zverenú oblasť činnosti poisťovne alebo zaisťovne a podlieha pri výkone nútenej správy nútenému správcovi. Kompetencie zástupcu núteného správcu sú vymedzené zmluvou podľa § 55 ods. 1. Po predchádzajúcom súhlase úradu môže nútený správca splnomocniť niektorého svojho zástupcu vykonávaním úkonov vo svojom mene na základe písomného plnomocenstva s podpisom osvedčeným podľa osobitných predpisov;</w:t>
      </w:r>
      <w:r w:rsidRPr="00DF2550">
        <w:rPr>
          <w:rFonts w:ascii="Times New Roman" w:hAnsi="Times New Roman" w:cs="Times New Roman"/>
          <w:sz w:val="18"/>
          <w:szCs w:val="18"/>
          <w:vertAlign w:val="superscript"/>
        </w:rPr>
        <w:t xml:space="preserve"> 27)</w:t>
      </w:r>
      <w:r w:rsidRPr="00DF2550">
        <w:rPr>
          <w:rFonts w:ascii="Times New Roman" w:hAnsi="Times New Roman" w:cs="Times New Roman"/>
          <w:sz w:val="18"/>
          <w:szCs w:val="18"/>
        </w:rPr>
        <w:t xml:space="preserve"> predchádzajúci súhlas môže byť vyjadrený priamo v zmluve podľa § 55 ods. 1.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(7) Nútený správca a zástupca núteného správcu pri výkone nútenej správy na území iného členského štátu musia postupovať v súlade s právnym poriadkom členského štátu, na ktorého území pôsobia, najmä pri speňažovaní aktív a poskytovaní informácií zamestnancom.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(8) Osoba vykonávajúca zahraničné reštrukturalizačné opatrenie zavedené v inom členskom štáte a jej zástupca majú pri výkone tohto zahraničného reštrukturalizačného opatrenia rovnaké právne postavenie a sú oprávnení vykonávať na území Slovenskej republiky všetky kompetencie ako pri výkone nútenej správy na území iného členského štátu, v ktorom bolo zahraničné reštrukturalizačné opatrenie zavedené; pri výkone svojich kompetencií však musia postupovať v súlade so zákonmi a s inými všeobecne záväznými právnymi predpismi Slovenskej republiky, najmä pri speňažovaní aktív a poskytovaní informácií zamestnancom.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(9) V súvislosti s výkonom nútenej správy je nútený správca po predchádzajúcom súhlase úradu oprávnený v záujme urýchleného riešenia závažných problémov v poisťovni alebo zaisťovni pribrať odborných poradcov; tento predchádzajúci súhlas môže byť vyjadrený priamo v zmluve podľa § 55 ods. 1. Odborným poradcom môže byť len fyzická osoba, ktorá je odborne spôsobilá. Na odbornú spôsobilosť odborného poradcu sa primerane vzťahuje ustanovenie § 5 ods. 9. Odborným poradcom nemôže byť osoba podľa odseku 3.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(10) Výkon funkcie núteného správcu a jeho zástupcov sa skončí dňom skončenia nútenej správy alebo uplynutím doby, na ktorú boli vymenovaní, alebo ich odvolaním z funkcie. Nútený správca a zástupcovia núteného správcu môžu byť odvolaní na základe porušenia tohto zákona alebo iných všeobecne záväzných právnych predpisov v súvislosti s výkonom nútenej správy alebo porušenia zmluvy podľa § 55 ods. 1.".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V § 53 ods. 7 sa za slová "podať" vkladajú slová "po predchádzajúcom súhlase úradu".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 57 znie: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57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Účinky zavedenia nútenej správy v poisťovni alebo zaisťovni, ktorá má zriadenú pobočku v inom členskom štáte, ak ide o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pracovné zmluvy a pracovnoprávne vzťahy, sa spravujú právnym poriadkom členského štátu, ktorým sa spravuje pracovná zmluva,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kúpne zmluvy a nájomné zmluvy týkajúce sa nehnuteľnosti, sa spravujú právnym poriadkom členského štátu, na ktorého území sa nehnuteľnosť nachádza,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práva týkajúce sa nehnuteľnosti, lode alebo lietadla, ktoré musia byť evidované v katastri nehnuteľností alebo v inom verejnom registri, sa spravujú právnym poriadkom členského štátu, na ktorého území sa vedie príslušný verejný register; to rovnako platí aj pre právne úkony vykonané po zavedení nútenej správy, týkajúce sa nehnuteľnosti, lode, lietadla a pre práva s tým spojené, pri ktorých sa vyžaduje ich zápis do verejného registra alebo inej obdobnej evidencie vedenej v inom členskom štáte,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lastRenderedPageBreak/>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vlastnícke alebo iné práva k investičným nástrojom, 33a) ktoré musia byť evidované vo verejnom registri cenných papierov alebo v inej obdobnej evidencii a ktoré sú držané alebo sa nachádzajú v inom členskom štáte, sa spravujú právnym poriadkom členského štátu, na ktorého území sa vedie príslušný verejný register alebo iná obdobná evidencia; to rovnako platí aj pre právne úkony vykonané po zavedení nútenej správy, týkajúce sa investičných nástrojov a pre práva s tým spojené, pri ktorých sa vyžaduje ich zápis do verejného registra alebo inej obdobnej evidencie vedenej v inom členskom štáte,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e) zmluvy o urovnaní alebo iné obdobné dohody, ktorých účelom je nahradenie alebo zmena celkového rozdielu viacerých vzájomných pohľadávok a záväzkov zmluvných strán na jedinú súhrnnú vzájomnú pohľadávku a záväzok týchto zmluvných strán, zmluvy o kúpe so spätnou kúpou a zmluvy o burzových obchodoch, sa spravujú právnym poriadkom, ktorý je rozhodujúci pre tieto zmluvy.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Od zavedenia nútenej správy nemožno počas šiestich mesiacov postupovať pohľadávky voči poisťovni alebo zaisťovni, nad ktorou bola zavedená nútená správa, a započítavať vzájomné pohľadávky medzi takou poisťovňou alebo takou zaisťovňou a inými osobami okrem prípadov, ak právny poriadok iného členského štátu, v ktorom má veriteľ bydlisko alebo sídlo, umožňuje postúpenie pohľadávky a započítavanie pohľadávok aj počas zavedenia reštrukturalizačného opatrenia.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Nútený správca môže odporovať právnemu úkonu, 34) ktorý bol urobený v posledných troch rokoch pred zavedením nútenej správy v úmysle ukrátiť poisťovňu alebo zaisťovňu, alebo jej veriteľov, ak tento úmysel musel byť poisťovni alebo zaisťovni známy; to neplatí, ak druhá strana preukáže, že nemohla ani pri náležitej starostlivosti poznať úmysel poisťovne alebo zaisťovne ukrátiť jej veriteľa.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Zavedením nútenej správy alebo zahraničného reštrukturalizačného opatrenia v inom členskom štáte nie sú dotknuté vecné práva veriteľov alebo tretích osôb vo vzťahu k aktívam patriacim poisťovni, poisťovni z iného členského štátu, zaisťovni alebo zahraničnej zaisťovni so sídlom v inom členskom štáte, ktoré sa v čase zavedenia nútenej správy alebo zahraničného reštrukturalizačného opatrenia nachádzajú na území iného členského štátu.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Zavedením nútenej správy v poisťovni alebo zaisťovni kupujúcej aktívum alebo zahraničného reštrukturalizačného opatrenia v poisťovni z iného členského štátu alebo zahraničnej zaisťovni so sídlom v inom členskom štáte kupujúcej aktívum nie je dotknutý nárok predávajúceho ponechať si vlastníctvo, ak sa toto aktívum v čase zavedenia nútenej správy alebo zavedenia zahraničného reštrukturalizačného opatrenia v členskom štáte nachádzalo na území iného členského štátu.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(6) Zavedenie nútenej správy v poisťovni alebo zaisťovni predávajúcej aktívum alebo zahraničného reštrukturalizačného opatrenia v poisťovni z iného členského štátu alebo zahraničnej zaisťovni so sídlom v inom členskom štáte predávajúcej aktívum nie je dôvodom na zrušenie alebo ukončenie predaja už dodaného aktíva a nebráni kupujúcemu nadobudnúť vlastníctvo, ak sa predávané aktívum v čase zavedenia nútenej správy alebo zavedenia zahraničného reštrukturalizačného opatrenia v členskom štáte nachádzalo na území iného členského štátu.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(7) Zavedenie nútenej správy alebo zahraničného reštrukturalizačného opatrenia v inom členskom štáte a ustanovenia odsekov 2, 4, 5 a 6 nevylučujú podanie návrhu na súd o určenie neplatnosti právnych úkonov alebo neúčinnosti odporovateľných právnych úkonov poškodzujúcich veriteľov, návrhu o určenie práva odstúpiť od právnych úkonov alebo návrhu na vyslovenie neplatnosti právnych úkonov poškodzujúcich veriteľov ani návrhu na vydanie predbežného opatrenia o povinnosti zdržať sa vykonania právnych úkonov poškodzujúcich veriteľov poisťovne alebo zaisťovne v nútenej správe alebo veriteľov poisťovne z iného členského štátu alebo zahraničnej zaisťovne so sídlom v inom členskom štáte, v ktorej je zavedené zahraničné reštrukturalizačné opatrenie. Ak sa pred zavedením nútenej správy začalo v inom členskom štáte súdne konanie týkajúce sa aktíva alebo práva, ktoré bolo poisťovni alebo zaisťovni odňaté, toto konanie sa aj po zavedení nútenej správy spravuje právnym poriadkom členského štátu, v ktorom sa toto konanie začalo a uskutočňuje.".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Poznámka pod čiarou k odkazu 33a znie: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"33a) </w:t>
      </w:r>
      <w:hyperlink r:id="rId292" w:history="1">
        <w:r w:rsidRPr="00DF2550">
          <w:rPr>
            <w:rFonts w:ascii="Times New Roman" w:hAnsi="Times New Roman" w:cs="Times New Roman"/>
            <w:sz w:val="18"/>
            <w:szCs w:val="18"/>
          </w:rPr>
          <w:t>§ 5</w:t>
        </w:r>
      </w:hyperlink>
      <w:r w:rsidRPr="00DF2550">
        <w:rPr>
          <w:rFonts w:ascii="Times New Roman" w:hAnsi="Times New Roman" w:cs="Times New Roman"/>
          <w:sz w:val="18"/>
          <w:szCs w:val="18"/>
        </w:rPr>
        <w:t xml:space="preserve"> zákona č. </w:t>
      </w:r>
      <w:hyperlink r:id="rId293" w:history="1">
        <w:r w:rsidRPr="00DF2550">
          <w:rPr>
            <w:rFonts w:ascii="Times New Roman" w:hAnsi="Times New Roman" w:cs="Times New Roman"/>
            <w:sz w:val="18"/>
            <w:szCs w:val="18"/>
          </w:rPr>
          <w:t xml:space="preserve">566/2001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v znení neskorších predpisov.".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Doterajší text § 58 sa označuje ako odsek 1 a dopĺňa sa odsekmi 2 a 3, ktoré znejú: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Nútený správca môže navrhnúť, aby nútená správa bola zapísaná v obchodnom registri alebo obdobnom verejnom registri vedenom v inom členskom štáte, na ktorého území je umiestnená pobočka poisťovne alebo zaisťovne, nad ktorou bola zavedená nútená správa, ak takýto zápis umožňuje právny poriadok príslušného členského štátu.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Zavedenie zahraničného reštrukturalizačného opatrenia v poisťovni z iného členského štátu alebo zahraničnej zaisťovni so sídlom v inom členskom štáte, ktorá má zriadenú pobočku na území Slovenskej republiky, jeho skončenie a s tým súvisiace zmeny sa zapisujú do obchodného registra na základe návrhu príslušného orgánu dohľadu iného členského štátu alebo osoby vykonávajúcej zahraničné reštrukturalizačné opatrenie. Do obchodného registra sa zapisuje aj meno, priezvisko a adresa pobytu osoby vykonávajúcej zahraničné reštrukturalizačné opatrenie.".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Za § 70c sa vkladá § 70d, ktorý znie: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lastRenderedPageBreak/>
        <w:t xml:space="preserve">"§ 70d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Konanie o nútenej správe začaté a právoplatne neukončené pred 1. júlom 2005 a výkon nútenej správy začatý a neukončený pred 1. júlom 2005 sa dokončia podľa predpisov platných k 30. júnu 2005.".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proofErr w:type="spellStart"/>
      <w:r w:rsidRPr="00DF2550">
        <w:rPr>
          <w:rFonts w:ascii="Times New Roman" w:hAnsi="Times New Roman" w:cs="Times New Roman"/>
          <w:sz w:val="18"/>
          <w:szCs w:val="18"/>
        </w:rPr>
        <w:t>Čl.III</w:t>
      </w:r>
      <w:proofErr w:type="spellEnd"/>
    </w:p>
    <w:p w:rsidR="00E102ED" w:rsidRPr="00DF2550" w:rsidRDefault="00E102ED">
      <w:pPr>
        <w:widowControl w:val="0"/>
        <w:autoSpaceDE w:val="0"/>
        <w:autoSpaceDN w:val="0"/>
        <w:adjustRightInd w:val="0"/>
        <w:spacing w:after="0" w:line="240" w:lineRule="auto"/>
        <w:jc w:val="center"/>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Zákon č. </w:t>
      </w:r>
      <w:hyperlink r:id="rId294" w:history="1">
        <w:r w:rsidRPr="00DF2550">
          <w:rPr>
            <w:rFonts w:ascii="Times New Roman" w:hAnsi="Times New Roman" w:cs="Times New Roman"/>
            <w:sz w:val="18"/>
            <w:szCs w:val="18"/>
          </w:rPr>
          <w:t xml:space="preserve">566/2001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cenných papieroch a investičných službách a o zmene a doplnení niektorých zákonov (zákon o cenných papieroch) v znení zákona č. </w:t>
      </w:r>
      <w:hyperlink r:id="rId295" w:history="1">
        <w:r w:rsidRPr="00DF2550">
          <w:rPr>
            <w:rFonts w:ascii="Times New Roman" w:hAnsi="Times New Roman" w:cs="Times New Roman"/>
            <w:sz w:val="18"/>
            <w:szCs w:val="18"/>
          </w:rPr>
          <w:t xml:space="preserve">291/2002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zákona č. </w:t>
      </w:r>
      <w:hyperlink r:id="rId296" w:history="1">
        <w:r w:rsidRPr="00DF2550">
          <w:rPr>
            <w:rFonts w:ascii="Times New Roman" w:hAnsi="Times New Roman" w:cs="Times New Roman"/>
            <w:sz w:val="18"/>
            <w:szCs w:val="18"/>
          </w:rPr>
          <w:t xml:space="preserve">510/2002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zákona č. </w:t>
      </w:r>
      <w:hyperlink r:id="rId297" w:history="1">
        <w:r w:rsidRPr="00DF2550">
          <w:rPr>
            <w:rFonts w:ascii="Times New Roman" w:hAnsi="Times New Roman" w:cs="Times New Roman"/>
            <w:sz w:val="18"/>
            <w:szCs w:val="18"/>
          </w:rPr>
          <w:t xml:space="preserve">162/2003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zákona č. </w:t>
      </w:r>
      <w:hyperlink r:id="rId298" w:history="1">
        <w:r w:rsidRPr="00DF2550">
          <w:rPr>
            <w:rFonts w:ascii="Times New Roman" w:hAnsi="Times New Roman" w:cs="Times New Roman"/>
            <w:sz w:val="18"/>
            <w:szCs w:val="18"/>
          </w:rPr>
          <w:t xml:space="preserve">594/2003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zákona č. </w:t>
      </w:r>
      <w:hyperlink r:id="rId299" w:history="1">
        <w:r w:rsidRPr="00DF2550">
          <w:rPr>
            <w:rFonts w:ascii="Times New Roman" w:hAnsi="Times New Roman" w:cs="Times New Roman"/>
            <w:sz w:val="18"/>
            <w:szCs w:val="18"/>
          </w:rPr>
          <w:t xml:space="preserve">43/2004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zákona č. </w:t>
      </w:r>
      <w:hyperlink r:id="rId300" w:history="1">
        <w:r w:rsidRPr="00DF2550">
          <w:rPr>
            <w:rFonts w:ascii="Times New Roman" w:hAnsi="Times New Roman" w:cs="Times New Roman"/>
            <w:sz w:val="18"/>
            <w:szCs w:val="18"/>
          </w:rPr>
          <w:t xml:space="preserve">635/2004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a zákona č. </w:t>
      </w:r>
      <w:hyperlink r:id="rId301" w:history="1">
        <w:r w:rsidRPr="00DF2550">
          <w:rPr>
            <w:rFonts w:ascii="Times New Roman" w:hAnsi="Times New Roman" w:cs="Times New Roman"/>
            <w:sz w:val="18"/>
            <w:szCs w:val="18"/>
          </w:rPr>
          <w:t xml:space="preserve">747/2004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sa mení a dopĺňa takto: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V § 147 ods. 1 sa vkladá nová prvá veta, ktorá znie: "Nútená správa je reštrukturalizačné opatrenie, ktorým môžu byť dotknuté existujúce práva tretích osôb.".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V § 147 ods. 4 sa na konci prvej vety pripájajú tieto slová: "so sídlom v členskom štáte".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 147 sa dopĺňa odsekmi 7 a 8, ktoré znejú: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"(7) Úrad je povinný bez zbytočného odkladu informovať príslušné orgány dohľadu iných členských štátov, v ktorých má obchodník s cennými papiermi zriadenú pobočku, o zavedení nútenej správy nad obchodníkom s cennými papiermi. V informácii sa uvedú účinky zavedenia nútenej správy.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(8) Na nútenú správu nad pobočkou zahraničného obchodníka s cennými papiermi, nad ktorým možno zaviesť nútenú správu podľa tohto zákona, sa primerane vzťahujú ustanovenia o nútenej správe nad obchodníkom s cennými papiermi.".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V § 148 ods. 1 sa na konci pripájajú tieto vety: "Osvedčením o vymenovaní núteného správcu a zástupcu núteného správcu na výkon nútenej správy a osôb vykonávajúcich zahraničné reštrukturalizačné opatrenie zavedené v inom členskom štáte s obdobným účelom a vplyvom na existujúce práva tretích osôb, ako je účel a vplyv nútenej správy, v zahraničnom obchodníkovi s cennými papiermi so sídlom v inom členskom štáte je originál dokladu o vymenovaní alebo potvrdenie vydané úradom alebo príslušným orgánom dohľadu iného členského štátu. Preklad tohto osvedčenia do úradného jazyka iného členského štátu nevyžaduje úradné osvedčenie ani iný obdobný postup.".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 148 sa dopĺňa odsekmi 9 a 10, ktoré znejú: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"(9) Nútený správca a zástupca núteného správcu pri výkone nútenej správy na území iného členského štátu musia postupovať v súlade s právnym poriadkom členského štátu, na ktorého území pôsobia, najmä pri speňažovaní aktív a poskytovaní informácií zamestnancom.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(10) Osoba vykonávajúca zahraničné reštrukturalizačné opatrenie a jej zástupca majú pri výkone tohto zahraničného reštrukturalizačného opatrenia rovnaké právne postavenie a sú oprávnení vykonávať na území Slovenskej republiky všetky kompetencie ako pri výkone nútenej správy na území iného členského štátu, v ktorom bolo zahraničné reštrukturalizačné opatrenie zavedené; pri výkone svojich kompetencií však musia postupovať v súlade so zákonmi a s inými všeobecne záväznými právnymi predpismi Slovenskej republiky, najmä pri speňažovaní aktív a poskytovaní informácií zamestnancom.".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6. V § 149 ods. 7 sa za slovo "podať" vkladajú slová "po predchádzajúcom súhlase úradu".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7. § 153 znie: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153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(1) Účinky zavedenia nútenej správy nad obchodníkom s cennými papiermi, ktorý má zriadenú pobočku v inom členskom štáte, ak ide o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a) pracovné zmluvy a pracovnoprávne vzťahy, sa spravujú právnym poriadkom členského štátu, ktorým sa spravuje pracovná zmluva,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b) kúpne zmluvy a nájomné zmluvy týkajúce sa nehnuteľnosti, sa spravujú právnym poriadkom členského štátu, na ktorého území sa nehnuteľnosť nachádza,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c) práva týkajúce sa nehnuteľnosti, lode alebo lietadla, ktoré musia byť evidované v katastri nehnuteľností alebo v inom verejnom registri, sa spravujú právnym poriadkom členského štátu, na ktorého území sa vedie príslušný verejný register; to rovnako platí aj pre právne úkony vykonané po zavedení nútenej správy, týkajúce sa nehnuteľnosti, lode, lietadla a pre práva s tým spojené, pri ktorých sa vyžaduje ich zápis do verejného registra alebo inej obdobnej evidencie vedenej v inom členskom štáte,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 vlastnícke alebo iné práva k investičným nástrojom, ktoré musia byť evidované vo verejnom registri cenných papierov alebo </w:t>
      </w:r>
      <w:r w:rsidRPr="00DF2550">
        <w:rPr>
          <w:rFonts w:ascii="Times New Roman" w:hAnsi="Times New Roman" w:cs="Times New Roman"/>
          <w:sz w:val="18"/>
          <w:szCs w:val="18"/>
        </w:rPr>
        <w:lastRenderedPageBreak/>
        <w:t xml:space="preserve">v inej obdobnej evidencii a ktoré sú držané alebo sa nachádzajú v inom členskom štáte, sa spravujú právnym poriadkom členského štátu, na ktorého území sa vedie príslušný verejný register alebo iná obdobná evidencia; to rovnako platí aj pre právne úkony vykonané po zavedení nútenej správy, týkajúce sa investičných nástrojov a pre práva s tým spojené, pri ktorých sa vyžaduje ich zápis do verejného registra alebo inej obdobnej evidencie vedenej v inom členskom štáte,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e) zmluvy o urovnaní alebo iné obdobné dohody, ktorých účelom je nahradenie alebo zmena celkového rozdielu viacerých vzájomných pohľadávok a záväzkov zmluvných strán na jedinú súhrnnú vzájomnú pohľadávku a záväzok týchto zmluvných strán, zmluvy o kúpe so spätnou kúpou a zmluvy o burzových obchodoch, sa spravujú právnym poriadkom, ktorý je rozhodujúci pre tieto zmluvy.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(2) Od zavedenia nútenej správy nemožno počas šiestich mesiacov postupovať pohľadávky voči obchodníkovi s cennými papiermi, nad ktorým bola zavedená nútená správa, a započítavať vzájomné pohľadávky medzi takým obchodníkom s cennými papiermi poisťovňou a inými osobami okrem prípadov, ak právny poriadok iného členského štátu, v ktorom má veriteľ bydlisko alebo sídlo, umožňuje postúpenie pohľadávky a započítavanie pohľadávok aj počas zavedenia reštrukturalizačného opatrenia.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Nútený správca môže odporovať právnemu úkonu 120) podľa osobitného zákona.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Zavedením nútenej správy alebo zahraničného reštrukturalizačného opatrenia v inom členskom štáte nie sú dotknuté vecné práva veriteľov alebo tretích osôb vo vzťahu k aktívam patriacim obchodníkovi s cennými papiermi alebo zahraničnému obchodníkovi s cennými papiermi so sídlom v inom členskom štáte, ktoré sa v čase zavedenia nútenej správy alebo zahraničného reštrukturalizačného opatrenia nachádzajú na území iného členského štátu.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(5) Zavedením nútenej správy nad obchodníkom s cennými papiermi kupujúcim aktívum alebo zahraničného reštrukturalizačného opatrenia nad zahraničným obchodníkom s cennými papiermi so sídlom v inom členskom štáte kupujúcim aktívum nie je dotknutý nárok predávajúceho ponechať si vlastníctvo, ak sa toto aktívum v čase zavedenia nútenej správy alebo zavedenia zahraničného reštrukturalizačného opatrenia v členskom štáte nachádzalo na území iného členského štátu.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(6) Zavedenie nútenej správy nad obchodníkom s cennými papiermi predávajúcim aktívum alebo zahraničného reštrukturalizačného opatrenia nad zahraničným obchodníkom s cennými papiermi so sídlom v inom členskom štáte predávajúcim aktívum nie je dôvodom na zrušenie alebo ukončenie predaja už dodaného aktíva a nebráni kupujúcemu nadobudnúť vlastníctvo, ak sa predávané aktívum v čase zavedenia nútenej správy alebo zavedenia zahraničného reštrukturalizačného opatrenia v členskom štáte nachádzalo na území iného členského štátu.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(7) Zavedenie nútenej správy alebo zahraničného reštrukturalizačného opatrenia v inom členskom štáte a ustanovenia odsekov 2, 5 a 6 nevylučujú podanie návrhu na súd o určenie neplatnosti právnych úkonov alebo neúčinnosti odporovateľných právnych úkonov poškodzujúcich veriteľov, návrhu o určenie práva odstúpiť od právnych úkonov alebo návrhu na vyslovenie neplatnosti právnych úkonov poškodzujúcich veriteľov ani návrhu na vydanie predbežného opatrenia o povinnosti zdržať sa vykonania právnych úkonov poškodzujúcich veriteľov obchodníka s cennými papiermi v nútenej správe alebo veriteľov zahraničného obchodníka s cennými papiermi so sídlom v inom členskom štáte, nad ktorým je zavedené zahraničné reštrukturalizačné opatrenie. Ak sa pred zavedením nútenej správy začalo v inom členskom štáte súdne konanie týkajúce sa aktíva alebo práva, ktoré bolo obchodníkovi s cennými papiermi odňaté, toto konanie sa aj po zavedení nútenej správy spravuje právnym poriadkom členského štátu, v ktorom sa toto konanie začalo a uskutočňuje.".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8. § 154 sa dopĺňa odsekmi 3 a 4, ktoré znejú: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"(3) Nútený správca môže navrhnúť, aby nútená správa bola zapísaná v obchodnom registri alebo obdobnom verejnom registri vedenom v inom členskom štáte, na ktorého území je umiestnená pobočka obchodníka s cennými papiermi, nad ktorým bola zavedená nútená správa, ak takýto zápis umožňuje právny poriadok príslušného členského štátu.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(4) Zavedenie zahraničného reštrukturalizačného opatrenia nad zahraničným obchodníkom s cennými papiermi so sídlom v inom členskom štáte, ktorý má zriadenú pobočku na území Slovenskej republiky, jeho skončenie a s tým súvisiace zmeny sa zapisujú do obchodného registra na základe návrhu príslušného orgánu dohľadu iného členského štátu alebo osoby vykonávajúcej zahraničné reštrukturalizačné opatrenie. Do obchodného registra sa zapisuje aj meno, priezvisko a adresa pobytu osoby vykonávajúcej zahraničné reštrukturalizačné opatrenie.".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9. Za § 173b sa vkladá § 173c, ktorý znie: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173c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Konania o nútenej správe začaté a právoplatne neukončené pred 1. júlom 2005 a výkon nútenej správy začatý a neukončený pred 1. júlom 2005 sa dokončia podľa predpisov platných k 30. júnu 2005.".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proofErr w:type="spellStart"/>
      <w:r w:rsidRPr="00DF2550">
        <w:rPr>
          <w:rFonts w:ascii="Times New Roman" w:hAnsi="Times New Roman" w:cs="Times New Roman"/>
          <w:sz w:val="18"/>
          <w:szCs w:val="18"/>
        </w:rPr>
        <w:t>Čl.IV</w:t>
      </w:r>
      <w:proofErr w:type="spellEnd"/>
    </w:p>
    <w:p w:rsidR="00E102ED" w:rsidRPr="00DF2550" w:rsidRDefault="00E102ED">
      <w:pPr>
        <w:widowControl w:val="0"/>
        <w:autoSpaceDE w:val="0"/>
        <w:autoSpaceDN w:val="0"/>
        <w:adjustRightInd w:val="0"/>
        <w:spacing w:after="0" w:line="240" w:lineRule="auto"/>
        <w:jc w:val="center"/>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Tento zákon nadobúda účinnosť 1. júla 2005 okrem čl. I, ktorý nadobúda účinnosť 1. januára 2006.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Zákony č. </w:t>
      </w:r>
      <w:hyperlink r:id="rId302" w:history="1">
        <w:r w:rsidRPr="00DF2550">
          <w:rPr>
            <w:rFonts w:ascii="Times New Roman" w:hAnsi="Times New Roman" w:cs="Times New Roman"/>
            <w:sz w:val="18"/>
            <w:szCs w:val="18"/>
          </w:rPr>
          <w:t xml:space="preserve">353/2005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a č. </w:t>
      </w:r>
      <w:hyperlink r:id="rId303" w:history="1">
        <w:r w:rsidRPr="00DF2550">
          <w:rPr>
            <w:rFonts w:ascii="Times New Roman" w:hAnsi="Times New Roman" w:cs="Times New Roman"/>
            <w:sz w:val="18"/>
            <w:szCs w:val="18"/>
          </w:rPr>
          <w:t xml:space="preserve">520/2005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nadobudli účinnosť 1. januárom 2006.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Zákon č. </w:t>
      </w:r>
      <w:hyperlink r:id="rId304" w:history="1">
        <w:r w:rsidRPr="00DF2550">
          <w:rPr>
            <w:rFonts w:ascii="Times New Roman" w:hAnsi="Times New Roman" w:cs="Times New Roman"/>
            <w:sz w:val="18"/>
            <w:szCs w:val="18"/>
          </w:rPr>
          <w:t xml:space="preserve">198/2007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nadobudol účinnosť 26. aprílom 2007.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Zákon č. </w:t>
      </w:r>
      <w:hyperlink r:id="rId305" w:history="1">
        <w:r w:rsidRPr="00DF2550">
          <w:rPr>
            <w:rFonts w:ascii="Times New Roman" w:hAnsi="Times New Roman" w:cs="Times New Roman"/>
            <w:sz w:val="18"/>
            <w:szCs w:val="18"/>
          </w:rPr>
          <w:t xml:space="preserve">209/2007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nadobudol účinnosť 1. májom 2007.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Zákon č. </w:t>
      </w:r>
      <w:hyperlink r:id="rId306" w:history="1">
        <w:r w:rsidRPr="00DF2550">
          <w:rPr>
            <w:rFonts w:ascii="Times New Roman" w:hAnsi="Times New Roman" w:cs="Times New Roman"/>
            <w:sz w:val="18"/>
            <w:szCs w:val="18"/>
          </w:rPr>
          <w:t xml:space="preserve">270/2008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nadobudol účinnosť 1. augustom 2008.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Zákon č. </w:t>
      </w:r>
      <w:hyperlink r:id="rId307" w:history="1">
        <w:r w:rsidRPr="00DF2550">
          <w:rPr>
            <w:rFonts w:ascii="Times New Roman" w:hAnsi="Times New Roman" w:cs="Times New Roman"/>
            <w:sz w:val="18"/>
            <w:szCs w:val="18"/>
          </w:rPr>
          <w:t xml:space="preserve">552/2008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nadobudol účinnosť 13. decembrom 2008.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Zákon č. </w:t>
      </w:r>
      <w:hyperlink r:id="rId308" w:history="1">
        <w:r w:rsidRPr="00DF2550">
          <w:rPr>
            <w:rFonts w:ascii="Times New Roman" w:hAnsi="Times New Roman" w:cs="Times New Roman"/>
            <w:sz w:val="18"/>
            <w:szCs w:val="18"/>
          </w:rPr>
          <w:t xml:space="preserve">477/2008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nadobudol účinnosť 1. januárom 2009.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Zákon č. </w:t>
      </w:r>
      <w:hyperlink r:id="rId309" w:history="1">
        <w:r w:rsidRPr="00DF2550">
          <w:rPr>
            <w:rFonts w:ascii="Times New Roman" w:hAnsi="Times New Roman" w:cs="Times New Roman"/>
            <w:sz w:val="18"/>
            <w:szCs w:val="18"/>
          </w:rPr>
          <w:t xml:space="preserve">276/2009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nadobudol účinnosť 10. júlom 2009.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Zákon č. </w:t>
      </w:r>
      <w:hyperlink r:id="rId310" w:history="1">
        <w:r w:rsidRPr="00DF2550">
          <w:rPr>
            <w:rFonts w:ascii="Times New Roman" w:hAnsi="Times New Roman" w:cs="Times New Roman"/>
            <w:sz w:val="18"/>
            <w:szCs w:val="18"/>
          </w:rPr>
          <w:t xml:space="preserve">492/2009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nadobudol účinnosť 1. decembrom 2009.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Zákon č. </w:t>
      </w:r>
      <w:hyperlink r:id="rId311" w:history="1">
        <w:r w:rsidRPr="00DF2550">
          <w:rPr>
            <w:rFonts w:ascii="Times New Roman" w:hAnsi="Times New Roman" w:cs="Times New Roman"/>
            <w:sz w:val="18"/>
            <w:szCs w:val="18"/>
          </w:rPr>
          <w:t xml:space="preserve">224/2010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nadobudol účinnosť 1. septembrom 2010.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Zákon č. </w:t>
      </w:r>
      <w:hyperlink r:id="rId312" w:history="1">
        <w:r w:rsidRPr="00DF2550">
          <w:rPr>
            <w:rFonts w:ascii="Times New Roman" w:hAnsi="Times New Roman" w:cs="Times New Roman"/>
            <w:sz w:val="18"/>
            <w:szCs w:val="18"/>
          </w:rPr>
          <w:t xml:space="preserve">130/2011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nadobudol účinnosť 30. júnom 2011.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Zákon č. </w:t>
      </w:r>
      <w:hyperlink r:id="rId313" w:history="1">
        <w:r w:rsidRPr="00DF2550">
          <w:rPr>
            <w:rFonts w:ascii="Times New Roman" w:hAnsi="Times New Roman" w:cs="Times New Roman"/>
            <w:sz w:val="18"/>
            <w:szCs w:val="18"/>
          </w:rPr>
          <w:t xml:space="preserve">348/2011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nadobudol účinnosť 1. januárom 2012 okrem článku I bodov 4, 7 a 9, ktoré nadobudli účinnosť 1. januárom 2013.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Zákon č. </w:t>
      </w:r>
      <w:hyperlink r:id="rId314" w:history="1">
        <w:r w:rsidRPr="00DF2550">
          <w:rPr>
            <w:rFonts w:ascii="Times New Roman" w:hAnsi="Times New Roman" w:cs="Times New Roman"/>
            <w:sz w:val="18"/>
            <w:szCs w:val="18"/>
          </w:rPr>
          <w:t xml:space="preserve">305/2013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nadobudol účinnosť 1. novembrom 2013.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Zákon č. </w:t>
      </w:r>
      <w:hyperlink r:id="rId315" w:history="1">
        <w:r w:rsidRPr="00DF2550">
          <w:rPr>
            <w:rFonts w:ascii="Times New Roman" w:hAnsi="Times New Roman" w:cs="Times New Roman"/>
            <w:sz w:val="18"/>
            <w:szCs w:val="18"/>
          </w:rPr>
          <w:t xml:space="preserve">371/2014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nadobudol účinnosť 1. januárom 2015.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Zákon č. </w:t>
      </w:r>
      <w:hyperlink r:id="rId316" w:history="1">
        <w:r w:rsidRPr="00DF2550">
          <w:rPr>
            <w:rFonts w:ascii="Times New Roman" w:hAnsi="Times New Roman" w:cs="Times New Roman"/>
            <w:sz w:val="18"/>
            <w:szCs w:val="18"/>
          </w:rPr>
          <w:t xml:space="preserve">87/2015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nadobudol účinnosť 29. aprílom 2015 okrem čl. VIII bodov 4 až 6, 15, 18, 19, 23, 25, 26, 34 a 62, ktoré nadobudli účinnosť 1. januárom 2016.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Zákon č. </w:t>
      </w:r>
      <w:hyperlink r:id="rId317" w:history="1">
        <w:r w:rsidRPr="00DF2550">
          <w:rPr>
            <w:rFonts w:ascii="Times New Roman" w:hAnsi="Times New Roman" w:cs="Times New Roman"/>
            <w:sz w:val="18"/>
            <w:szCs w:val="18"/>
          </w:rPr>
          <w:t xml:space="preserve">117/2015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nadobudol účinnosť 1. októbrom 2015.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Zákon č. </w:t>
      </w:r>
      <w:hyperlink r:id="rId318" w:history="1">
        <w:r w:rsidRPr="00DF2550">
          <w:rPr>
            <w:rFonts w:ascii="Times New Roman" w:hAnsi="Times New Roman" w:cs="Times New Roman"/>
            <w:sz w:val="18"/>
            <w:szCs w:val="18"/>
          </w:rPr>
          <w:t xml:space="preserve">390/2015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nadobudol účinnosť 1. januárom 2016 okrem čl. V bodov 2 až 4, ktoré nadobudli účinnosť 1. júlom 2016.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Zákon č. </w:t>
      </w:r>
      <w:hyperlink r:id="rId319" w:history="1">
        <w:r w:rsidRPr="00DF2550">
          <w:rPr>
            <w:rFonts w:ascii="Times New Roman" w:hAnsi="Times New Roman" w:cs="Times New Roman"/>
            <w:sz w:val="18"/>
            <w:szCs w:val="18"/>
          </w:rPr>
          <w:t xml:space="preserve">437/2015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nadobudol účinnosť 1. januárom 2016.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Zákony č. </w:t>
      </w:r>
      <w:hyperlink r:id="rId320" w:history="1">
        <w:r w:rsidRPr="00DF2550">
          <w:rPr>
            <w:rFonts w:ascii="Times New Roman" w:hAnsi="Times New Roman" w:cs="Times New Roman"/>
            <w:sz w:val="18"/>
            <w:szCs w:val="18"/>
          </w:rPr>
          <w:t xml:space="preserve">282/2015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č. </w:t>
      </w:r>
      <w:hyperlink r:id="rId321" w:history="1">
        <w:r w:rsidRPr="00DF2550">
          <w:rPr>
            <w:rFonts w:ascii="Times New Roman" w:hAnsi="Times New Roman" w:cs="Times New Roman"/>
            <w:sz w:val="18"/>
            <w:szCs w:val="18"/>
          </w:rPr>
          <w:t xml:space="preserve">91/2016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a č. </w:t>
      </w:r>
      <w:hyperlink r:id="rId322" w:history="1">
        <w:r w:rsidRPr="00DF2550">
          <w:rPr>
            <w:rFonts w:ascii="Times New Roman" w:hAnsi="Times New Roman" w:cs="Times New Roman"/>
            <w:sz w:val="18"/>
            <w:szCs w:val="18"/>
          </w:rPr>
          <w:t xml:space="preserve">125/2016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nadobudli účinnosť 1. júlom 2016.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Zákon č. </w:t>
      </w:r>
      <w:hyperlink r:id="rId323" w:history="1">
        <w:r w:rsidRPr="00DF2550">
          <w:rPr>
            <w:rFonts w:ascii="Times New Roman" w:hAnsi="Times New Roman" w:cs="Times New Roman"/>
            <w:sz w:val="18"/>
            <w:szCs w:val="18"/>
          </w:rPr>
          <w:t xml:space="preserve">291/2016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nadobudol účinnosť 15. novembrom 2016.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Zákon č. </w:t>
      </w:r>
      <w:hyperlink r:id="rId324" w:history="1">
        <w:r w:rsidRPr="00DF2550">
          <w:rPr>
            <w:rFonts w:ascii="Times New Roman" w:hAnsi="Times New Roman" w:cs="Times New Roman"/>
            <w:sz w:val="18"/>
            <w:szCs w:val="18"/>
          </w:rPr>
          <w:t xml:space="preserve">389/2015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nadobudol účinnosť 1. januárom 2017.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Zákon č. </w:t>
      </w:r>
      <w:hyperlink r:id="rId325" w:history="1">
        <w:r w:rsidRPr="00DF2550">
          <w:rPr>
            <w:rFonts w:ascii="Times New Roman" w:hAnsi="Times New Roman" w:cs="Times New Roman"/>
            <w:sz w:val="18"/>
            <w:szCs w:val="18"/>
          </w:rPr>
          <w:t xml:space="preserve">377/2016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nadobudol účinnosť 1. januárom 2017 okrem čl. I bodov 1, 3 až 15, 17 až 23, 28, 30 až 35, § 206f v 36. bode, ktoré nadobudli účinnosť 1. marcom 2017.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Zákon č. </w:t>
      </w:r>
      <w:hyperlink r:id="rId326" w:history="1">
        <w:r w:rsidRPr="00DF2550">
          <w:rPr>
            <w:rFonts w:ascii="Times New Roman" w:hAnsi="Times New Roman" w:cs="Times New Roman"/>
            <w:sz w:val="18"/>
            <w:szCs w:val="18"/>
          </w:rPr>
          <w:t xml:space="preserve">315/2016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nadobudol účinnosť 1. februárom 2017.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Zákony č. </w:t>
      </w:r>
      <w:hyperlink r:id="rId327" w:history="1">
        <w:r w:rsidRPr="00DF2550">
          <w:rPr>
            <w:rFonts w:ascii="Times New Roman" w:hAnsi="Times New Roman" w:cs="Times New Roman"/>
            <w:sz w:val="18"/>
            <w:szCs w:val="18"/>
          </w:rPr>
          <w:t xml:space="preserve">264/2017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a č. </w:t>
      </w:r>
      <w:hyperlink r:id="rId328" w:history="1">
        <w:r w:rsidRPr="00DF2550">
          <w:rPr>
            <w:rFonts w:ascii="Times New Roman" w:hAnsi="Times New Roman" w:cs="Times New Roman"/>
            <w:sz w:val="18"/>
            <w:szCs w:val="18"/>
          </w:rPr>
          <w:t xml:space="preserve">279/2017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nadobudli účinnosť 1. januárom 2018.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Zákon č. </w:t>
      </w:r>
      <w:hyperlink r:id="rId329" w:history="1">
        <w:r w:rsidRPr="00DF2550">
          <w:rPr>
            <w:rFonts w:ascii="Times New Roman" w:hAnsi="Times New Roman" w:cs="Times New Roman"/>
            <w:sz w:val="18"/>
            <w:szCs w:val="18"/>
          </w:rPr>
          <w:t xml:space="preserve">373/2018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nadobudol účinnosť 1. januárom 2019.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Zákon č. </w:t>
      </w:r>
      <w:hyperlink r:id="rId330" w:history="1">
        <w:r w:rsidRPr="00DF2550">
          <w:rPr>
            <w:rFonts w:ascii="Times New Roman" w:hAnsi="Times New Roman" w:cs="Times New Roman"/>
            <w:sz w:val="18"/>
            <w:szCs w:val="18"/>
          </w:rPr>
          <w:t xml:space="preserve">390/2019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nadobudol účinnosť 1. januárom 2020.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Zákon č. </w:t>
      </w:r>
      <w:hyperlink r:id="rId331" w:history="1">
        <w:r w:rsidRPr="00DF2550">
          <w:rPr>
            <w:rFonts w:ascii="Times New Roman" w:hAnsi="Times New Roman" w:cs="Times New Roman"/>
            <w:sz w:val="18"/>
            <w:szCs w:val="18"/>
          </w:rPr>
          <w:t xml:space="preserve">343/2020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nadobudol účinnosť 28. decembrom 2020.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Zákony č. </w:t>
      </w:r>
      <w:hyperlink r:id="rId332" w:history="1">
        <w:r w:rsidRPr="00DF2550">
          <w:rPr>
            <w:rFonts w:ascii="Times New Roman" w:hAnsi="Times New Roman" w:cs="Times New Roman"/>
            <w:sz w:val="18"/>
            <w:szCs w:val="18"/>
          </w:rPr>
          <w:t xml:space="preserve">312/2020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a č. </w:t>
      </w:r>
      <w:hyperlink r:id="rId333" w:history="1">
        <w:r w:rsidRPr="00DF2550">
          <w:rPr>
            <w:rFonts w:ascii="Times New Roman" w:hAnsi="Times New Roman" w:cs="Times New Roman"/>
            <w:sz w:val="18"/>
            <w:szCs w:val="18"/>
          </w:rPr>
          <w:t xml:space="preserve">421/2020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nadobudli účinnosť 1. januárom 2021.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Zákon č. </w:t>
      </w:r>
      <w:hyperlink r:id="rId334" w:history="1">
        <w:r w:rsidRPr="00DF2550">
          <w:rPr>
            <w:rFonts w:ascii="Times New Roman" w:hAnsi="Times New Roman" w:cs="Times New Roman"/>
            <w:sz w:val="18"/>
            <w:szCs w:val="18"/>
          </w:rPr>
          <w:t xml:space="preserve">72/2021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nadobudol účinnosť 1. marcom 2021.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Zákon č. </w:t>
      </w:r>
      <w:hyperlink r:id="rId335" w:history="1">
        <w:r w:rsidRPr="00DF2550">
          <w:rPr>
            <w:rFonts w:ascii="Times New Roman" w:hAnsi="Times New Roman" w:cs="Times New Roman"/>
            <w:sz w:val="18"/>
            <w:szCs w:val="18"/>
          </w:rPr>
          <w:t xml:space="preserve">454/2021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nadobudol účinnosť 8. júlom 2022.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Zákon č. </w:t>
      </w:r>
      <w:hyperlink r:id="rId336" w:history="1">
        <w:r w:rsidRPr="00DF2550">
          <w:rPr>
            <w:rFonts w:ascii="Times New Roman" w:hAnsi="Times New Roman" w:cs="Times New Roman"/>
            <w:sz w:val="18"/>
            <w:szCs w:val="18"/>
          </w:rPr>
          <w:t xml:space="preserve">111/2022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nadobudol účinnosť 17. júlom 2022.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Zákon č. </w:t>
      </w:r>
      <w:hyperlink r:id="rId337" w:history="1">
        <w:r w:rsidRPr="00DF2550">
          <w:rPr>
            <w:rFonts w:ascii="Times New Roman" w:hAnsi="Times New Roman" w:cs="Times New Roman"/>
            <w:sz w:val="18"/>
            <w:szCs w:val="18"/>
          </w:rPr>
          <w:t xml:space="preserve">398/2022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nadobudol účinnosť 1. decembrom 2022.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lastRenderedPageBreak/>
        <w:tab/>
        <w:t xml:space="preserve">Zákon č. </w:t>
      </w:r>
      <w:hyperlink r:id="rId338" w:history="1">
        <w:r w:rsidRPr="00DF2550">
          <w:rPr>
            <w:rFonts w:ascii="Times New Roman" w:hAnsi="Times New Roman" w:cs="Times New Roman"/>
            <w:sz w:val="18"/>
            <w:szCs w:val="18"/>
          </w:rPr>
          <w:t xml:space="preserve">6/2023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nadobudol účinnosť 1. februárom 2023.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Zákon č. </w:t>
      </w:r>
      <w:hyperlink r:id="rId339" w:history="1">
        <w:r w:rsidRPr="00DF2550">
          <w:rPr>
            <w:rFonts w:ascii="Times New Roman" w:hAnsi="Times New Roman" w:cs="Times New Roman"/>
            <w:sz w:val="18"/>
            <w:szCs w:val="18"/>
          </w:rPr>
          <w:t xml:space="preserve">497/2022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nadobudol účinnosť 1. marcom 2023.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Zákon č. </w:t>
      </w:r>
      <w:hyperlink r:id="rId340" w:history="1">
        <w:r w:rsidRPr="00DF2550">
          <w:rPr>
            <w:rFonts w:ascii="Times New Roman" w:hAnsi="Times New Roman" w:cs="Times New Roman"/>
            <w:sz w:val="18"/>
            <w:szCs w:val="18"/>
          </w:rPr>
          <w:t xml:space="preserve">150/2022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v znení zákona č. </w:t>
      </w:r>
      <w:hyperlink r:id="rId341" w:history="1">
        <w:r w:rsidRPr="00DF2550">
          <w:rPr>
            <w:rFonts w:ascii="Times New Roman" w:hAnsi="Times New Roman" w:cs="Times New Roman"/>
            <w:sz w:val="18"/>
            <w:szCs w:val="18"/>
          </w:rPr>
          <w:t xml:space="preserve">398/2022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nadobudol účinnosť 1. júnom 2023. </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Zákon č. </w:t>
      </w:r>
      <w:hyperlink r:id="rId342" w:history="1">
        <w:r w:rsidRPr="00DF2550">
          <w:rPr>
            <w:rFonts w:ascii="Times New Roman" w:hAnsi="Times New Roman" w:cs="Times New Roman"/>
            <w:sz w:val="18"/>
            <w:szCs w:val="18"/>
          </w:rPr>
          <w:t xml:space="preserve">309/2023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nadobudol účinnosť 1. augustom 2023 okrem čl. XXI bodov 2, 3, 8, 55, 76, 93 a 94, ktoré nadobudli účinnosť 1. marcom 2024 a čl. XXI bodov 1, 4 až 7, 9 až 54, 56 až 75, 77 až 92, 95 až 126, 128 až 130 a § 206q v bode 131, ktoré nadobudli účinnosť 1. januárom 2025. </w:t>
      </w:r>
    </w:p>
    <w:p w:rsidR="00E102ED" w:rsidRDefault="00E102ED">
      <w:pPr>
        <w:widowControl w:val="0"/>
        <w:autoSpaceDE w:val="0"/>
        <w:autoSpaceDN w:val="0"/>
        <w:adjustRightInd w:val="0"/>
        <w:spacing w:after="0" w:line="240" w:lineRule="auto"/>
        <w:rPr>
          <w:ins w:id="8" w:author="Bartikova Anna" w:date="2024-01-25T13:46:00Z"/>
          <w:rFonts w:ascii="Times New Roman" w:hAnsi="Times New Roman" w:cs="Times New Roman"/>
          <w:sz w:val="18"/>
          <w:szCs w:val="18"/>
        </w:rPr>
      </w:pPr>
    </w:p>
    <w:p w:rsidR="00CD01C5" w:rsidRPr="0040178A" w:rsidRDefault="0040178A" w:rsidP="00CD01C5">
      <w:pPr>
        <w:widowControl w:val="0"/>
        <w:autoSpaceDE w:val="0"/>
        <w:autoSpaceDN w:val="0"/>
        <w:adjustRightInd w:val="0"/>
        <w:spacing w:after="0" w:line="240" w:lineRule="auto"/>
        <w:jc w:val="both"/>
        <w:rPr>
          <w:ins w:id="9" w:author="Bartikova Anna" w:date="2024-03-27T09:48:00Z"/>
          <w:rFonts w:ascii="Times New Roman" w:hAnsi="Times New Roman" w:cs="Times New Roman"/>
          <w:sz w:val="18"/>
          <w:szCs w:val="18"/>
        </w:rPr>
      </w:pPr>
      <w:bookmarkStart w:id="10" w:name="_GoBack"/>
      <w:ins w:id="11" w:author="Bartikova Anna" w:date="2024-04-12T10:14:00Z">
        <w:r w:rsidRPr="00EB570B">
          <w:rPr>
            <w:rFonts w:ascii="Times New Roman" w:hAnsi="Times New Roman" w:cs="Times New Roman"/>
            <w:sz w:val="18"/>
            <w:szCs w:val="18"/>
          </w:rPr>
          <w:tab/>
        </w:r>
        <w:r w:rsidRPr="00715471">
          <w:rPr>
            <w:rFonts w:ascii="Times New Roman" w:hAnsi="Times New Roman" w:cs="Times New Roman"/>
            <w:b/>
            <w:sz w:val="18"/>
            <w:szCs w:val="18"/>
          </w:rPr>
          <w:t xml:space="preserve">Zákon č. </w:t>
        </w:r>
        <w:r w:rsidRPr="00715471">
          <w:rPr>
            <w:rFonts w:ascii="Times New Roman" w:hAnsi="Times New Roman" w:cs="Times New Roman"/>
            <w:b/>
            <w:sz w:val="18"/>
            <w:szCs w:val="18"/>
          </w:rPr>
          <w:fldChar w:fldCharType="begin"/>
        </w:r>
        <w:r w:rsidRPr="00715471">
          <w:rPr>
            <w:rFonts w:ascii="Times New Roman" w:hAnsi="Times New Roman" w:cs="Times New Roman"/>
            <w:b/>
            <w:sz w:val="18"/>
            <w:szCs w:val="18"/>
          </w:rPr>
          <w:instrText xml:space="preserve">HYPERLINK "aspi://module='ASPI'&amp;link='150/2022 Z.z.'&amp;ucin-k-dni='30.12.9999'" </w:instrText>
        </w:r>
        <w:r w:rsidRPr="00715471">
          <w:rPr>
            <w:rFonts w:ascii="Times New Roman" w:hAnsi="Times New Roman" w:cs="Times New Roman"/>
            <w:b/>
            <w:sz w:val="18"/>
            <w:szCs w:val="18"/>
          </w:rPr>
          <w:fldChar w:fldCharType="separate"/>
        </w:r>
        <w:r w:rsidRPr="00715471">
          <w:rPr>
            <w:rFonts w:ascii="Times New Roman" w:hAnsi="Times New Roman" w:cs="Times New Roman"/>
            <w:b/>
            <w:sz w:val="18"/>
            <w:szCs w:val="18"/>
          </w:rPr>
          <w:t>.../2024 Z.</w:t>
        </w:r>
        <w:r>
          <w:rPr>
            <w:rFonts w:ascii="Times New Roman" w:hAnsi="Times New Roman" w:cs="Times New Roman"/>
            <w:b/>
            <w:sz w:val="18"/>
            <w:szCs w:val="18"/>
          </w:rPr>
          <w:t xml:space="preserve"> </w:t>
        </w:r>
        <w:r w:rsidRPr="00715471">
          <w:rPr>
            <w:rFonts w:ascii="Times New Roman" w:hAnsi="Times New Roman" w:cs="Times New Roman"/>
            <w:b/>
            <w:sz w:val="18"/>
            <w:szCs w:val="18"/>
          </w:rPr>
          <w:t>z.</w:t>
        </w:r>
        <w:r w:rsidRPr="00715471">
          <w:rPr>
            <w:rFonts w:ascii="Times New Roman" w:hAnsi="Times New Roman" w:cs="Times New Roman"/>
            <w:b/>
            <w:sz w:val="18"/>
            <w:szCs w:val="18"/>
          </w:rPr>
          <w:fldChar w:fldCharType="end"/>
        </w:r>
        <w:r w:rsidRPr="00715471">
          <w:rPr>
            <w:rFonts w:ascii="Times New Roman" w:hAnsi="Times New Roman" w:cs="Times New Roman"/>
            <w:b/>
            <w:sz w:val="18"/>
            <w:szCs w:val="18"/>
          </w:rPr>
          <w:t xml:space="preserve"> nadobudne</w:t>
        </w:r>
        <w:r w:rsidRPr="00EB570B">
          <w:rPr>
            <w:rFonts w:ascii="Times New Roman" w:hAnsi="Times New Roman" w:cs="Times New Roman"/>
            <w:sz w:val="18"/>
            <w:szCs w:val="18"/>
          </w:rPr>
          <w:t xml:space="preserve"> </w:t>
        </w:r>
        <w:r w:rsidRPr="00715471">
          <w:rPr>
            <w:rFonts w:ascii="Times New Roman" w:hAnsi="Times New Roman" w:cs="Times New Roman"/>
            <w:b/>
            <w:sz w:val="18"/>
            <w:szCs w:val="18"/>
          </w:rPr>
          <w:t xml:space="preserve">nadobúda účinnosť </w:t>
        </w:r>
      </w:ins>
      <w:ins w:id="12" w:author="Bartikova Anna" w:date="2024-05-07T10:04:00Z">
        <w:r w:rsidR="00487BEE">
          <w:rPr>
            <w:rFonts w:ascii="Times New Roman" w:hAnsi="Times New Roman" w:cs="Times New Roman"/>
            <w:b/>
            <w:sz w:val="18"/>
            <w:szCs w:val="18"/>
          </w:rPr>
          <w:t>15</w:t>
        </w:r>
      </w:ins>
      <w:ins w:id="13" w:author="Bartikova Anna" w:date="2024-04-12T10:14:00Z">
        <w:r w:rsidRPr="00715471">
          <w:rPr>
            <w:rFonts w:ascii="Times New Roman" w:hAnsi="Times New Roman" w:cs="Times New Roman"/>
            <w:b/>
            <w:sz w:val="18"/>
            <w:szCs w:val="18"/>
          </w:rPr>
          <w:t xml:space="preserve">. </w:t>
        </w:r>
      </w:ins>
      <w:ins w:id="14" w:author="Bartikova Anna" w:date="2024-05-07T10:04:00Z">
        <w:r w:rsidR="00487BEE">
          <w:rPr>
            <w:rFonts w:ascii="Times New Roman" w:hAnsi="Times New Roman" w:cs="Times New Roman"/>
            <w:b/>
            <w:sz w:val="18"/>
            <w:szCs w:val="18"/>
          </w:rPr>
          <w:t>októbra</w:t>
        </w:r>
      </w:ins>
      <w:ins w:id="15" w:author="Bartikova Anna" w:date="2024-04-12T10:14:00Z">
        <w:r w:rsidRPr="00715471">
          <w:rPr>
            <w:rFonts w:ascii="Times New Roman" w:hAnsi="Times New Roman" w:cs="Times New Roman"/>
            <w:b/>
            <w:sz w:val="18"/>
            <w:szCs w:val="18"/>
          </w:rPr>
          <w:t xml:space="preserve"> 2024 okrem čl. I § 3 až 5, § 7 až 10 a § 12, čl. II až IV, čl. V bodov 1</w:t>
        </w:r>
        <w:r>
          <w:rPr>
            <w:rFonts w:ascii="Times New Roman" w:hAnsi="Times New Roman" w:cs="Times New Roman"/>
            <w:b/>
            <w:sz w:val="18"/>
            <w:szCs w:val="18"/>
          </w:rPr>
          <w:t xml:space="preserve"> až</w:t>
        </w:r>
        <w:r w:rsidRPr="00715471">
          <w:rPr>
            <w:rFonts w:ascii="Times New Roman" w:hAnsi="Times New Roman" w:cs="Times New Roman"/>
            <w:b/>
            <w:sz w:val="18"/>
            <w:szCs w:val="18"/>
          </w:rPr>
          <w:t xml:space="preserve"> </w:t>
        </w:r>
        <w:r>
          <w:rPr>
            <w:rFonts w:ascii="Times New Roman" w:hAnsi="Times New Roman" w:cs="Times New Roman"/>
            <w:b/>
            <w:sz w:val="18"/>
            <w:szCs w:val="18"/>
          </w:rPr>
          <w:t>3</w:t>
        </w:r>
        <w:r w:rsidRPr="00715471">
          <w:rPr>
            <w:rFonts w:ascii="Times New Roman" w:hAnsi="Times New Roman" w:cs="Times New Roman"/>
            <w:b/>
            <w:sz w:val="18"/>
            <w:szCs w:val="18"/>
          </w:rPr>
          <w:t>, § 122yh v bode 42 a bodu 43, čl. VIII, čl. IX bodu 1, čl. X a XII, ktoré nadobúdajú účinnosť 30. decembra 2024 a okrem čl. VI a VII, ktoré nadobúdajú účinnosť 1. januára 2025.</w:t>
        </w:r>
      </w:ins>
    </w:p>
    <w:bookmarkEnd w:id="10"/>
    <w:p w:rsidR="00236F33" w:rsidRDefault="00236F33">
      <w:pPr>
        <w:widowControl w:val="0"/>
        <w:autoSpaceDE w:val="0"/>
        <w:autoSpaceDN w:val="0"/>
        <w:adjustRightInd w:val="0"/>
        <w:spacing w:after="0" w:line="240" w:lineRule="auto"/>
        <w:rPr>
          <w:ins w:id="16" w:author="Bartikova Anna" w:date="2024-01-25T13:46:00Z"/>
          <w:rFonts w:ascii="Times New Roman" w:hAnsi="Times New Roman" w:cs="Times New Roman"/>
          <w:sz w:val="18"/>
          <w:szCs w:val="18"/>
        </w:rPr>
      </w:pPr>
    </w:p>
    <w:p w:rsidR="00236F33" w:rsidRPr="00DF2550" w:rsidRDefault="00236F33">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Ivan Gašparovič </w:t>
      </w:r>
      <w:proofErr w:type="spellStart"/>
      <w:r w:rsidRPr="00DF2550">
        <w:rPr>
          <w:rFonts w:ascii="Times New Roman" w:hAnsi="Times New Roman" w:cs="Times New Roman"/>
          <w:b/>
          <w:bCs/>
          <w:sz w:val="18"/>
          <w:szCs w:val="18"/>
        </w:rPr>
        <w:t>v.r</w:t>
      </w:r>
      <w:proofErr w:type="spellEnd"/>
      <w:r w:rsidRPr="00DF2550">
        <w:rPr>
          <w:rFonts w:ascii="Times New Roman" w:hAnsi="Times New Roman" w:cs="Times New Roman"/>
          <w:b/>
          <w:bCs/>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Pavol Hrušovský </w:t>
      </w:r>
      <w:proofErr w:type="spellStart"/>
      <w:r w:rsidRPr="00DF2550">
        <w:rPr>
          <w:rFonts w:ascii="Times New Roman" w:hAnsi="Times New Roman" w:cs="Times New Roman"/>
          <w:b/>
          <w:bCs/>
          <w:sz w:val="18"/>
          <w:szCs w:val="18"/>
        </w:rPr>
        <w:t>v.r</w:t>
      </w:r>
      <w:proofErr w:type="spellEnd"/>
      <w:r w:rsidRPr="00DF2550">
        <w:rPr>
          <w:rFonts w:ascii="Times New Roman" w:hAnsi="Times New Roman" w:cs="Times New Roman"/>
          <w:b/>
          <w:bCs/>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Mikuláš Dzurinda </w:t>
      </w:r>
      <w:proofErr w:type="spellStart"/>
      <w:r w:rsidRPr="00DF2550">
        <w:rPr>
          <w:rFonts w:ascii="Times New Roman" w:hAnsi="Times New Roman" w:cs="Times New Roman"/>
          <w:b/>
          <w:bCs/>
          <w:sz w:val="18"/>
          <w:szCs w:val="18"/>
        </w:rPr>
        <w:t>v.r</w:t>
      </w:r>
      <w:proofErr w:type="spellEnd"/>
      <w:r w:rsidRPr="00DF2550">
        <w:rPr>
          <w:rFonts w:ascii="Times New Roman" w:hAnsi="Times New Roman" w:cs="Times New Roman"/>
          <w:b/>
          <w:bCs/>
          <w:sz w:val="18"/>
          <w:szCs w:val="18"/>
        </w:rPr>
        <w:t xml:space="preserve">.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center"/>
        <w:rPr>
          <w:rFonts w:ascii="Times New Roman" w:hAnsi="Times New Roman" w:cs="Times New Roman"/>
          <w:sz w:val="18"/>
          <w:szCs w:val="18"/>
        </w:rPr>
      </w:pPr>
      <w:r w:rsidRPr="00DF2550">
        <w:rPr>
          <w:rFonts w:ascii="Times New Roman" w:hAnsi="Times New Roman" w:cs="Times New Roman"/>
          <w:b/>
          <w:bCs/>
          <w:sz w:val="18"/>
          <w:szCs w:val="18"/>
        </w:rPr>
        <w:t>PRÍL.</w:t>
      </w:r>
    </w:p>
    <w:p w:rsidR="00E102ED" w:rsidRPr="00DF2550" w:rsidRDefault="009C6536">
      <w:pPr>
        <w:widowControl w:val="0"/>
        <w:autoSpaceDE w:val="0"/>
        <w:autoSpaceDN w:val="0"/>
        <w:adjustRightInd w:val="0"/>
        <w:spacing w:after="0" w:line="240" w:lineRule="auto"/>
        <w:jc w:val="center"/>
        <w:rPr>
          <w:rFonts w:ascii="Times New Roman" w:hAnsi="Times New Roman" w:cs="Times New Roman"/>
          <w:b/>
          <w:bCs/>
          <w:sz w:val="18"/>
          <w:szCs w:val="18"/>
        </w:rPr>
      </w:pPr>
      <w:r w:rsidRPr="00DF2550">
        <w:rPr>
          <w:rFonts w:ascii="Times New Roman" w:hAnsi="Times New Roman" w:cs="Times New Roman"/>
          <w:b/>
          <w:bCs/>
          <w:sz w:val="18"/>
          <w:szCs w:val="18"/>
        </w:rPr>
        <w:t xml:space="preserve">ZOZNAM PREBERANÝCH PRÁVNE ZÁVÄZNÝCH AKTOV EURÓPSKEJ ÚNIE </w:t>
      </w:r>
    </w:p>
    <w:p w:rsidR="00E102ED" w:rsidRPr="00DF2550" w:rsidRDefault="00E102ED">
      <w:pPr>
        <w:widowControl w:val="0"/>
        <w:autoSpaceDE w:val="0"/>
        <w:autoSpaceDN w:val="0"/>
        <w:adjustRightInd w:val="0"/>
        <w:spacing w:after="0" w:line="240" w:lineRule="auto"/>
        <w:rPr>
          <w:rFonts w:ascii="Times New Roman" w:hAnsi="Times New Roman" w:cs="Times New Roman"/>
          <w:b/>
          <w:bCs/>
          <w:sz w:val="18"/>
          <w:szCs w:val="18"/>
        </w:rPr>
      </w:pP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1. Smernica Európskeho parlamentu a Rady 98/26/ES z 19. mája 1998 o konečnom zúčtovaní v platobných systémoch a zúčtovacích systémoch cenných papierov (</w:t>
      </w:r>
      <w:proofErr w:type="spellStart"/>
      <w:r w:rsidRPr="00DF2550">
        <w:rPr>
          <w:rFonts w:ascii="Times New Roman" w:hAnsi="Times New Roman" w:cs="Times New Roman"/>
          <w:sz w:val="18"/>
          <w:szCs w:val="18"/>
        </w:rPr>
        <w:t>Ú.v</w:t>
      </w:r>
      <w:proofErr w:type="spellEnd"/>
      <w:r w:rsidRPr="00DF2550">
        <w:rPr>
          <w:rFonts w:ascii="Times New Roman" w:hAnsi="Times New Roman" w:cs="Times New Roman"/>
          <w:sz w:val="18"/>
          <w:szCs w:val="18"/>
        </w:rPr>
        <w:t xml:space="preserve">. ES L 166, 11.6.1998; Mimoriadne vydanie </w:t>
      </w:r>
      <w:proofErr w:type="spellStart"/>
      <w:r w:rsidRPr="00DF2550">
        <w:rPr>
          <w:rFonts w:ascii="Times New Roman" w:hAnsi="Times New Roman" w:cs="Times New Roman"/>
          <w:sz w:val="18"/>
          <w:szCs w:val="18"/>
        </w:rPr>
        <w:t>Ú.v</w:t>
      </w:r>
      <w:proofErr w:type="spellEnd"/>
      <w:r w:rsidRPr="00DF2550">
        <w:rPr>
          <w:rFonts w:ascii="Times New Roman" w:hAnsi="Times New Roman" w:cs="Times New Roman"/>
          <w:sz w:val="18"/>
          <w:szCs w:val="18"/>
        </w:rPr>
        <w:t xml:space="preserve">. EÚ, kap. 6/zv. 3).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2. Smernica 2001/24/ES Európskeho parlamentu a Rady zo 4. apríla 2001 o reorganizácii a likvidácii úverových inštitúcií (</w:t>
      </w:r>
      <w:proofErr w:type="spellStart"/>
      <w:r w:rsidRPr="00DF2550">
        <w:rPr>
          <w:rFonts w:ascii="Times New Roman" w:hAnsi="Times New Roman" w:cs="Times New Roman"/>
          <w:sz w:val="18"/>
          <w:szCs w:val="18"/>
        </w:rPr>
        <w:t>Ú.v</w:t>
      </w:r>
      <w:proofErr w:type="spellEnd"/>
      <w:r w:rsidRPr="00DF2550">
        <w:rPr>
          <w:rFonts w:ascii="Times New Roman" w:hAnsi="Times New Roman" w:cs="Times New Roman"/>
          <w:sz w:val="18"/>
          <w:szCs w:val="18"/>
        </w:rPr>
        <w:t xml:space="preserve">. ES L 125, 5.5.2001; Mimoriadne vydanie </w:t>
      </w:r>
      <w:proofErr w:type="spellStart"/>
      <w:r w:rsidRPr="00DF2550">
        <w:rPr>
          <w:rFonts w:ascii="Times New Roman" w:hAnsi="Times New Roman" w:cs="Times New Roman"/>
          <w:sz w:val="18"/>
          <w:szCs w:val="18"/>
        </w:rPr>
        <w:t>Ú.v</w:t>
      </w:r>
      <w:proofErr w:type="spellEnd"/>
      <w:r w:rsidRPr="00DF2550">
        <w:rPr>
          <w:rFonts w:ascii="Times New Roman" w:hAnsi="Times New Roman" w:cs="Times New Roman"/>
          <w:sz w:val="18"/>
          <w:szCs w:val="18"/>
        </w:rPr>
        <w:t xml:space="preserve">. EÚ, kap. 6/zv. 4).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3. Smernica Európskeho parlamentu a Rady č. 2002/47/ES zo 6. júna 2002 o dohodách o finančných zárukách (</w:t>
      </w:r>
      <w:proofErr w:type="spellStart"/>
      <w:r w:rsidRPr="00DF2550">
        <w:rPr>
          <w:rFonts w:ascii="Times New Roman" w:hAnsi="Times New Roman" w:cs="Times New Roman"/>
          <w:sz w:val="18"/>
          <w:szCs w:val="18"/>
        </w:rPr>
        <w:t>Ú.v</w:t>
      </w:r>
      <w:proofErr w:type="spellEnd"/>
      <w:r w:rsidRPr="00DF2550">
        <w:rPr>
          <w:rFonts w:ascii="Times New Roman" w:hAnsi="Times New Roman" w:cs="Times New Roman"/>
          <w:sz w:val="18"/>
          <w:szCs w:val="18"/>
        </w:rPr>
        <w:t xml:space="preserve">. ES L 168, 27.6.2002; Mimoriadne vydanie </w:t>
      </w:r>
      <w:proofErr w:type="spellStart"/>
      <w:r w:rsidRPr="00DF2550">
        <w:rPr>
          <w:rFonts w:ascii="Times New Roman" w:hAnsi="Times New Roman" w:cs="Times New Roman"/>
          <w:sz w:val="18"/>
          <w:szCs w:val="18"/>
        </w:rPr>
        <w:t>Ú.v</w:t>
      </w:r>
      <w:proofErr w:type="spellEnd"/>
      <w:r w:rsidRPr="00DF2550">
        <w:rPr>
          <w:rFonts w:ascii="Times New Roman" w:hAnsi="Times New Roman" w:cs="Times New Roman"/>
          <w:sz w:val="18"/>
          <w:szCs w:val="18"/>
        </w:rPr>
        <w:t xml:space="preserve">. EÚ, kap. 10/zv. 3).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4. Smernica Európskeho parlamentu a Rady 2009/44/ES zo 6. mája 2009, ktorou sa mení a dopĺňa smernica 98/26/ES o konečnom zúčtovaní v platobných systémoch a zúčtovacích systémoch cenných papierov a smernica 2002/47/ES o dohodách o finančných zárukách, pokiaľ ide o prepojené systémy a úverové pohľadávky (</w:t>
      </w:r>
      <w:proofErr w:type="spellStart"/>
      <w:r w:rsidRPr="00DF2550">
        <w:rPr>
          <w:rFonts w:ascii="Times New Roman" w:hAnsi="Times New Roman" w:cs="Times New Roman"/>
          <w:sz w:val="18"/>
          <w:szCs w:val="18"/>
        </w:rPr>
        <w:t>Ú.v</w:t>
      </w:r>
      <w:proofErr w:type="spellEnd"/>
      <w:r w:rsidRPr="00DF2550">
        <w:rPr>
          <w:rFonts w:ascii="Times New Roman" w:hAnsi="Times New Roman" w:cs="Times New Roman"/>
          <w:sz w:val="18"/>
          <w:szCs w:val="18"/>
        </w:rPr>
        <w:t xml:space="preserve">. EÚ L 146, 10.6.2009).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5. Smernica Európskeho parlamentu a Rady 2009/138/ES z 25. novembra 2009 o začatí a vykonávaní poistenia a zaistenia (Solventnosť II) (prepracované znenie) (</w:t>
      </w:r>
      <w:proofErr w:type="spellStart"/>
      <w:r w:rsidRPr="00DF2550">
        <w:rPr>
          <w:rFonts w:ascii="Times New Roman" w:hAnsi="Times New Roman" w:cs="Times New Roman"/>
          <w:sz w:val="18"/>
          <w:szCs w:val="18"/>
        </w:rPr>
        <w:t>Ú.v</w:t>
      </w:r>
      <w:proofErr w:type="spellEnd"/>
      <w:r w:rsidRPr="00DF2550">
        <w:rPr>
          <w:rFonts w:ascii="Times New Roman" w:hAnsi="Times New Roman" w:cs="Times New Roman"/>
          <w:sz w:val="18"/>
          <w:szCs w:val="18"/>
        </w:rPr>
        <w:t xml:space="preserve">. EÚ L 335, 17.12.2009).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6. Smernica Európskeho parlamentu a Rady (EÚ) 2017/2399 z 12. decembra 2017, ktorou sa mení smernica 2014/59/EÚ, pokiaľ ide o postavenie nezabezpečených dlhových nástrojov v hierarchii konkurzného konania (</w:t>
      </w:r>
      <w:proofErr w:type="spellStart"/>
      <w:r w:rsidRPr="00DF2550">
        <w:rPr>
          <w:rFonts w:ascii="Times New Roman" w:hAnsi="Times New Roman" w:cs="Times New Roman"/>
          <w:sz w:val="18"/>
          <w:szCs w:val="18"/>
        </w:rPr>
        <w:t>Ú.v</w:t>
      </w:r>
      <w:proofErr w:type="spellEnd"/>
      <w:r w:rsidRPr="00DF2550">
        <w:rPr>
          <w:rFonts w:ascii="Times New Roman" w:hAnsi="Times New Roman" w:cs="Times New Roman"/>
          <w:sz w:val="18"/>
          <w:szCs w:val="18"/>
        </w:rPr>
        <w:t xml:space="preserve">. EÚ L 345, 27.12.2017).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7. Smernica Európskeho parlamentu a Rady (EÚ) 2019/879 z 20. mája 2019, ktorou sa mení smernica 2014/59/EÚ, pokiaľ ide o kapacitu úverových inštitúcií a investičných spoločností na absorpciu strát a </w:t>
      </w:r>
      <w:proofErr w:type="spellStart"/>
      <w:r w:rsidRPr="00DF2550">
        <w:rPr>
          <w:rFonts w:ascii="Times New Roman" w:hAnsi="Times New Roman" w:cs="Times New Roman"/>
          <w:sz w:val="18"/>
          <w:szCs w:val="18"/>
        </w:rPr>
        <w:t>rekapitalizáciu</w:t>
      </w:r>
      <w:proofErr w:type="spellEnd"/>
      <w:r w:rsidRPr="00DF2550">
        <w:rPr>
          <w:rFonts w:ascii="Times New Roman" w:hAnsi="Times New Roman" w:cs="Times New Roman"/>
          <w:sz w:val="18"/>
          <w:szCs w:val="18"/>
        </w:rPr>
        <w:t>, a smernica 98/26/ES (</w:t>
      </w:r>
      <w:proofErr w:type="spellStart"/>
      <w:r w:rsidRPr="00DF2550">
        <w:rPr>
          <w:rFonts w:ascii="Times New Roman" w:hAnsi="Times New Roman" w:cs="Times New Roman"/>
          <w:sz w:val="18"/>
          <w:szCs w:val="18"/>
        </w:rPr>
        <w:t>Ú.v</w:t>
      </w:r>
      <w:proofErr w:type="spellEnd"/>
      <w:r w:rsidRPr="00DF2550">
        <w:rPr>
          <w:rFonts w:ascii="Times New Roman" w:hAnsi="Times New Roman" w:cs="Times New Roman"/>
          <w:sz w:val="18"/>
          <w:szCs w:val="18"/>
        </w:rPr>
        <w:t xml:space="preserve">. EÚ L 150, 7.6.2019).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8. Smernica Európskeho parlamentu a Rady (EÚ) 2019/2162 z 27. novembra 2019 o emisii krytých dlhopisov a verejnom dohľade nad krytými dlhopismi a ktorou sa menia smernice 2009/65/ES a 2014/59/EÚ (</w:t>
      </w:r>
      <w:proofErr w:type="spellStart"/>
      <w:r w:rsidRPr="00DF2550">
        <w:rPr>
          <w:rFonts w:ascii="Times New Roman" w:hAnsi="Times New Roman" w:cs="Times New Roman"/>
          <w:sz w:val="18"/>
          <w:szCs w:val="18"/>
        </w:rPr>
        <w:t>Ú.v</w:t>
      </w:r>
      <w:proofErr w:type="spellEnd"/>
      <w:r w:rsidRPr="00DF2550">
        <w:rPr>
          <w:rFonts w:ascii="Times New Roman" w:hAnsi="Times New Roman" w:cs="Times New Roman"/>
          <w:sz w:val="18"/>
          <w:szCs w:val="18"/>
        </w:rPr>
        <w:t xml:space="preserve">. EÚ L 328, 18.12.2019).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ab/>
        <w:t xml:space="preserve">8. Smernica Európskeho parlamentu a Rady (EÚ) 2019/1023 z 20. júna 2019 o rámcoch preventívnej reštrukturalizácie, o oddlžení a diskvalifikácii a o opatreniach na zvýšenie účinnosti reštrukturalizačných, konkurzných a </w:t>
      </w:r>
      <w:proofErr w:type="spellStart"/>
      <w:r w:rsidRPr="00DF2550">
        <w:rPr>
          <w:rFonts w:ascii="Times New Roman" w:hAnsi="Times New Roman" w:cs="Times New Roman"/>
          <w:sz w:val="18"/>
          <w:szCs w:val="18"/>
        </w:rPr>
        <w:t>oddlžovacích</w:t>
      </w:r>
      <w:proofErr w:type="spellEnd"/>
      <w:r w:rsidRPr="00DF2550">
        <w:rPr>
          <w:rFonts w:ascii="Times New Roman" w:hAnsi="Times New Roman" w:cs="Times New Roman"/>
          <w:sz w:val="18"/>
          <w:szCs w:val="18"/>
        </w:rPr>
        <w:t xml:space="preserve"> konaní a o zmene smernice (EÚ) 2017/1132 (Smernica o reštrukturalizácii a insolvencii) (</w:t>
      </w:r>
      <w:proofErr w:type="spellStart"/>
      <w:r w:rsidRPr="00DF2550">
        <w:rPr>
          <w:rFonts w:ascii="Times New Roman" w:hAnsi="Times New Roman" w:cs="Times New Roman"/>
          <w:sz w:val="18"/>
          <w:szCs w:val="18"/>
        </w:rPr>
        <w:t>Ú.v</w:t>
      </w:r>
      <w:proofErr w:type="spellEnd"/>
      <w:r w:rsidRPr="00DF2550">
        <w:rPr>
          <w:rFonts w:ascii="Times New Roman" w:hAnsi="Times New Roman" w:cs="Times New Roman"/>
          <w:sz w:val="18"/>
          <w:szCs w:val="18"/>
        </w:rPr>
        <w:t xml:space="preserve">. EÚ L 172, 26.6.2019).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____________________</w:t>
      </w:r>
    </w:p>
    <w:p w:rsidR="00E102ED" w:rsidRPr="00DF2550" w:rsidRDefault="00E102ED">
      <w:pPr>
        <w:widowControl w:val="0"/>
        <w:autoSpaceDE w:val="0"/>
        <w:autoSpaceDN w:val="0"/>
        <w:adjustRightInd w:val="0"/>
        <w:spacing w:after="0" w:line="240" w:lineRule="auto"/>
        <w:rPr>
          <w:rFonts w:ascii="Times New Roman" w:hAnsi="Times New Roman" w:cs="Times New Roman"/>
          <w:sz w:val="18"/>
          <w:szCs w:val="18"/>
        </w:rPr>
      </w:pP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1) Zákon č. </w:t>
      </w:r>
      <w:hyperlink r:id="rId343" w:history="1">
        <w:r w:rsidRPr="00DF2550">
          <w:rPr>
            <w:rFonts w:ascii="Times New Roman" w:hAnsi="Times New Roman" w:cs="Times New Roman"/>
            <w:sz w:val="18"/>
            <w:szCs w:val="18"/>
          </w:rPr>
          <w:t xml:space="preserve">431/2002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účtovníctve v znení neskorších predpisov.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1a) </w:t>
      </w:r>
      <w:hyperlink r:id="rId344" w:history="1">
        <w:r w:rsidRPr="00DF2550">
          <w:rPr>
            <w:rFonts w:ascii="Times New Roman" w:hAnsi="Times New Roman" w:cs="Times New Roman"/>
            <w:sz w:val="18"/>
            <w:szCs w:val="18"/>
          </w:rPr>
          <w:t>§ 408a Obchodného zákonníka</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1aa) </w:t>
      </w:r>
      <w:hyperlink r:id="rId345" w:history="1">
        <w:r w:rsidRPr="00DF2550">
          <w:rPr>
            <w:rFonts w:ascii="Times New Roman" w:hAnsi="Times New Roman" w:cs="Times New Roman"/>
            <w:sz w:val="18"/>
            <w:szCs w:val="18"/>
          </w:rPr>
          <w:t xml:space="preserve">§ 7 až 49 zákona č. 111/2022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riešení hroziaceho úpadku a o zmene a doplnení niektorých zákonov.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1b) Zákon č. </w:t>
      </w:r>
      <w:hyperlink r:id="rId346" w:history="1">
        <w:r w:rsidRPr="00DF2550">
          <w:rPr>
            <w:rFonts w:ascii="Times New Roman" w:hAnsi="Times New Roman" w:cs="Times New Roman"/>
            <w:sz w:val="18"/>
            <w:szCs w:val="18"/>
          </w:rPr>
          <w:t xml:space="preserve">111/2022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lastRenderedPageBreak/>
        <w:t xml:space="preserve">1c) </w:t>
      </w:r>
      <w:hyperlink r:id="rId347" w:history="1">
        <w:r w:rsidRPr="00DF2550">
          <w:rPr>
            <w:rFonts w:ascii="Times New Roman" w:hAnsi="Times New Roman" w:cs="Times New Roman"/>
            <w:sz w:val="18"/>
            <w:szCs w:val="18"/>
          </w:rPr>
          <w:t xml:space="preserve">§ 171 zákona č. 461/2003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sociálnom poistení v znení neskorších predpisov.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hyperlink r:id="rId348" w:history="1">
        <w:r w:rsidRPr="00DF2550">
          <w:rPr>
            <w:rFonts w:ascii="Times New Roman" w:hAnsi="Times New Roman" w:cs="Times New Roman"/>
            <w:sz w:val="18"/>
            <w:szCs w:val="18"/>
          </w:rPr>
          <w:t xml:space="preserve">§ 25a zákona č. 580/2004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zdravotnom poistení a o zmene a doplnení zákona č. </w:t>
      </w:r>
      <w:hyperlink r:id="rId349" w:history="1">
        <w:r w:rsidRPr="00DF2550">
          <w:rPr>
            <w:rFonts w:ascii="Times New Roman" w:hAnsi="Times New Roman" w:cs="Times New Roman"/>
            <w:sz w:val="18"/>
            <w:szCs w:val="18"/>
          </w:rPr>
          <w:t xml:space="preserve">95/2002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poisťovníctve a o zmene a doplnení niektorých zákonov v znení neskorších predpisov.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hyperlink r:id="rId350" w:history="1">
        <w:r w:rsidRPr="00DF2550">
          <w:rPr>
            <w:rFonts w:ascii="Times New Roman" w:hAnsi="Times New Roman" w:cs="Times New Roman"/>
            <w:sz w:val="18"/>
            <w:szCs w:val="18"/>
          </w:rPr>
          <w:t xml:space="preserve">§ 52 zákona č. 563/2009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správe daní (daňový poriadok) a o zmene a doplnení niektorých zákonov v znení neskorších predpisov.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2) </w:t>
      </w:r>
      <w:hyperlink r:id="rId351" w:history="1">
        <w:r w:rsidRPr="00DF2550">
          <w:rPr>
            <w:rFonts w:ascii="Times New Roman" w:hAnsi="Times New Roman" w:cs="Times New Roman"/>
            <w:sz w:val="18"/>
            <w:szCs w:val="18"/>
          </w:rPr>
          <w:t>§ 9 ods. 3</w:t>
        </w:r>
      </w:hyperlink>
      <w:r w:rsidRPr="00DF2550">
        <w:rPr>
          <w:rFonts w:ascii="Times New Roman" w:hAnsi="Times New Roman" w:cs="Times New Roman"/>
          <w:sz w:val="18"/>
          <w:szCs w:val="18"/>
        </w:rPr>
        <w:t xml:space="preserve"> a </w:t>
      </w:r>
      <w:hyperlink r:id="rId352" w:history="1">
        <w:r w:rsidRPr="00DF2550">
          <w:rPr>
            <w:rFonts w:ascii="Times New Roman" w:hAnsi="Times New Roman" w:cs="Times New Roman"/>
            <w:sz w:val="18"/>
            <w:szCs w:val="18"/>
          </w:rPr>
          <w:t>§ 42 ods. 2 Zákonníka práce</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3) </w:t>
      </w:r>
      <w:hyperlink r:id="rId353" w:history="1">
        <w:r w:rsidRPr="00DF2550">
          <w:rPr>
            <w:rFonts w:ascii="Times New Roman" w:hAnsi="Times New Roman" w:cs="Times New Roman"/>
            <w:sz w:val="18"/>
            <w:szCs w:val="18"/>
          </w:rPr>
          <w:t>§ 116 Občianskeho zákonníka</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3ca) Napríklad </w:t>
      </w:r>
      <w:hyperlink r:id="rId354" w:history="1">
        <w:r w:rsidRPr="00DF2550">
          <w:rPr>
            <w:rFonts w:ascii="Times New Roman" w:hAnsi="Times New Roman" w:cs="Times New Roman"/>
            <w:sz w:val="18"/>
            <w:szCs w:val="18"/>
          </w:rPr>
          <w:t>§ 61n ods. 6 Exekučného poriadku</w:t>
        </w:r>
      </w:hyperlink>
      <w:r w:rsidRPr="00DF2550">
        <w:rPr>
          <w:rFonts w:ascii="Times New Roman" w:hAnsi="Times New Roman" w:cs="Times New Roman"/>
          <w:sz w:val="18"/>
          <w:szCs w:val="18"/>
        </w:rPr>
        <w:t xml:space="preserve">, </w:t>
      </w:r>
      <w:hyperlink r:id="rId355" w:history="1">
        <w:r w:rsidRPr="00DF2550">
          <w:rPr>
            <w:rFonts w:ascii="Times New Roman" w:hAnsi="Times New Roman" w:cs="Times New Roman"/>
            <w:sz w:val="18"/>
            <w:szCs w:val="18"/>
          </w:rPr>
          <w:t xml:space="preserve">§ 309f Civilného </w:t>
        </w:r>
        <w:proofErr w:type="spellStart"/>
        <w:r w:rsidRPr="00DF2550">
          <w:rPr>
            <w:rFonts w:ascii="Times New Roman" w:hAnsi="Times New Roman" w:cs="Times New Roman"/>
            <w:sz w:val="18"/>
            <w:szCs w:val="18"/>
          </w:rPr>
          <w:t>mimosporového</w:t>
        </w:r>
        <w:proofErr w:type="spellEnd"/>
        <w:r w:rsidRPr="00DF2550">
          <w:rPr>
            <w:rFonts w:ascii="Times New Roman" w:hAnsi="Times New Roman" w:cs="Times New Roman"/>
            <w:sz w:val="18"/>
            <w:szCs w:val="18"/>
          </w:rPr>
          <w:t xml:space="preserve"> poriadku</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3b) Čl. 3 nariadenia Európskeho parlamentu a Rady (EÚ) 2015/848 z 20. mája 2015 o </w:t>
      </w:r>
      <w:proofErr w:type="spellStart"/>
      <w:r w:rsidRPr="00DF2550">
        <w:rPr>
          <w:rFonts w:ascii="Times New Roman" w:hAnsi="Times New Roman" w:cs="Times New Roman"/>
          <w:sz w:val="18"/>
          <w:szCs w:val="18"/>
        </w:rPr>
        <w:t>insolvenčnom</w:t>
      </w:r>
      <w:proofErr w:type="spellEnd"/>
      <w:r w:rsidRPr="00DF2550">
        <w:rPr>
          <w:rFonts w:ascii="Times New Roman" w:hAnsi="Times New Roman" w:cs="Times New Roman"/>
          <w:sz w:val="18"/>
          <w:szCs w:val="18"/>
        </w:rPr>
        <w:t xml:space="preserve"> konaní (prepracované znenie) (</w:t>
      </w:r>
      <w:proofErr w:type="spellStart"/>
      <w:r w:rsidRPr="00DF2550">
        <w:rPr>
          <w:rFonts w:ascii="Times New Roman" w:hAnsi="Times New Roman" w:cs="Times New Roman"/>
          <w:sz w:val="18"/>
          <w:szCs w:val="18"/>
        </w:rPr>
        <w:t>Ú.v</w:t>
      </w:r>
      <w:proofErr w:type="spellEnd"/>
      <w:r w:rsidRPr="00DF2550">
        <w:rPr>
          <w:rFonts w:ascii="Times New Roman" w:hAnsi="Times New Roman" w:cs="Times New Roman"/>
          <w:sz w:val="18"/>
          <w:szCs w:val="18"/>
        </w:rPr>
        <w:t xml:space="preserve">. EÚ L 141, 5.6.2015) v platnom znení.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3c) Čl. 5 nariadenia (EÚ) č. 2015/848 v platnom znení.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3d) </w:t>
      </w:r>
      <w:hyperlink r:id="rId356" w:history="1">
        <w:r w:rsidRPr="00DF2550">
          <w:rPr>
            <w:rFonts w:ascii="Times New Roman" w:hAnsi="Times New Roman" w:cs="Times New Roman"/>
            <w:sz w:val="18"/>
            <w:szCs w:val="18"/>
          </w:rPr>
          <w:t xml:space="preserve">§ 16 zákona č. 111/2022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3e) Čl. 39 nariadenia (EÚ) č. 2015/848 v platnom znení.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4) </w:t>
      </w:r>
      <w:hyperlink r:id="rId357" w:history="1">
        <w:r w:rsidRPr="00DF2550">
          <w:rPr>
            <w:rFonts w:ascii="Times New Roman" w:hAnsi="Times New Roman" w:cs="Times New Roman"/>
            <w:sz w:val="18"/>
            <w:szCs w:val="18"/>
          </w:rPr>
          <w:t>§ 127 Civilného sporového poriadku</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4a) </w:t>
      </w:r>
      <w:hyperlink r:id="rId358" w:history="1">
        <w:r w:rsidRPr="00DF2550">
          <w:rPr>
            <w:rFonts w:ascii="Times New Roman" w:hAnsi="Times New Roman" w:cs="Times New Roman"/>
            <w:sz w:val="18"/>
            <w:szCs w:val="18"/>
          </w:rPr>
          <w:t xml:space="preserve">§ 2 písm. e) zákona č. 523/2004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rozpočtových pravidlách verejnej správy a o zmene a doplnení niektorých zákonov v znení zákona č. </w:t>
      </w:r>
      <w:hyperlink r:id="rId359" w:history="1">
        <w:r w:rsidRPr="00DF2550">
          <w:rPr>
            <w:rFonts w:ascii="Times New Roman" w:hAnsi="Times New Roman" w:cs="Times New Roman"/>
            <w:sz w:val="18"/>
            <w:szCs w:val="18"/>
          </w:rPr>
          <w:t xml:space="preserve">323/2007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4b) </w:t>
      </w:r>
      <w:hyperlink r:id="rId360" w:history="1">
        <w:r w:rsidRPr="00DF2550">
          <w:rPr>
            <w:rFonts w:ascii="Times New Roman" w:hAnsi="Times New Roman" w:cs="Times New Roman"/>
            <w:sz w:val="18"/>
            <w:szCs w:val="18"/>
          </w:rPr>
          <w:t xml:space="preserve">§ 9 zákona č. 528/2008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pomoci a podpore poskytovanej z fondov Európskeho spoločenstva.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5) </w:t>
      </w:r>
      <w:hyperlink r:id="rId361" w:history="1">
        <w:r w:rsidRPr="00DF2550">
          <w:rPr>
            <w:rFonts w:ascii="Times New Roman" w:hAnsi="Times New Roman" w:cs="Times New Roman"/>
            <w:sz w:val="18"/>
            <w:szCs w:val="18"/>
          </w:rPr>
          <w:t xml:space="preserve">§ 2 ods. 1 zákona č. 483/2001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bankách a o zmene a doplnení niektorých zákonov.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6) </w:t>
      </w:r>
      <w:hyperlink r:id="rId362" w:history="1">
        <w:r w:rsidRPr="00DF2550">
          <w:rPr>
            <w:rFonts w:ascii="Times New Roman" w:hAnsi="Times New Roman" w:cs="Times New Roman"/>
            <w:sz w:val="18"/>
            <w:szCs w:val="18"/>
          </w:rPr>
          <w:t>§ 2 ods. 5</w:t>
        </w:r>
      </w:hyperlink>
      <w:r w:rsidRPr="00DF2550">
        <w:rPr>
          <w:rFonts w:ascii="Times New Roman" w:hAnsi="Times New Roman" w:cs="Times New Roman"/>
          <w:sz w:val="18"/>
          <w:szCs w:val="18"/>
        </w:rPr>
        <w:t xml:space="preserve"> a </w:t>
      </w:r>
      <w:hyperlink r:id="rId363" w:history="1">
        <w:r w:rsidRPr="00DF2550">
          <w:rPr>
            <w:rFonts w:ascii="Times New Roman" w:hAnsi="Times New Roman" w:cs="Times New Roman"/>
            <w:sz w:val="18"/>
            <w:szCs w:val="18"/>
          </w:rPr>
          <w:t xml:space="preserve">8 zákona č. 483/2001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v znení zákona č. </w:t>
      </w:r>
      <w:hyperlink r:id="rId364" w:history="1">
        <w:r w:rsidRPr="00DF2550">
          <w:rPr>
            <w:rFonts w:ascii="Times New Roman" w:hAnsi="Times New Roman" w:cs="Times New Roman"/>
            <w:sz w:val="18"/>
            <w:szCs w:val="18"/>
          </w:rPr>
          <w:t xml:space="preserve">554/2004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7) </w:t>
      </w:r>
      <w:hyperlink r:id="rId365" w:history="1">
        <w:r w:rsidRPr="00DF2550">
          <w:rPr>
            <w:rFonts w:ascii="Times New Roman" w:hAnsi="Times New Roman" w:cs="Times New Roman"/>
            <w:sz w:val="18"/>
            <w:szCs w:val="18"/>
          </w:rPr>
          <w:t xml:space="preserve">§3 písm. f) zákona č. 203/2011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kolektívnom investovaní.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8) Zákon č. </w:t>
      </w:r>
      <w:hyperlink r:id="rId366" w:history="1">
        <w:r w:rsidRPr="00DF2550">
          <w:rPr>
            <w:rFonts w:ascii="Times New Roman" w:hAnsi="Times New Roman" w:cs="Times New Roman"/>
            <w:sz w:val="18"/>
            <w:szCs w:val="18"/>
          </w:rPr>
          <w:t xml:space="preserve">527/2002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dobrovoľných dražbách a o doplnení zákona Slovenskej národnej rady č. </w:t>
      </w:r>
      <w:hyperlink r:id="rId367" w:history="1">
        <w:r w:rsidRPr="00DF2550">
          <w:rPr>
            <w:rFonts w:ascii="Times New Roman" w:hAnsi="Times New Roman" w:cs="Times New Roman"/>
            <w:sz w:val="18"/>
            <w:szCs w:val="18"/>
          </w:rPr>
          <w:t>323/1992 Zb.</w:t>
        </w:r>
      </w:hyperlink>
      <w:r w:rsidRPr="00DF2550">
        <w:rPr>
          <w:rFonts w:ascii="Times New Roman" w:hAnsi="Times New Roman" w:cs="Times New Roman"/>
          <w:sz w:val="18"/>
          <w:szCs w:val="18"/>
        </w:rPr>
        <w:t xml:space="preserve"> o notároch a notárskej činnosti (Notársky poriadok) v znení neskorších predpisov.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8a) Zákon č. </w:t>
      </w:r>
      <w:hyperlink r:id="rId368" w:history="1">
        <w:r w:rsidRPr="00DF2550">
          <w:rPr>
            <w:rFonts w:ascii="Times New Roman" w:hAnsi="Times New Roman" w:cs="Times New Roman"/>
            <w:sz w:val="18"/>
            <w:szCs w:val="18"/>
          </w:rPr>
          <w:t xml:space="preserve">371/2014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riešení krízových situácií na finančnom trhu a o zmene a doplnení niektorých zákonov.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8aa) Zákon č. </w:t>
      </w:r>
      <w:hyperlink r:id="rId369" w:history="1">
        <w:r w:rsidRPr="00DF2550">
          <w:rPr>
            <w:rFonts w:ascii="Times New Roman" w:hAnsi="Times New Roman" w:cs="Times New Roman"/>
            <w:sz w:val="18"/>
            <w:szCs w:val="18"/>
          </w:rPr>
          <w:t xml:space="preserve">309/2023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premenách obchodných spoločností a družstiev a o zmene a doplnení niektorých zákonov.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8ab) </w:t>
      </w:r>
      <w:hyperlink r:id="rId370" w:history="1">
        <w:r w:rsidRPr="00DF2550">
          <w:rPr>
            <w:rFonts w:ascii="Times New Roman" w:hAnsi="Times New Roman" w:cs="Times New Roman"/>
            <w:sz w:val="18"/>
            <w:szCs w:val="18"/>
          </w:rPr>
          <w:t xml:space="preserve">§ 15 zákona č. 374/2014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8ac) Čl. 2 ods. 12 nariadenia (EÚ) č. 2015/848 v platnom znení.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8ad) Čl. 55 nariadenia (EÚ) č. 2015/848 v platnom znení.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8ae) </w:t>
      </w:r>
      <w:hyperlink r:id="rId371" w:history="1">
        <w:r w:rsidRPr="00DF2550">
          <w:rPr>
            <w:rFonts w:ascii="Times New Roman" w:hAnsi="Times New Roman" w:cs="Times New Roman"/>
            <w:sz w:val="18"/>
            <w:szCs w:val="18"/>
          </w:rPr>
          <w:t xml:space="preserve">§ 35 až 39 zákona č. 305/2013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elektronickej podobe výkonu pôsobnosti orgánov verejnej moci a o zmene a doplnení niektorých zákonov (zákon o e-</w:t>
      </w:r>
      <w:proofErr w:type="spellStart"/>
      <w:r w:rsidRPr="00DF2550">
        <w:rPr>
          <w:rFonts w:ascii="Times New Roman" w:hAnsi="Times New Roman" w:cs="Times New Roman"/>
          <w:sz w:val="18"/>
          <w:szCs w:val="18"/>
        </w:rPr>
        <w:t>Governmente</w:t>
      </w:r>
      <w:proofErr w:type="spellEnd"/>
      <w:r w:rsidRPr="00DF2550">
        <w:rPr>
          <w:rFonts w:ascii="Times New Roman" w:hAnsi="Times New Roman" w:cs="Times New Roman"/>
          <w:sz w:val="18"/>
          <w:szCs w:val="18"/>
        </w:rPr>
        <w:t xml:space="preserve">) v znení neskorších predpisov.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8b) Vyhláška Ministerstva spravodlivosti Slovenskej republiky č. </w:t>
      </w:r>
      <w:hyperlink r:id="rId372" w:history="1">
        <w:r w:rsidRPr="00DF2550">
          <w:rPr>
            <w:rFonts w:ascii="Times New Roman" w:hAnsi="Times New Roman" w:cs="Times New Roman"/>
            <w:sz w:val="18"/>
            <w:szCs w:val="18"/>
          </w:rPr>
          <w:t xml:space="preserve">655/2004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odmenách a náhradách advokátov za poskytovanie právnych služieb v znení neskorších predpisov.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8c) </w:t>
      </w:r>
      <w:hyperlink r:id="rId373" w:history="1">
        <w:r w:rsidRPr="00DF2550">
          <w:rPr>
            <w:rFonts w:ascii="Times New Roman" w:hAnsi="Times New Roman" w:cs="Times New Roman"/>
            <w:sz w:val="18"/>
            <w:szCs w:val="18"/>
          </w:rPr>
          <w:t xml:space="preserve">§ 3 ods. 1 zákona č. 523/2004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9) Zákon č. </w:t>
      </w:r>
      <w:hyperlink r:id="rId374" w:history="1">
        <w:r w:rsidRPr="00DF2550">
          <w:rPr>
            <w:rFonts w:ascii="Times New Roman" w:hAnsi="Times New Roman" w:cs="Times New Roman"/>
            <w:sz w:val="18"/>
            <w:szCs w:val="18"/>
          </w:rPr>
          <w:t xml:space="preserve">8/2005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správcoch a o zmene a doplnení niektorých zákonov.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9a) </w:t>
      </w:r>
      <w:hyperlink r:id="rId375" w:history="1">
        <w:r w:rsidRPr="00DF2550">
          <w:rPr>
            <w:rFonts w:ascii="Times New Roman" w:hAnsi="Times New Roman" w:cs="Times New Roman"/>
            <w:sz w:val="18"/>
            <w:szCs w:val="18"/>
          </w:rPr>
          <w:t xml:space="preserve">§ 31 ods. 2 písm. c) zákona č. 483/2001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v znení zákona č. </w:t>
      </w:r>
      <w:hyperlink r:id="rId376" w:history="1">
        <w:r w:rsidRPr="00DF2550">
          <w:rPr>
            <w:rFonts w:ascii="Times New Roman" w:hAnsi="Times New Roman" w:cs="Times New Roman"/>
            <w:sz w:val="18"/>
            <w:szCs w:val="18"/>
          </w:rPr>
          <w:t xml:space="preserve">644/2006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9aa) </w:t>
      </w:r>
      <w:hyperlink r:id="rId377" w:history="1">
        <w:r w:rsidRPr="00DF2550">
          <w:rPr>
            <w:rFonts w:ascii="Times New Roman" w:hAnsi="Times New Roman" w:cs="Times New Roman"/>
            <w:sz w:val="18"/>
            <w:szCs w:val="18"/>
          </w:rPr>
          <w:t xml:space="preserve">§ 2 ods. 1 písm. f) zákona č. 111/2022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9b) </w:t>
      </w:r>
      <w:hyperlink r:id="rId378" w:history="1">
        <w:r w:rsidRPr="00DF2550">
          <w:rPr>
            <w:rFonts w:ascii="Times New Roman" w:hAnsi="Times New Roman" w:cs="Times New Roman"/>
            <w:sz w:val="18"/>
            <w:szCs w:val="18"/>
          </w:rPr>
          <w:t xml:space="preserve">§ 8 písm. o) zákona č. 566/2001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v znení zákona č. </w:t>
      </w:r>
      <w:hyperlink r:id="rId379" w:history="1">
        <w:r w:rsidRPr="00DF2550">
          <w:rPr>
            <w:rFonts w:ascii="Times New Roman" w:hAnsi="Times New Roman" w:cs="Times New Roman"/>
            <w:sz w:val="18"/>
            <w:szCs w:val="18"/>
          </w:rPr>
          <w:t xml:space="preserve">336/2005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10) Zákon Národnej rady Slovenskej republiky č. </w:t>
      </w:r>
      <w:hyperlink r:id="rId380" w:history="1">
        <w:r w:rsidRPr="00DF2550">
          <w:rPr>
            <w:rFonts w:ascii="Times New Roman" w:hAnsi="Times New Roman" w:cs="Times New Roman"/>
            <w:sz w:val="18"/>
            <w:szCs w:val="18"/>
          </w:rPr>
          <w:t xml:space="preserve">233/1995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súdnych exekútoroch a exekučnej činnosti (Exekučný poriadok) a o zmene a doplnení ďalších zákonov v znení neskorších predpisov.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11) </w:t>
      </w:r>
      <w:hyperlink r:id="rId381" w:history="1">
        <w:r w:rsidRPr="00DF2550">
          <w:rPr>
            <w:rFonts w:ascii="Times New Roman" w:hAnsi="Times New Roman" w:cs="Times New Roman"/>
            <w:sz w:val="18"/>
            <w:szCs w:val="18"/>
          </w:rPr>
          <w:t xml:space="preserve">§ 156 zákona Národnej rady Slovenskej republiky č. 233/1995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lastRenderedPageBreak/>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11a) </w:t>
      </w:r>
      <w:hyperlink r:id="rId382" w:history="1">
        <w:r w:rsidRPr="00DF2550">
          <w:rPr>
            <w:rFonts w:ascii="Times New Roman" w:hAnsi="Times New Roman" w:cs="Times New Roman"/>
            <w:sz w:val="18"/>
            <w:szCs w:val="18"/>
          </w:rPr>
          <w:t xml:space="preserve">§ 234 zákona č. 461/2003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sociálnom poistení v znení neskorších predpisov.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12) </w:t>
      </w:r>
      <w:hyperlink r:id="rId383" w:history="1">
        <w:r w:rsidRPr="00DF2550">
          <w:rPr>
            <w:rFonts w:ascii="Times New Roman" w:hAnsi="Times New Roman" w:cs="Times New Roman"/>
            <w:sz w:val="18"/>
            <w:szCs w:val="18"/>
          </w:rPr>
          <w:t>§ 56 ods. 6 Obchodného zákonníka</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13) Zákon č. </w:t>
      </w:r>
      <w:hyperlink r:id="rId384" w:history="1">
        <w:r w:rsidRPr="00DF2550">
          <w:rPr>
            <w:rFonts w:ascii="Times New Roman" w:hAnsi="Times New Roman" w:cs="Times New Roman"/>
            <w:sz w:val="18"/>
            <w:szCs w:val="18"/>
          </w:rPr>
          <w:t xml:space="preserve">107/2004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spotrebnej dani z piva v znení neskorších predpisov.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Zákon č. </w:t>
      </w:r>
      <w:hyperlink r:id="rId385" w:history="1">
        <w:r w:rsidRPr="00DF2550">
          <w:rPr>
            <w:rFonts w:ascii="Times New Roman" w:hAnsi="Times New Roman" w:cs="Times New Roman"/>
            <w:sz w:val="18"/>
            <w:szCs w:val="18"/>
          </w:rPr>
          <w:t xml:space="preserve">106/2004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spotrebnej dani z tabakových výrobkov v znení neskorších predpisov.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Zákon č. </w:t>
      </w:r>
      <w:hyperlink r:id="rId386" w:history="1">
        <w:r w:rsidRPr="00DF2550">
          <w:rPr>
            <w:rFonts w:ascii="Times New Roman" w:hAnsi="Times New Roman" w:cs="Times New Roman"/>
            <w:sz w:val="18"/>
            <w:szCs w:val="18"/>
          </w:rPr>
          <w:t xml:space="preserve">105/2004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spotrebnej dani z liehu a o zmene a doplnení zákona č. </w:t>
      </w:r>
      <w:hyperlink r:id="rId387" w:history="1">
        <w:r w:rsidRPr="00DF2550">
          <w:rPr>
            <w:rFonts w:ascii="Times New Roman" w:hAnsi="Times New Roman" w:cs="Times New Roman"/>
            <w:sz w:val="18"/>
            <w:szCs w:val="18"/>
          </w:rPr>
          <w:t xml:space="preserve">467/2002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výrobe a uvádzaní liehu na trh v znení zákona č. </w:t>
      </w:r>
      <w:hyperlink r:id="rId388" w:history="1">
        <w:r w:rsidRPr="00DF2550">
          <w:rPr>
            <w:rFonts w:ascii="Times New Roman" w:hAnsi="Times New Roman" w:cs="Times New Roman"/>
            <w:sz w:val="18"/>
            <w:szCs w:val="18"/>
          </w:rPr>
          <w:t xml:space="preserve">211/2003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v znení neskorších predpisov.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Zákon č. </w:t>
      </w:r>
      <w:hyperlink r:id="rId389" w:history="1">
        <w:r w:rsidRPr="00DF2550">
          <w:rPr>
            <w:rFonts w:ascii="Times New Roman" w:hAnsi="Times New Roman" w:cs="Times New Roman"/>
            <w:sz w:val="18"/>
            <w:szCs w:val="18"/>
          </w:rPr>
          <w:t xml:space="preserve">104/2004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spotrebnej dani z vína v znení neskorších predpisov.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Zákon č. </w:t>
      </w:r>
      <w:hyperlink r:id="rId390" w:history="1">
        <w:r w:rsidRPr="00DF2550">
          <w:rPr>
            <w:rFonts w:ascii="Times New Roman" w:hAnsi="Times New Roman" w:cs="Times New Roman"/>
            <w:sz w:val="18"/>
            <w:szCs w:val="18"/>
          </w:rPr>
          <w:t xml:space="preserve">98/2004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spotrebnej dani z minerálneho oleja v znení zákona č. </w:t>
      </w:r>
      <w:hyperlink r:id="rId391" w:history="1">
        <w:r w:rsidRPr="00DF2550">
          <w:rPr>
            <w:rFonts w:ascii="Times New Roman" w:hAnsi="Times New Roman" w:cs="Times New Roman"/>
            <w:sz w:val="18"/>
            <w:szCs w:val="18"/>
          </w:rPr>
          <w:t xml:space="preserve">667/2004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14) Napríklad zákon Národnej rady Slovenskej republiky č. </w:t>
      </w:r>
      <w:hyperlink r:id="rId392" w:history="1">
        <w:r w:rsidRPr="00DF2550">
          <w:rPr>
            <w:rFonts w:ascii="Times New Roman" w:hAnsi="Times New Roman" w:cs="Times New Roman"/>
            <w:sz w:val="18"/>
            <w:szCs w:val="18"/>
          </w:rPr>
          <w:t xml:space="preserve">278/1993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správe majetku štátu v znení neskorších predpisov.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14a) </w:t>
      </w:r>
      <w:hyperlink r:id="rId393" w:history="1">
        <w:r w:rsidRPr="00DF2550">
          <w:rPr>
            <w:rFonts w:ascii="Times New Roman" w:hAnsi="Times New Roman" w:cs="Times New Roman"/>
            <w:sz w:val="18"/>
            <w:szCs w:val="18"/>
          </w:rPr>
          <w:t xml:space="preserve">§ 71 ods. 2 zákona Národnej rady Slovenskej republiky č. 233/1995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v znení neskorších predpisov.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14b) </w:t>
      </w:r>
      <w:hyperlink r:id="rId394" w:history="1">
        <w:r w:rsidRPr="00DF2550">
          <w:rPr>
            <w:rFonts w:ascii="Times New Roman" w:hAnsi="Times New Roman" w:cs="Times New Roman"/>
            <w:sz w:val="18"/>
            <w:szCs w:val="18"/>
          </w:rPr>
          <w:t>§ 13a ods. 1 Obchodného zákonníka</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15) Napríklad zákon Slovenskej národnej rady č. </w:t>
      </w:r>
      <w:hyperlink r:id="rId395" w:history="1">
        <w:r w:rsidRPr="00DF2550">
          <w:rPr>
            <w:rFonts w:ascii="Times New Roman" w:hAnsi="Times New Roman" w:cs="Times New Roman"/>
            <w:sz w:val="18"/>
            <w:szCs w:val="18"/>
          </w:rPr>
          <w:t>323/1992 Zb.</w:t>
        </w:r>
      </w:hyperlink>
      <w:r w:rsidRPr="00DF2550">
        <w:rPr>
          <w:rFonts w:ascii="Times New Roman" w:hAnsi="Times New Roman" w:cs="Times New Roman"/>
          <w:sz w:val="18"/>
          <w:szCs w:val="18"/>
        </w:rPr>
        <w:t xml:space="preserve"> o notároch a notárskej činnosti (Notársky poriadok) v znení neskorších predpisov, zákon Národnej rady Slovenskej republiky č. </w:t>
      </w:r>
      <w:hyperlink r:id="rId396" w:history="1">
        <w:r w:rsidRPr="00DF2550">
          <w:rPr>
            <w:rFonts w:ascii="Times New Roman" w:hAnsi="Times New Roman" w:cs="Times New Roman"/>
            <w:sz w:val="18"/>
            <w:szCs w:val="18"/>
          </w:rPr>
          <w:t xml:space="preserve">233/1995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v znení neskorších predpisov.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16) </w:t>
      </w:r>
      <w:hyperlink r:id="rId397" w:history="1">
        <w:r w:rsidRPr="00DF2550">
          <w:rPr>
            <w:rFonts w:ascii="Times New Roman" w:hAnsi="Times New Roman" w:cs="Times New Roman"/>
            <w:sz w:val="18"/>
            <w:szCs w:val="18"/>
          </w:rPr>
          <w:t xml:space="preserve">§ 73 zákona Národnej rady Slovenskej republiky č. 171/1993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Policajnom zbore v znení neskorších predpisov.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17) Zákon č. </w:t>
      </w:r>
      <w:hyperlink r:id="rId398" w:history="1">
        <w:r w:rsidRPr="00DF2550">
          <w:rPr>
            <w:rFonts w:ascii="Times New Roman" w:hAnsi="Times New Roman" w:cs="Times New Roman"/>
            <w:sz w:val="18"/>
            <w:szCs w:val="18"/>
          </w:rPr>
          <w:t xml:space="preserve">395/2002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archívoch a registratúrach a o doplnení niektorých zákonov v znení zákona č. </w:t>
      </w:r>
      <w:hyperlink r:id="rId399" w:history="1">
        <w:r w:rsidRPr="00DF2550">
          <w:rPr>
            <w:rFonts w:ascii="Times New Roman" w:hAnsi="Times New Roman" w:cs="Times New Roman"/>
            <w:sz w:val="18"/>
            <w:szCs w:val="18"/>
          </w:rPr>
          <w:t xml:space="preserve">515/2003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18) </w:t>
      </w:r>
      <w:hyperlink r:id="rId400" w:history="1">
        <w:r w:rsidRPr="00DF2550">
          <w:rPr>
            <w:rFonts w:ascii="Times New Roman" w:hAnsi="Times New Roman" w:cs="Times New Roman"/>
            <w:sz w:val="18"/>
            <w:szCs w:val="18"/>
          </w:rPr>
          <w:t xml:space="preserve">§ 476 a </w:t>
        </w:r>
        <w:proofErr w:type="spellStart"/>
        <w:r w:rsidRPr="00DF2550">
          <w:rPr>
            <w:rFonts w:ascii="Times New Roman" w:hAnsi="Times New Roman" w:cs="Times New Roman"/>
            <w:sz w:val="18"/>
            <w:szCs w:val="18"/>
          </w:rPr>
          <w:t>nasl</w:t>
        </w:r>
        <w:proofErr w:type="spellEnd"/>
        <w:r w:rsidRPr="00DF2550">
          <w:rPr>
            <w:rFonts w:ascii="Times New Roman" w:hAnsi="Times New Roman" w:cs="Times New Roman"/>
            <w:sz w:val="18"/>
            <w:szCs w:val="18"/>
          </w:rPr>
          <w:t>. Obchodného zákonníka</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19) Napríklad zákon č. </w:t>
      </w:r>
      <w:hyperlink r:id="rId401" w:history="1">
        <w:r w:rsidRPr="00DF2550">
          <w:rPr>
            <w:rFonts w:ascii="Times New Roman" w:hAnsi="Times New Roman" w:cs="Times New Roman"/>
            <w:sz w:val="18"/>
            <w:szCs w:val="18"/>
          </w:rPr>
          <w:t xml:space="preserve">179/1998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obchodovaní s vojenským materiálom a o doplnení zákona č. </w:t>
      </w:r>
      <w:hyperlink r:id="rId402" w:history="1">
        <w:r w:rsidRPr="00DF2550">
          <w:rPr>
            <w:rFonts w:ascii="Times New Roman" w:hAnsi="Times New Roman" w:cs="Times New Roman"/>
            <w:sz w:val="18"/>
            <w:szCs w:val="18"/>
          </w:rPr>
          <w:t>455/1991 Zb.</w:t>
        </w:r>
      </w:hyperlink>
      <w:r w:rsidRPr="00DF2550">
        <w:rPr>
          <w:rFonts w:ascii="Times New Roman" w:hAnsi="Times New Roman" w:cs="Times New Roman"/>
          <w:sz w:val="18"/>
          <w:szCs w:val="18"/>
        </w:rPr>
        <w:t xml:space="preserve"> o živnostenskom podnikaní (živnostenský zákon) v znení neskorších predpisov v znení neskorších predpisov, zákon č. </w:t>
      </w:r>
      <w:hyperlink r:id="rId403" w:history="1">
        <w:r w:rsidRPr="00DF2550">
          <w:rPr>
            <w:rFonts w:ascii="Times New Roman" w:hAnsi="Times New Roman" w:cs="Times New Roman"/>
            <w:sz w:val="18"/>
            <w:szCs w:val="18"/>
          </w:rPr>
          <w:t xml:space="preserve">566/2001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cenných papieroch a investičných službách a o zmene a doplnení niektorých zákonov (zákon o cenných papieroch) v znení neskorších predpisov.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20) Zákon Národnej rady Slovenskej republiky č. </w:t>
      </w:r>
      <w:hyperlink r:id="rId404" w:history="1">
        <w:r w:rsidRPr="00DF2550">
          <w:rPr>
            <w:rFonts w:ascii="Times New Roman" w:hAnsi="Times New Roman" w:cs="Times New Roman"/>
            <w:sz w:val="18"/>
            <w:szCs w:val="18"/>
          </w:rPr>
          <w:t xml:space="preserve">182/1993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vlastníctve bytov a nebytových priestorov v znení neskorších predpisov.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21) Napríklad zákon Národnej rady Slovenskej republiky č. </w:t>
      </w:r>
      <w:hyperlink r:id="rId405" w:history="1">
        <w:r w:rsidRPr="00DF2550">
          <w:rPr>
            <w:rFonts w:ascii="Times New Roman" w:hAnsi="Times New Roman" w:cs="Times New Roman"/>
            <w:sz w:val="18"/>
            <w:szCs w:val="18"/>
          </w:rPr>
          <w:t xml:space="preserve">182/1993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v znení neskorších predpisov.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21a) Napríklad čl. 11 ods. 3 nariadenia Európskeho parlamentu a Rady (EÚ) č. 648/2012 zo 4. júla 2012 o mimoburzových derivátoch, centrálnych protistranách a archívoch obchodných údajov (</w:t>
      </w:r>
      <w:proofErr w:type="spellStart"/>
      <w:r w:rsidRPr="00DF2550">
        <w:rPr>
          <w:rFonts w:ascii="Times New Roman" w:hAnsi="Times New Roman" w:cs="Times New Roman"/>
          <w:sz w:val="18"/>
          <w:szCs w:val="18"/>
        </w:rPr>
        <w:t>Ú.v</w:t>
      </w:r>
      <w:proofErr w:type="spellEnd"/>
      <w:r w:rsidRPr="00DF2550">
        <w:rPr>
          <w:rFonts w:ascii="Times New Roman" w:hAnsi="Times New Roman" w:cs="Times New Roman"/>
          <w:sz w:val="18"/>
          <w:szCs w:val="18"/>
        </w:rPr>
        <w:t>. EÚ L 201, 27.7.2012) v platnom znení, čl. 3 delegovaného nariadenia Komisie (EÚ) 2016/2251 zo 4. októbra 2016, ktorým sa dopĺňa nariadenie Európskeho parlamentu a Rady (EÚ) č. 648/2012 o mimoburzových derivátoch, centrálnych protistranách a archívoch obchodných údajov, pokiaľ ide o regulačné technické predpisy pre postupy zmierňovania rizika pre zmluvy o mimoburzových derivátoch, ktoré centrálna protistrana nezúčtovala (</w:t>
      </w:r>
      <w:proofErr w:type="spellStart"/>
      <w:r w:rsidRPr="00DF2550">
        <w:rPr>
          <w:rFonts w:ascii="Times New Roman" w:hAnsi="Times New Roman" w:cs="Times New Roman"/>
          <w:sz w:val="18"/>
          <w:szCs w:val="18"/>
        </w:rPr>
        <w:t>Ú.v</w:t>
      </w:r>
      <w:proofErr w:type="spellEnd"/>
      <w:r w:rsidRPr="00DF2550">
        <w:rPr>
          <w:rFonts w:ascii="Times New Roman" w:hAnsi="Times New Roman" w:cs="Times New Roman"/>
          <w:sz w:val="18"/>
          <w:szCs w:val="18"/>
        </w:rPr>
        <w:t xml:space="preserve">. EÚ L 340, 15.12.2016) v platnom znení.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21aa) </w:t>
      </w:r>
      <w:hyperlink r:id="rId406" w:history="1">
        <w:r w:rsidRPr="00DF2550">
          <w:rPr>
            <w:rFonts w:ascii="Times New Roman" w:hAnsi="Times New Roman" w:cs="Times New Roman"/>
            <w:sz w:val="18"/>
            <w:szCs w:val="18"/>
          </w:rPr>
          <w:t xml:space="preserve">§ 67 zákona č. 483/2001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v znení neskorších predpisov.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21b) </w:t>
      </w:r>
      <w:hyperlink r:id="rId407" w:history="1">
        <w:r w:rsidRPr="00DF2550">
          <w:rPr>
            <w:rFonts w:ascii="Times New Roman" w:hAnsi="Times New Roman" w:cs="Times New Roman"/>
            <w:sz w:val="18"/>
            <w:szCs w:val="18"/>
          </w:rPr>
          <w:t>§ 460 až 487 Občianskeho zákonníka</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22a) </w:t>
      </w:r>
      <w:hyperlink r:id="rId408" w:history="1">
        <w:r w:rsidRPr="00DF2550">
          <w:rPr>
            <w:rFonts w:ascii="Times New Roman" w:hAnsi="Times New Roman" w:cs="Times New Roman"/>
            <w:sz w:val="18"/>
            <w:szCs w:val="18"/>
          </w:rPr>
          <w:t>Trestný poriadok</w:t>
        </w:r>
      </w:hyperlink>
      <w:r w:rsidRPr="00DF2550">
        <w:rPr>
          <w:rFonts w:ascii="Times New Roman" w:hAnsi="Times New Roman" w:cs="Times New Roman"/>
          <w:sz w:val="18"/>
          <w:szCs w:val="18"/>
        </w:rPr>
        <w:t xml:space="preserve"> v znení neskorších predpisov.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22b) </w:t>
      </w:r>
      <w:hyperlink r:id="rId409" w:history="1">
        <w:r w:rsidRPr="00DF2550">
          <w:rPr>
            <w:rFonts w:ascii="Times New Roman" w:hAnsi="Times New Roman" w:cs="Times New Roman"/>
            <w:sz w:val="18"/>
            <w:szCs w:val="18"/>
          </w:rPr>
          <w:t xml:space="preserve">§ 5 zákona Národnej rady Slovenskej republiky č. 278/1993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v znení neskorších predpisov.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22c) </w:t>
      </w:r>
      <w:hyperlink r:id="rId410" w:history="1">
        <w:r w:rsidRPr="00DF2550">
          <w:rPr>
            <w:rFonts w:ascii="Times New Roman" w:hAnsi="Times New Roman" w:cs="Times New Roman"/>
            <w:sz w:val="18"/>
            <w:szCs w:val="18"/>
          </w:rPr>
          <w:t>§ 59 ods. 1 Trestného zákona</w:t>
        </w:r>
      </w:hyperlink>
      <w:r w:rsidRPr="00DF2550">
        <w:rPr>
          <w:rFonts w:ascii="Times New Roman" w:hAnsi="Times New Roman" w:cs="Times New Roman"/>
          <w:sz w:val="18"/>
          <w:szCs w:val="18"/>
        </w:rPr>
        <w:t xml:space="preserve"> v znení zákona č. </w:t>
      </w:r>
      <w:hyperlink r:id="rId411" w:history="1">
        <w:r w:rsidRPr="00DF2550">
          <w:rPr>
            <w:rFonts w:ascii="Times New Roman" w:hAnsi="Times New Roman" w:cs="Times New Roman"/>
            <w:sz w:val="18"/>
            <w:szCs w:val="18"/>
          </w:rPr>
          <w:t xml:space="preserve">224/2010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22d) </w:t>
      </w:r>
      <w:hyperlink r:id="rId412" w:history="1">
        <w:r w:rsidRPr="00DF2550">
          <w:rPr>
            <w:rFonts w:ascii="Times New Roman" w:hAnsi="Times New Roman" w:cs="Times New Roman"/>
            <w:sz w:val="18"/>
            <w:szCs w:val="18"/>
          </w:rPr>
          <w:t xml:space="preserve">§ 15 zákona č. 111/2022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22e) </w:t>
      </w:r>
      <w:hyperlink r:id="rId413" w:history="1">
        <w:r w:rsidRPr="00DF2550">
          <w:rPr>
            <w:rFonts w:ascii="Times New Roman" w:hAnsi="Times New Roman" w:cs="Times New Roman"/>
            <w:sz w:val="18"/>
            <w:szCs w:val="18"/>
          </w:rPr>
          <w:t xml:space="preserve">§ 12 zákona č. 111/2022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23) </w:t>
      </w:r>
      <w:hyperlink r:id="rId414" w:history="1">
        <w:r w:rsidRPr="00DF2550">
          <w:rPr>
            <w:rFonts w:ascii="Times New Roman" w:hAnsi="Times New Roman" w:cs="Times New Roman"/>
            <w:sz w:val="18"/>
            <w:szCs w:val="18"/>
          </w:rPr>
          <w:t>Obchodný zákonník</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24) Zákon č. </w:t>
      </w:r>
      <w:hyperlink r:id="rId415" w:history="1">
        <w:r w:rsidRPr="00DF2550">
          <w:rPr>
            <w:rFonts w:ascii="Times New Roman" w:hAnsi="Times New Roman" w:cs="Times New Roman"/>
            <w:sz w:val="18"/>
            <w:szCs w:val="18"/>
          </w:rPr>
          <w:t xml:space="preserve">231/1999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štátnej pomoci v znení neskorších predpisov.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25) </w:t>
      </w:r>
      <w:hyperlink r:id="rId416" w:history="1">
        <w:r w:rsidRPr="00DF2550">
          <w:rPr>
            <w:rFonts w:ascii="Times New Roman" w:hAnsi="Times New Roman" w:cs="Times New Roman"/>
            <w:sz w:val="18"/>
            <w:szCs w:val="18"/>
          </w:rPr>
          <w:t>§ 502 Obchodného zákonníka</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25a) Zákon č. </w:t>
      </w:r>
      <w:hyperlink r:id="rId417" w:history="1">
        <w:r w:rsidRPr="00DF2550">
          <w:rPr>
            <w:rFonts w:ascii="Times New Roman" w:hAnsi="Times New Roman" w:cs="Times New Roman"/>
            <w:sz w:val="18"/>
            <w:szCs w:val="18"/>
          </w:rPr>
          <w:t xml:space="preserve">327/2005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poskytovaní právnej pomoci osobám v materiálnej núdzi a o zmene a doplnení zákona č. </w:t>
      </w:r>
      <w:hyperlink r:id="rId418" w:history="1">
        <w:r w:rsidRPr="00DF2550">
          <w:rPr>
            <w:rFonts w:ascii="Times New Roman" w:hAnsi="Times New Roman" w:cs="Times New Roman"/>
            <w:sz w:val="18"/>
            <w:szCs w:val="18"/>
          </w:rPr>
          <w:t xml:space="preserve">586/2003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advokácii a o zmene a doplnení zákona č. </w:t>
      </w:r>
      <w:hyperlink r:id="rId419" w:history="1">
        <w:r w:rsidRPr="00DF2550">
          <w:rPr>
            <w:rFonts w:ascii="Times New Roman" w:hAnsi="Times New Roman" w:cs="Times New Roman"/>
            <w:sz w:val="18"/>
            <w:szCs w:val="18"/>
          </w:rPr>
          <w:t>455/1991 Zb.</w:t>
        </w:r>
      </w:hyperlink>
      <w:r w:rsidRPr="00DF2550">
        <w:rPr>
          <w:rFonts w:ascii="Times New Roman" w:hAnsi="Times New Roman" w:cs="Times New Roman"/>
          <w:sz w:val="18"/>
          <w:szCs w:val="18"/>
        </w:rPr>
        <w:t xml:space="preserve"> o živnostenskom podnikaní (živnostenský zákon) v znení neskorších predpisov v znení zákona č. </w:t>
      </w:r>
      <w:hyperlink r:id="rId420" w:history="1">
        <w:r w:rsidRPr="00DF2550">
          <w:rPr>
            <w:rFonts w:ascii="Times New Roman" w:hAnsi="Times New Roman" w:cs="Times New Roman"/>
            <w:sz w:val="18"/>
            <w:szCs w:val="18"/>
          </w:rPr>
          <w:t xml:space="preserve">8/2005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v znení neskorších predpisov.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lastRenderedPageBreak/>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25aa) </w:t>
      </w:r>
      <w:hyperlink r:id="rId421" w:history="1">
        <w:r w:rsidRPr="00DF2550">
          <w:rPr>
            <w:rFonts w:ascii="Times New Roman" w:hAnsi="Times New Roman" w:cs="Times New Roman"/>
            <w:sz w:val="18"/>
            <w:szCs w:val="18"/>
          </w:rPr>
          <w:t>§ 2 zákona č. 455/1991 Zb.</w:t>
        </w:r>
      </w:hyperlink>
      <w:r w:rsidRPr="00DF2550">
        <w:rPr>
          <w:rFonts w:ascii="Times New Roman" w:hAnsi="Times New Roman" w:cs="Times New Roman"/>
          <w:sz w:val="18"/>
          <w:szCs w:val="18"/>
        </w:rPr>
        <w:t xml:space="preserve"> o živnostenskom podnikaní (živnostenský zákon) v znení zákona č. </w:t>
      </w:r>
      <w:hyperlink r:id="rId422" w:history="1">
        <w:r w:rsidRPr="00DF2550">
          <w:rPr>
            <w:rFonts w:ascii="Times New Roman" w:hAnsi="Times New Roman" w:cs="Times New Roman"/>
            <w:sz w:val="18"/>
            <w:szCs w:val="18"/>
          </w:rPr>
          <w:t xml:space="preserve">112/2018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25b) Zákon č. </w:t>
      </w:r>
      <w:hyperlink r:id="rId423" w:history="1">
        <w:r w:rsidRPr="00DF2550">
          <w:rPr>
            <w:rFonts w:ascii="Times New Roman" w:hAnsi="Times New Roman" w:cs="Times New Roman"/>
            <w:sz w:val="18"/>
            <w:szCs w:val="18"/>
          </w:rPr>
          <w:t xml:space="preserve">98/2014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krátkodobom nájme bytu v znení zákona č. </w:t>
      </w:r>
      <w:hyperlink r:id="rId424" w:history="1">
        <w:r w:rsidRPr="00DF2550">
          <w:rPr>
            <w:rFonts w:ascii="Times New Roman" w:hAnsi="Times New Roman" w:cs="Times New Roman"/>
            <w:sz w:val="18"/>
            <w:szCs w:val="18"/>
          </w:rPr>
          <w:t xml:space="preserve">125/2016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25c) Zákon č. </w:t>
      </w:r>
      <w:hyperlink r:id="rId425" w:history="1">
        <w:r w:rsidRPr="00DF2550">
          <w:rPr>
            <w:rFonts w:ascii="Times New Roman" w:hAnsi="Times New Roman" w:cs="Times New Roman"/>
            <w:sz w:val="18"/>
            <w:szCs w:val="18"/>
          </w:rPr>
          <w:t xml:space="preserve">90/2016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úveroch na bývanie a o zmene a doplnení niektorých zákonov.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25ca) </w:t>
      </w:r>
      <w:hyperlink r:id="rId426" w:history="1">
        <w:r w:rsidRPr="00DF2550">
          <w:rPr>
            <w:rFonts w:ascii="Times New Roman" w:hAnsi="Times New Roman" w:cs="Times New Roman"/>
            <w:sz w:val="18"/>
            <w:szCs w:val="18"/>
          </w:rPr>
          <w:t xml:space="preserve">§ 5 písm. </w:t>
        </w:r>
        <w:proofErr w:type="spellStart"/>
        <w:r w:rsidRPr="00DF2550">
          <w:rPr>
            <w:rFonts w:ascii="Times New Roman" w:hAnsi="Times New Roman" w:cs="Times New Roman"/>
            <w:sz w:val="18"/>
            <w:szCs w:val="18"/>
          </w:rPr>
          <w:t>ag</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a </w:t>
      </w:r>
      <w:hyperlink r:id="rId427" w:history="1">
        <w:r w:rsidRPr="00DF2550">
          <w:rPr>
            <w:rFonts w:ascii="Times New Roman" w:hAnsi="Times New Roman" w:cs="Times New Roman"/>
            <w:sz w:val="18"/>
            <w:szCs w:val="18"/>
          </w:rPr>
          <w:t xml:space="preserve">§ 27f zákona č. 483/2001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v znení zákona č. </w:t>
      </w:r>
      <w:hyperlink r:id="rId428" w:history="1">
        <w:r w:rsidRPr="00DF2550">
          <w:rPr>
            <w:rFonts w:ascii="Times New Roman" w:hAnsi="Times New Roman" w:cs="Times New Roman"/>
            <w:sz w:val="18"/>
            <w:szCs w:val="18"/>
          </w:rPr>
          <w:t xml:space="preserve">264/2017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25cb) </w:t>
      </w:r>
      <w:hyperlink r:id="rId429" w:history="1">
        <w:r w:rsidRPr="00DF2550">
          <w:rPr>
            <w:rFonts w:ascii="Times New Roman" w:hAnsi="Times New Roman" w:cs="Times New Roman"/>
            <w:sz w:val="18"/>
            <w:szCs w:val="18"/>
          </w:rPr>
          <w:t xml:space="preserve">§ 27f zákona č. 483/2001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v znení zákona č. </w:t>
      </w:r>
      <w:hyperlink r:id="rId430" w:history="1">
        <w:r w:rsidRPr="00DF2550">
          <w:rPr>
            <w:rFonts w:ascii="Times New Roman" w:hAnsi="Times New Roman" w:cs="Times New Roman"/>
            <w:sz w:val="18"/>
            <w:szCs w:val="18"/>
          </w:rPr>
          <w:t xml:space="preserve">264/2017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25d) </w:t>
      </w:r>
      <w:hyperlink r:id="rId431" w:history="1">
        <w:r w:rsidRPr="00DF2550">
          <w:rPr>
            <w:rFonts w:ascii="Times New Roman" w:hAnsi="Times New Roman" w:cs="Times New Roman"/>
            <w:sz w:val="18"/>
            <w:szCs w:val="18"/>
          </w:rPr>
          <w:t xml:space="preserve">§ 32 zákona č. 595/2003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dani z príjmov v znení neskorších predpisov.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25e) </w:t>
      </w:r>
      <w:hyperlink r:id="rId432" w:history="1">
        <w:r w:rsidRPr="00DF2550">
          <w:rPr>
            <w:rFonts w:ascii="Times New Roman" w:hAnsi="Times New Roman" w:cs="Times New Roman"/>
            <w:sz w:val="18"/>
            <w:szCs w:val="18"/>
          </w:rPr>
          <w:t xml:space="preserve">§ 22 zákona č. 527/2002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26) Nariadenie (EÚ) č. 2015/848 v platnom znení.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26a) Čl. 36 nariadenia (EÚ) č. 2015/848 v platnom znení.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26b) Čl. 2 ods. 11 a čl. 36 ods. 11 nariadenia (EÚ) č. 2015/848 v platnom znení.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27) Zákon č. </w:t>
      </w:r>
      <w:hyperlink r:id="rId433" w:history="1">
        <w:r w:rsidRPr="00DF2550">
          <w:rPr>
            <w:rFonts w:ascii="Times New Roman" w:hAnsi="Times New Roman" w:cs="Times New Roman"/>
            <w:sz w:val="18"/>
            <w:szCs w:val="18"/>
          </w:rPr>
          <w:t xml:space="preserve">483/2001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v znení neskorších predpisov.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Zákon č. </w:t>
      </w:r>
      <w:hyperlink r:id="rId434" w:history="1">
        <w:r w:rsidRPr="00DF2550">
          <w:rPr>
            <w:rFonts w:ascii="Times New Roman" w:hAnsi="Times New Roman" w:cs="Times New Roman"/>
            <w:sz w:val="18"/>
            <w:szCs w:val="18"/>
          </w:rPr>
          <w:t xml:space="preserve">8/2008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poisťovníctve a o zmene a doplnení niektorých zákonov v znení neskorších predpisov.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28) </w:t>
      </w:r>
      <w:hyperlink r:id="rId435" w:history="1">
        <w:r w:rsidRPr="00DF2550">
          <w:rPr>
            <w:rFonts w:ascii="Times New Roman" w:hAnsi="Times New Roman" w:cs="Times New Roman"/>
            <w:sz w:val="18"/>
            <w:szCs w:val="18"/>
          </w:rPr>
          <w:t>§ 45 ods. 3 písm. b)</w:t>
        </w:r>
      </w:hyperlink>
      <w:r w:rsidRPr="00DF2550">
        <w:rPr>
          <w:rFonts w:ascii="Times New Roman" w:hAnsi="Times New Roman" w:cs="Times New Roman"/>
          <w:sz w:val="18"/>
          <w:szCs w:val="18"/>
        </w:rPr>
        <w:t xml:space="preserve"> a </w:t>
      </w:r>
      <w:hyperlink r:id="rId436" w:history="1">
        <w:r w:rsidRPr="00DF2550">
          <w:rPr>
            <w:rFonts w:ascii="Times New Roman" w:hAnsi="Times New Roman" w:cs="Times New Roman"/>
            <w:sz w:val="18"/>
            <w:szCs w:val="18"/>
          </w:rPr>
          <w:t xml:space="preserve">§ 46 písm. b) zákona č. 492/2009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platobných službách a o zmene a doplnení niektorých zákonov.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28a) </w:t>
      </w:r>
      <w:hyperlink r:id="rId437" w:history="1">
        <w:r w:rsidRPr="00DF2550">
          <w:rPr>
            <w:rFonts w:ascii="Times New Roman" w:hAnsi="Times New Roman" w:cs="Times New Roman"/>
            <w:sz w:val="18"/>
            <w:szCs w:val="18"/>
          </w:rPr>
          <w:t>§ 1</w:t>
        </w:r>
      </w:hyperlink>
      <w:r w:rsidRPr="00DF2550">
        <w:rPr>
          <w:rFonts w:ascii="Times New Roman" w:hAnsi="Times New Roman" w:cs="Times New Roman"/>
          <w:sz w:val="18"/>
          <w:szCs w:val="18"/>
        </w:rPr>
        <w:t xml:space="preserve"> a </w:t>
      </w:r>
      <w:hyperlink r:id="rId438" w:history="1">
        <w:r w:rsidRPr="00DF2550">
          <w:rPr>
            <w:rFonts w:ascii="Times New Roman" w:hAnsi="Times New Roman" w:cs="Times New Roman"/>
            <w:sz w:val="18"/>
            <w:szCs w:val="18"/>
          </w:rPr>
          <w:t xml:space="preserve">§ 99 až 111 zákona č. 566/2001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v znení neskorších predpisov.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28b) </w:t>
      </w:r>
      <w:hyperlink r:id="rId439" w:history="1">
        <w:r w:rsidRPr="00DF2550">
          <w:rPr>
            <w:rFonts w:ascii="Times New Roman" w:hAnsi="Times New Roman" w:cs="Times New Roman"/>
            <w:sz w:val="18"/>
            <w:szCs w:val="18"/>
          </w:rPr>
          <w:t xml:space="preserve">§ 63 až 79b zákona č. 492/2009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v znení neskorších predpisov.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28c) Zákon č. </w:t>
      </w:r>
      <w:hyperlink r:id="rId440" w:history="1">
        <w:r w:rsidRPr="00DF2550">
          <w:rPr>
            <w:rFonts w:ascii="Times New Roman" w:hAnsi="Times New Roman" w:cs="Times New Roman"/>
            <w:sz w:val="18"/>
            <w:szCs w:val="18"/>
          </w:rPr>
          <w:t xml:space="preserve">581/2004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zdravotných poisťovniach, dohľade nad zdravotnou starostlivosťou a o zmene a doplnení niektorých zákonov v znení neskorších predpisov.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28d) </w:t>
      </w:r>
      <w:hyperlink r:id="rId441" w:history="1">
        <w:r w:rsidRPr="00DF2550">
          <w:rPr>
            <w:rFonts w:ascii="Times New Roman" w:hAnsi="Times New Roman" w:cs="Times New Roman"/>
            <w:sz w:val="18"/>
            <w:szCs w:val="18"/>
          </w:rPr>
          <w:t xml:space="preserve">§ 2 ods. 1 písm. a) zákona č. 90/2016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236F33" w:rsidRPr="00236F33" w:rsidRDefault="00236F33">
      <w:pPr>
        <w:widowControl w:val="0"/>
        <w:autoSpaceDE w:val="0"/>
        <w:autoSpaceDN w:val="0"/>
        <w:adjustRightInd w:val="0"/>
        <w:spacing w:after="0" w:line="240" w:lineRule="auto"/>
        <w:rPr>
          <w:ins w:id="17" w:author="Bartikova Anna" w:date="2024-01-25T13:49:00Z"/>
          <w:rFonts w:ascii="Times New Roman" w:hAnsi="Times New Roman" w:cs="Times New Roman"/>
          <w:sz w:val="18"/>
          <w:szCs w:val="18"/>
        </w:rPr>
      </w:pPr>
    </w:p>
    <w:p w:rsidR="00236F33" w:rsidRPr="00236F33" w:rsidRDefault="00236F33" w:rsidP="00236F33">
      <w:pPr>
        <w:spacing w:after="0" w:line="240" w:lineRule="auto"/>
        <w:ind w:left="426" w:hanging="426"/>
        <w:jc w:val="both"/>
        <w:rPr>
          <w:ins w:id="18" w:author="Bartikova Anna" w:date="2024-01-25T13:49:00Z"/>
          <w:rFonts w:ascii="Times New Roman" w:hAnsi="Times New Roman" w:cs="Times New Roman"/>
          <w:bCs/>
          <w:sz w:val="18"/>
          <w:szCs w:val="18"/>
        </w:rPr>
      </w:pPr>
      <w:ins w:id="19" w:author="Bartikova Anna" w:date="2024-01-25T13:49:00Z">
        <w:r w:rsidRPr="00236F33">
          <w:rPr>
            <w:rFonts w:ascii="Times New Roman" w:hAnsi="Times New Roman" w:cs="Times New Roman"/>
            <w:bCs/>
            <w:sz w:val="18"/>
            <w:szCs w:val="18"/>
            <w:vertAlign w:val="superscript"/>
          </w:rPr>
          <w:t>28e</w:t>
        </w:r>
        <w:r w:rsidRPr="00236F33">
          <w:rPr>
            <w:rFonts w:ascii="Times New Roman" w:hAnsi="Times New Roman" w:cs="Times New Roman"/>
            <w:bCs/>
            <w:sz w:val="18"/>
            <w:szCs w:val="18"/>
          </w:rPr>
          <w:t>) Čl. 3 ods. 1 bod 15 nariadenia Európskeho parlamentu a Rady (EÚ) 2023/1114 z 31. mája 2023 o trhoch s kryptoaktívami a o zmene nariadení (EÚ) č. 1093/2010 a (EÚ) č. 1095/2010 a smerníc 2013/36/EÚ a (EÚ) 2019/1937 (Ú. v. EÚ L 150, 9.6.2023)</w:t>
        </w:r>
      </w:ins>
      <w:ins w:id="20" w:author="Bartikova Anna" w:date="2024-02-20T08:13:00Z">
        <w:r w:rsidR="00E1255B">
          <w:rPr>
            <w:rFonts w:ascii="Times New Roman" w:hAnsi="Times New Roman" w:cs="Times New Roman"/>
            <w:bCs/>
            <w:sz w:val="18"/>
            <w:szCs w:val="18"/>
          </w:rPr>
          <w:t xml:space="preserve"> v platnom znení</w:t>
        </w:r>
      </w:ins>
      <w:ins w:id="21" w:author="Bartikova Anna" w:date="2024-01-25T13:49:00Z">
        <w:r w:rsidRPr="00236F33">
          <w:rPr>
            <w:rFonts w:ascii="Times New Roman" w:hAnsi="Times New Roman" w:cs="Times New Roman"/>
            <w:bCs/>
            <w:sz w:val="18"/>
            <w:szCs w:val="18"/>
          </w:rPr>
          <w:t>.</w:t>
        </w:r>
      </w:ins>
    </w:p>
    <w:p w:rsidR="00236F33" w:rsidRPr="00236F33" w:rsidRDefault="00236F33" w:rsidP="00236F33">
      <w:pPr>
        <w:spacing w:after="0" w:line="240" w:lineRule="auto"/>
        <w:ind w:left="426" w:hanging="426"/>
        <w:jc w:val="both"/>
        <w:rPr>
          <w:ins w:id="22" w:author="Bartikova Anna" w:date="2024-01-25T13:49:00Z"/>
          <w:rFonts w:ascii="Times New Roman" w:hAnsi="Times New Roman" w:cs="Times New Roman"/>
          <w:bCs/>
          <w:sz w:val="18"/>
          <w:szCs w:val="18"/>
        </w:rPr>
      </w:pPr>
      <w:ins w:id="23" w:author="Bartikova Anna" w:date="2024-01-25T13:49:00Z">
        <w:r w:rsidRPr="00236F33">
          <w:rPr>
            <w:rFonts w:ascii="Times New Roman" w:hAnsi="Times New Roman" w:cs="Times New Roman"/>
            <w:bCs/>
            <w:sz w:val="18"/>
            <w:szCs w:val="18"/>
            <w:vertAlign w:val="superscript"/>
          </w:rPr>
          <w:t>28f</w:t>
        </w:r>
        <w:r w:rsidRPr="00236F33">
          <w:rPr>
            <w:rFonts w:ascii="Times New Roman" w:hAnsi="Times New Roman" w:cs="Times New Roman"/>
            <w:bCs/>
            <w:sz w:val="18"/>
            <w:szCs w:val="18"/>
          </w:rPr>
          <w:t>) Čl. 16 nariadenia (EÚ) 2023/1114</w:t>
        </w:r>
      </w:ins>
      <w:ins w:id="24" w:author="Bartikova Anna" w:date="2024-02-20T08:13:00Z">
        <w:r w:rsidR="00E1255B">
          <w:rPr>
            <w:rFonts w:ascii="Times New Roman" w:hAnsi="Times New Roman" w:cs="Times New Roman"/>
            <w:bCs/>
            <w:sz w:val="18"/>
            <w:szCs w:val="18"/>
          </w:rPr>
          <w:t xml:space="preserve"> v platnom znení</w:t>
        </w:r>
      </w:ins>
      <w:ins w:id="25" w:author="Bartikova Anna" w:date="2024-01-25T13:49:00Z">
        <w:r w:rsidRPr="00236F33">
          <w:rPr>
            <w:rFonts w:ascii="Times New Roman" w:hAnsi="Times New Roman" w:cs="Times New Roman"/>
            <w:bCs/>
            <w:sz w:val="18"/>
            <w:szCs w:val="18"/>
          </w:rPr>
          <w:t>.</w:t>
        </w:r>
      </w:ins>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29) </w:t>
      </w:r>
      <w:hyperlink r:id="rId442" w:history="1">
        <w:r w:rsidRPr="00DF2550">
          <w:rPr>
            <w:rFonts w:ascii="Times New Roman" w:hAnsi="Times New Roman" w:cs="Times New Roman"/>
            <w:sz w:val="18"/>
            <w:szCs w:val="18"/>
          </w:rPr>
          <w:t xml:space="preserve">§ 54 ods. 1 písm. a) zákona č. 492/2009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Zákon Národnej rady Slovenskej republiky č. </w:t>
      </w:r>
      <w:hyperlink r:id="rId443" w:history="1">
        <w:r w:rsidRPr="00DF2550">
          <w:rPr>
            <w:rFonts w:ascii="Times New Roman" w:hAnsi="Times New Roman" w:cs="Times New Roman"/>
            <w:sz w:val="18"/>
            <w:szCs w:val="18"/>
          </w:rPr>
          <w:t>566/1992 Zb.</w:t>
        </w:r>
      </w:hyperlink>
      <w:r w:rsidRPr="00DF2550">
        <w:rPr>
          <w:rFonts w:ascii="Times New Roman" w:hAnsi="Times New Roman" w:cs="Times New Roman"/>
          <w:sz w:val="18"/>
          <w:szCs w:val="18"/>
        </w:rPr>
        <w:t xml:space="preserve"> o Národnej banke Slovenska v znení neskorších predpisov.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30) Zákon č. </w:t>
      </w:r>
      <w:hyperlink r:id="rId444" w:history="1">
        <w:r w:rsidRPr="00DF2550">
          <w:rPr>
            <w:rFonts w:ascii="Times New Roman" w:hAnsi="Times New Roman" w:cs="Times New Roman"/>
            <w:sz w:val="18"/>
            <w:szCs w:val="18"/>
          </w:rPr>
          <w:t xml:space="preserve">566/2001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v znení neskorších predpisov.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31) </w:t>
      </w:r>
      <w:hyperlink r:id="rId445" w:history="1">
        <w:r w:rsidRPr="00DF2550">
          <w:rPr>
            <w:rFonts w:ascii="Times New Roman" w:hAnsi="Times New Roman" w:cs="Times New Roman"/>
            <w:sz w:val="18"/>
            <w:szCs w:val="18"/>
          </w:rPr>
          <w:t xml:space="preserve">§ 51 zákona č. 492/2009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hyperlink r:id="rId446" w:history="1">
        <w:r w:rsidRPr="00DF2550">
          <w:rPr>
            <w:rFonts w:ascii="Times New Roman" w:hAnsi="Times New Roman" w:cs="Times New Roman"/>
            <w:sz w:val="18"/>
            <w:szCs w:val="18"/>
          </w:rPr>
          <w:t xml:space="preserve">§ 107a zákona č. 566/2001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v znení zákona č. </w:t>
      </w:r>
      <w:hyperlink r:id="rId447" w:history="1">
        <w:r w:rsidRPr="00DF2550">
          <w:rPr>
            <w:rFonts w:ascii="Times New Roman" w:hAnsi="Times New Roman" w:cs="Times New Roman"/>
            <w:sz w:val="18"/>
            <w:szCs w:val="18"/>
          </w:rPr>
          <w:t xml:space="preserve">510/2002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32a) </w:t>
      </w:r>
      <w:hyperlink r:id="rId448" w:history="1">
        <w:r w:rsidRPr="00DF2550">
          <w:rPr>
            <w:rFonts w:ascii="Times New Roman" w:hAnsi="Times New Roman" w:cs="Times New Roman"/>
            <w:sz w:val="18"/>
            <w:szCs w:val="18"/>
          </w:rPr>
          <w:t xml:space="preserve">§ 3 ods. 3 zákona Národnej rady Slovenskej republiky č. 118/1996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ochrane vkladov a o zmene a doplnení niektorých zákonov v znení neskorších predpisov.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32b) </w:t>
      </w:r>
      <w:hyperlink r:id="rId449" w:history="1">
        <w:r w:rsidRPr="00DF2550">
          <w:rPr>
            <w:rFonts w:ascii="Times New Roman" w:hAnsi="Times New Roman" w:cs="Times New Roman"/>
            <w:sz w:val="18"/>
            <w:szCs w:val="18"/>
          </w:rPr>
          <w:t xml:space="preserve">§ 11 ods. 1 zákona Národnej rady Slovenskej republiky č. 118/1996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v znení neskorších predpisov.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32c) </w:t>
      </w:r>
      <w:hyperlink r:id="rId450" w:history="1">
        <w:r w:rsidRPr="00DF2550">
          <w:rPr>
            <w:rFonts w:ascii="Times New Roman" w:hAnsi="Times New Roman" w:cs="Times New Roman"/>
            <w:sz w:val="18"/>
            <w:szCs w:val="18"/>
          </w:rPr>
          <w:t xml:space="preserve">§ 13 ods. 4 písm. g) zákona Národnej rady Slovenskej republiky č. 118/1996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v znení neskorších predpisov.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32d) </w:t>
      </w:r>
      <w:hyperlink r:id="rId451" w:history="1">
        <w:r w:rsidRPr="00DF2550">
          <w:rPr>
            <w:rFonts w:ascii="Times New Roman" w:hAnsi="Times New Roman" w:cs="Times New Roman"/>
            <w:sz w:val="18"/>
            <w:szCs w:val="18"/>
          </w:rPr>
          <w:t xml:space="preserve">§ 2 písm. aj) zákona č. 371/2014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v znení zákona č. </w:t>
      </w:r>
      <w:hyperlink r:id="rId452" w:history="1">
        <w:r w:rsidRPr="00DF2550">
          <w:rPr>
            <w:rFonts w:ascii="Times New Roman" w:hAnsi="Times New Roman" w:cs="Times New Roman"/>
            <w:sz w:val="18"/>
            <w:szCs w:val="18"/>
          </w:rPr>
          <w:t xml:space="preserve">373/2018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32e) </w:t>
      </w:r>
      <w:hyperlink r:id="rId453" w:history="1">
        <w:r w:rsidRPr="00DF2550">
          <w:rPr>
            <w:rFonts w:ascii="Times New Roman" w:hAnsi="Times New Roman" w:cs="Times New Roman"/>
            <w:sz w:val="18"/>
            <w:szCs w:val="18"/>
          </w:rPr>
          <w:t xml:space="preserve">§ 9 ods. 2 zákona Národnej rady Slovenskej republiky č. 118/1996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v znení neskorších predpisov.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32f) </w:t>
      </w:r>
      <w:hyperlink r:id="rId454" w:history="1">
        <w:r w:rsidRPr="00DF2550">
          <w:rPr>
            <w:rFonts w:ascii="Times New Roman" w:hAnsi="Times New Roman" w:cs="Times New Roman"/>
            <w:sz w:val="18"/>
            <w:szCs w:val="18"/>
          </w:rPr>
          <w:t xml:space="preserve">§ 2 písm. </w:t>
        </w:r>
        <w:proofErr w:type="spellStart"/>
        <w:r w:rsidRPr="00DF2550">
          <w:rPr>
            <w:rFonts w:ascii="Times New Roman" w:hAnsi="Times New Roman" w:cs="Times New Roman"/>
            <w:sz w:val="18"/>
            <w:szCs w:val="18"/>
          </w:rPr>
          <w:t>ai</w:t>
        </w:r>
        <w:proofErr w:type="spellEnd"/>
        <w:r w:rsidRPr="00DF2550">
          <w:rPr>
            <w:rFonts w:ascii="Times New Roman" w:hAnsi="Times New Roman" w:cs="Times New Roman"/>
            <w:sz w:val="18"/>
            <w:szCs w:val="18"/>
          </w:rPr>
          <w:t xml:space="preserve">) zákona č. 371/2014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v znení zákona č. </w:t>
      </w:r>
      <w:hyperlink r:id="rId455" w:history="1">
        <w:r w:rsidRPr="00DF2550">
          <w:rPr>
            <w:rFonts w:ascii="Times New Roman" w:hAnsi="Times New Roman" w:cs="Times New Roman"/>
            <w:sz w:val="18"/>
            <w:szCs w:val="18"/>
          </w:rPr>
          <w:t xml:space="preserve">373/2018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32fa) Čl. 63 nariadenia (EÚ) č. 575/2013 v platnom znení.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32g) Nariadenie Európskeho parlamentu a Rady (EÚ) č. 575/2013 z 26. júna 2013 o prudenciálnych požiadavkách na úverové inštitúcie a investičné spoločnosti a o zmene nariadenia (EÚ) č. 648/2012 (</w:t>
      </w:r>
      <w:proofErr w:type="spellStart"/>
      <w:r w:rsidRPr="00DF2550">
        <w:rPr>
          <w:rFonts w:ascii="Times New Roman" w:hAnsi="Times New Roman" w:cs="Times New Roman"/>
          <w:sz w:val="18"/>
          <w:szCs w:val="18"/>
        </w:rPr>
        <w:t>Ú.v</w:t>
      </w:r>
      <w:proofErr w:type="spellEnd"/>
      <w:r w:rsidRPr="00DF2550">
        <w:rPr>
          <w:rFonts w:ascii="Times New Roman" w:hAnsi="Times New Roman" w:cs="Times New Roman"/>
          <w:sz w:val="18"/>
          <w:szCs w:val="18"/>
        </w:rPr>
        <w:t xml:space="preserve">. EÚ L 176, 27.6.2013) v platnom znení.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Delegované nariadenie Komisie (EÚ) č. 241/2014 zo 7. januára 2014, ktorým sa dopĺňa nariadenie Európskeho parlamentu a </w:t>
      </w:r>
      <w:r w:rsidRPr="00DF2550">
        <w:rPr>
          <w:rFonts w:ascii="Times New Roman" w:hAnsi="Times New Roman" w:cs="Times New Roman"/>
          <w:sz w:val="18"/>
          <w:szCs w:val="18"/>
        </w:rPr>
        <w:lastRenderedPageBreak/>
        <w:t>Rady (EÚ) č. 575/2013, pokiaľ ide o regulačné technické predpisy týkajúce sa požiadaviek na vlastné zdroje inštitúcií (</w:t>
      </w:r>
      <w:proofErr w:type="spellStart"/>
      <w:r w:rsidRPr="00DF2550">
        <w:rPr>
          <w:rFonts w:ascii="Times New Roman" w:hAnsi="Times New Roman" w:cs="Times New Roman"/>
          <w:sz w:val="18"/>
          <w:szCs w:val="18"/>
        </w:rPr>
        <w:t>Ú.v</w:t>
      </w:r>
      <w:proofErr w:type="spellEnd"/>
      <w:r w:rsidRPr="00DF2550">
        <w:rPr>
          <w:rFonts w:ascii="Times New Roman" w:hAnsi="Times New Roman" w:cs="Times New Roman"/>
          <w:sz w:val="18"/>
          <w:szCs w:val="18"/>
        </w:rPr>
        <w:t xml:space="preserve">. EÚ L 74, 14.3.2014) v platnom znení.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32h) Čl. 4 ods. 1 bod 119 nariadenia (EÚ) č. 575/2013 v platnom znení.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33) </w:t>
      </w:r>
      <w:hyperlink r:id="rId456" w:history="1">
        <w:r w:rsidRPr="00DF2550">
          <w:rPr>
            <w:rFonts w:ascii="Times New Roman" w:hAnsi="Times New Roman" w:cs="Times New Roman"/>
            <w:sz w:val="18"/>
            <w:szCs w:val="18"/>
          </w:rPr>
          <w:t>§ 82 ods. 3 až 6</w:t>
        </w:r>
      </w:hyperlink>
      <w:r w:rsidRPr="00DF2550">
        <w:rPr>
          <w:rFonts w:ascii="Times New Roman" w:hAnsi="Times New Roman" w:cs="Times New Roman"/>
          <w:sz w:val="18"/>
          <w:szCs w:val="18"/>
        </w:rPr>
        <w:t xml:space="preserve"> a </w:t>
      </w:r>
      <w:hyperlink r:id="rId457" w:history="1">
        <w:r w:rsidRPr="00DF2550">
          <w:rPr>
            <w:rFonts w:ascii="Times New Roman" w:hAnsi="Times New Roman" w:cs="Times New Roman"/>
            <w:sz w:val="18"/>
            <w:szCs w:val="18"/>
          </w:rPr>
          <w:t xml:space="preserve">ods. 10 až 14 zákona č. 483/2001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v znení zákona č. </w:t>
      </w:r>
      <w:hyperlink r:id="rId458" w:history="1">
        <w:r w:rsidRPr="00DF2550">
          <w:rPr>
            <w:rFonts w:ascii="Times New Roman" w:hAnsi="Times New Roman" w:cs="Times New Roman"/>
            <w:sz w:val="18"/>
            <w:szCs w:val="18"/>
          </w:rPr>
          <w:t xml:space="preserve">454/2021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33a) Zákon č. </w:t>
      </w:r>
      <w:hyperlink r:id="rId459" w:history="1">
        <w:r w:rsidRPr="00DF2550">
          <w:rPr>
            <w:rFonts w:ascii="Times New Roman" w:hAnsi="Times New Roman" w:cs="Times New Roman"/>
            <w:sz w:val="18"/>
            <w:szCs w:val="18"/>
          </w:rPr>
          <w:t xml:space="preserve">305/2013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v znení neskorších predpisov.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33aa) </w:t>
      </w:r>
      <w:hyperlink r:id="rId460" w:history="1">
        <w:r w:rsidRPr="00DF2550">
          <w:rPr>
            <w:rFonts w:ascii="Times New Roman" w:hAnsi="Times New Roman" w:cs="Times New Roman"/>
            <w:sz w:val="18"/>
            <w:szCs w:val="18"/>
          </w:rPr>
          <w:t xml:space="preserve">§ 1 ods. 6 zákona č. 90/2016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v znení zákona č. </w:t>
      </w:r>
      <w:hyperlink r:id="rId461" w:history="1">
        <w:r w:rsidRPr="00DF2550">
          <w:rPr>
            <w:rFonts w:ascii="Times New Roman" w:hAnsi="Times New Roman" w:cs="Times New Roman"/>
            <w:sz w:val="18"/>
            <w:szCs w:val="18"/>
          </w:rPr>
          <w:t xml:space="preserve">279/2017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33b) Nariadenie (EÚ) č. 2015/848 v platnom znení.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33b) </w:t>
      </w:r>
      <w:hyperlink r:id="rId462" w:history="1">
        <w:r w:rsidRPr="00DF2550">
          <w:rPr>
            <w:rFonts w:ascii="Times New Roman" w:hAnsi="Times New Roman" w:cs="Times New Roman"/>
            <w:sz w:val="18"/>
            <w:szCs w:val="18"/>
          </w:rPr>
          <w:t xml:space="preserve">§ 67 až 82 zákona č. 483/2001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v znení neskorších predpisov.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33c) </w:t>
      </w:r>
      <w:hyperlink r:id="rId463" w:history="1">
        <w:r w:rsidRPr="00DF2550">
          <w:rPr>
            <w:rFonts w:ascii="Times New Roman" w:hAnsi="Times New Roman" w:cs="Times New Roman"/>
            <w:sz w:val="18"/>
            <w:szCs w:val="18"/>
          </w:rPr>
          <w:t xml:space="preserve">§ 68 zákona č. 483/2001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v znení neskorších predpisov.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33d) </w:t>
      </w:r>
      <w:hyperlink r:id="rId464" w:history="1">
        <w:r w:rsidRPr="00DF2550">
          <w:rPr>
            <w:rFonts w:ascii="Times New Roman" w:hAnsi="Times New Roman" w:cs="Times New Roman"/>
            <w:sz w:val="18"/>
            <w:szCs w:val="18"/>
          </w:rPr>
          <w:t>§ 55</w:t>
        </w:r>
      </w:hyperlink>
      <w:r w:rsidRPr="00DF2550">
        <w:rPr>
          <w:rFonts w:ascii="Times New Roman" w:hAnsi="Times New Roman" w:cs="Times New Roman"/>
          <w:sz w:val="18"/>
          <w:szCs w:val="18"/>
        </w:rPr>
        <w:t xml:space="preserve"> a </w:t>
      </w:r>
      <w:hyperlink r:id="rId465" w:history="1">
        <w:r w:rsidRPr="00DF2550">
          <w:rPr>
            <w:rFonts w:ascii="Times New Roman" w:hAnsi="Times New Roman" w:cs="Times New Roman"/>
            <w:sz w:val="18"/>
            <w:szCs w:val="18"/>
          </w:rPr>
          <w:t>§ 82 ods. 3 až 6</w:t>
        </w:r>
      </w:hyperlink>
      <w:r w:rsidRPr="00DF2550">
        <w:rPr>
          <w:rFonts w:ascii="Times New Roman" w:hAnsi="Times New Roman" w:cs="Times New Roman"/>
          <w:sz w:val="18"/>
          <w:szCs w:val="18"/>
        </w:rPr>
        <w:t xml:space="preserve"> a </w:t>
      </w:r>
      <w:hyperlink r:id="rId466" w:history="1">
        <w:r w:rsidRPr="00DF2550">
          <w:rPr>
            <w:rFonts w:ascii="Times New Roman" w:hAnsi="Times New Roman" w:cs="Times New Roman"/>
            <w:sz w:val="18"/>
            <w:szCs w:val="18"/>
          </w:rPr>
          <w:t xml:space="preserve">ods. 10 až 13 zákona č. 483/2001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v znení neskorších predpisov.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33e) </w:t>
      </w:r>
      <w:hyperlink r:id="rId467" w:history="1">
        <w:r w:rsidRPr="00DF2550">
          <w:rPr>
            <w:rFonts w:ascii="Times New Roman" w:hAnsi="Times New Roman" w:cs="Times New Roman"/>
            <w:sz w:val="18"/>
            <w:szCs w:val="18"/>
          </w:rPr>
          <w:t>§ 28 ods. 1 písm. g)</w:t>
        </w:r>
      </w:hyperlink>
      <w:r w:rsidRPr="00DF2550">
        <w:rPr>
          <w:rFonts w:ascii="Times New Roman" w:hAnsi="Times New Roman" w:cs="Times New Roman"/>
          <w:sz w:val="18"/>
          <w:szCs w:val="18"/>
        </w:rPr>
        <w:t xml:space="preserve"> a </w:t>
      </w:r>
      <w:hyperlink r:id="rId468" w:history="1">
        <w:r w:rsidRPr="00DF2550">
          <w:rPr>
            <w:rFonts w:ascii="Times New Roman" w:hAnsi="Times New Roman" w:cs="Times New Roman"/>
            <w:sz w:val="18"/>
            <w:szCs w:val="18"/>
          </w:rPr>
          <w:t xml:space="preserve">ods. 2 zákona č. 483/2001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v znení neskorších predpisov.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33f) </w:t>
      </w:r>
      <w:hyperlink r:id="rId469" w:history="1">
        <w:r w:rsidRPr="00DF2550">
          <w:rPr>
            <w:rFonts w:ascii="Times New Roman" w:hAnsi="Times New Roman" w:cs="Times New Roman"/>
            <w:sz w:val="18"/>
            <w:szCs w:val="18"/>
          </w:rPr>
          <w:t>§ 3 ods. 6 zákona č. 530/1990 Zb.</w:t>
        </w:r>
      </w:hyperlink>
      <w:r w:rsidRPr="00DF2550">
        <w:rPr>
          <w:rFonts w:ascii="Times New Roman" w:hAnsi="Times New Roman" w:cs="Times New Roman"/>
          <w:sz w:val="18"/>
          <w:szCs w:val="18"/>
        </w:rPr>
        <w:t xml:space="preserve"> v znení neskorších predpisov.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33g) </w:t>
      </w:r>
      <w:hyperlink r:id="rId470" w:history="1">
        <w:r w:rsidRPr="00DF2550">
          <w:rPr>
            <w:rFonts w:ascii="Times New Roman" w:hAnsi="Times New Roman" w:cs="Times New Roman"/>
            <w:sz w:val="18"/>
            <w:szCs w:val="18"/>
          </w:rPr>
          <w:t xml:space="preserve">§ 70 ods. 1 zákona č. 483/2001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v znení zákona č. </w:t>
      </w:r>
      <w:hyperlink r:id="rId471" w:history="1">
        <w:r w:rsidRPr="00DF2550">
          <w:rPr>
            <w:rFonts w:ascii="Times New Roman" w:hAnsi="Times New Roman" w:cs="Times New Roman"/>
            <w:sz w:val="18"/>
            <w:szCs w:val="18"/>
          </w:rPr>
          <w:t xml:space="preserve">279/2017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33h) </w:t>
      </w:r>
      <w:hyperlink r:id="rId472" w:history="1">
        <w:r w:rsidRPr="00DF2550">
          <w:rPr>
            <w:rFonts w:ascii="Times New Roman" w:hAnsi="Times New Roman" w:cs="Times New Roman"/>
            <w:sz w:val="18"/>
            <w:szCs w:val="18"/>
          </w:rPr>
          <w:t>§ 5 Obchodného zákonníka</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hyperlink r:id="rId473" w:history="1">
        <w:r w:rsidRPr="00DF2550">
          <w:rPr>
            <w:rFonts w:ascii="Times New Roman" w:hAnsi="Times New Roman" w:cs="Times New Roman"/>
            <w:sz w:val="18"/>
            <w:szCs w:val="18"/>
          </w:rPr>
          <w:t>§ 28 Zákonníka práce</w:t>
        </w:r>
      </w:hyperlink>
      <w:r w:rsidRPr="00DF2550">
        <w:rPr>
          <w:rFonts w:ascii="Times New Roman" w:hAnsi="Times New Roman" w:cs="Times New Roman"/>
          <w:sz w:val="18"/>
          <w:szCs w:val="18"/>
        </w:rPr>
        <w:t xml:space="preserve"> v znení zákona č. </w:t>
      </w:r>
      <w:hyperlink r:id="rId474" w:history="1">
        <w:r w:rsidRPr="00DF2550">
          <w:rPr>
            <w:rFonts w:ascii="Times New Roman" w:hAnsi="Times New Roman" w:cs="Times New Roman"/>
            <w:sz w:val="18"/>
            <w:szCs w:val="18"/>
          </w:rPr>
          <w:t xml:space="preserve">348/2007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33i) </w:t>
      </w:r>
      <w:hyperlink r:id="rId475" w:history="1">
        <w:r w:rsidRPr="00DF2550">
          <w:rPr>
            <w:rFonts w:ascii="Times New Roman" w:hAnsi="Times New Roman" w:cs="Times New Roman"/>
            <w:sz w:val="18"/>
            <w:szCs w:val="18"/>
          </w:rPr>
          <w:t>§ 478 Obchodného zákonníka</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 </w:t>
      </w:r>
      <w:hyperlink r:id="rId476" w:history="1">
        <w:r w:rsidRPr="00DF2550">
          <w:rPr>
            <w:rFonts w:ascii="Times New Roman" w:hAnsi="Times New Roman" w:cs="Times New Roman"/>
            <w:sz w:val="18"/>
            <w:szCs w:val="18"/>
          </w:rPr>
          <w:t>§ 42a</w:t>
        </w:r>
      </w:hyperlink>
      <w:r w:rsidRPr="00DF2550">
        <w:rPr>
          <w:rFonts w:ascii="Times New Roman" w:hAnsi="Times New Roman" w:cs="Times New Roman"/>
          <w:sz w:val="18"/>
          <w:szCs w:val="18"/>
        </w:rPr>
        <w:t xml:space="preserve"> a </w:t>
      </w:r>
      <w:hyperlink r:id="rId477" w:history="1">
        <w:r w:rsidRPr="00DF2550">
          <w:rPr>
            <w:rFonts w:ascii="Times New Roman" w:hAnsi="Times New Roman" w:cs="Times New Roman"/>
            <w:sz w:val="18"/>
            <w:szCs w:val="18"/>
          </w:rPr>
          <w:t>42b Občianskeho zákonníka</w:t>
        </w:r>
      </w:hyperlink>
      <w:r w:rsidRPr="00DF2550">
        <w:rPr>
          <w:rFonts w:ascii="Times New Roman" w:hAnsi="Times New Roman" w:cs="Times New Roman"/>
          <w:sz w:val="18"/>
          <w:szCs w:val="18"/>
        </w:rPr>
        <w:t xml:space="preserve"> v znení neskorších predpisov.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33j) </w:t>
      </w:r>
      <w:hyperlink r:id="rId478" w:history="1">
        <w:r w:rsidRPr="00DF2550">
          <w:rPr>
            <w:rFonts w:ascii="Times New Roman" w:hAnsi="Times New Roman" w:cs="Times New Roman"/>
            <w:sz w:val="18"/>
            <w:szCs w:val="18"/>
          </w:rPr>
          <w:t xml:space="preserve">§ 2 ods. 1 písm. t) zákona č. 530/2003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obchodnom registri a o zmene a doplnení niektorých zákonov v znení zákona č. </w:t>
      </w:r>
      <w:hyperlink r:id="rId479" w:history="1">
        <w:r w:rsidRPr="00DF2550">
          <w:rPr>
            <w:rFonts w:ascii="Times New Roman" w:hAnsi="Times New Roman" w:cs="Times New Roman"/>
            <w:sz w:val="18"/>
            <w:szCs w:val="18"/>
          </w:rPr>
          <w:t xml:space="preserve">91/2016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33k) </w:t>
      </w:r>
      <w:hyperlink r:id="rId480" w:history="1">
        <w:r w:rsidRPr="00DF2550">
          <w:rPr>
            <w:rFonts w:ascii="Times New Roman" w:hAnsi="Times New Roman" w:cs="Times New Roman"/>
            <w:sz w:val="18"/>
            <w:szCs w:val="18"/>
          </w:rPr>
          <w:t xml:space="preserve">§ 5 ods. 3 zákona č. 305/2013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elektronickej podobe výkonu pôsobnosti orgánov verejnej moci a o zmene a doplnení niektorých zákonov (zákon o e-</w:t>
      </w:r>
      <w:proofErr w:type="spellStart"/>
      <w:r w:rsidRPr="00DF2550">
        <w:rPr>
          <w:rFonts w:ascii="Times New Roman" w:hAnsi="Times New Roman" w:cs="Times New Roman"/>
          <w:sz w:val="18"/>
          <w:szCs w:val="18"/>
        </w:rPr>
        <w:t>Governmente</w:t>
      </w:r>
      <w:proofErr w:type="spellEnd"/>
      <w:r w:rsidRPr="00DF2550">
        <w:rPr>
          <w:rFonts w:ascii="Times New Roman" w:hAnsi="Times New Roman" w:cs="Times New Roman"/>
          <w:sz w:val="18"/>
          <w:szCs w:val="18"/>
        </w:rPr>
        <w:t xml:space="preserve">) v znení zákona č. </w:t>
      </w:r>
      <w:hyperlink r:id="rId481" w:history="1">
        <w:r w:rsidRPr="00DF2550">
          <w:rPr>
            <w:rFonts w:ascii="Times New Roman" w:hAnsi="Times New Roman" w:cs="Times New Roman"/>
            <w:sz w:val="18"/>
            <w:szCs w:val="18"/>
          </w:rPr>
          <w:t xml:space="preserve">273/2015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33l) Napríklad zákon č. </w:t>
      </w:r>
      <w:hyperlink r:id="rId482" w:history="1">
        <w:r w:rsidRPr="00DF2550">
          <w:rPr>
            <w:rFonts w:ascii="Times New Roman" w:hAnsi="Times New Roman" w:cs="Times New Roman"/>
            <w:sz w:val="18"/>
            <w:szCs w:val="18"/>
          </w:rPr>
          <w:t xml:space="preserve">8/2005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v znení neskorších predpisov, zákon č. </w:t>
      </w:r>
      <w:hyperlink r:id="rId483" w:history="1">
        <w:r w:rsidRPr="00DF2550">
          <w:rPr>
            <w:rFonts w:ascii="Times New Roman" w:hAnsi="Times New Roman" w:cs="Times New Roman"/>
            <w:sz w:val="18"/>
            <w:szCs w:val="18"/>
          </w:rPr>
          <w:t xml:space="preserve">111/2022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33m) </w:t>
      </w:r>
      <w:hyperlink r:id="rId484" w:history="1">
        <w:r w:rsidRPr="00DF2550">
          <w:rPr>
            <w:rFonts w:ascii="Times New Roman" w:hAnsi="Times New Roman" w:cs="Times New Roman"/>
            <w:sz w:val="18"/>
            <w:szCs w:val="18"/>
          </w:rPr>
          <w:t>§ 25 ods. 7 zákona o e-</w:t>
        </w:r>
        <w:proofErr w:type="spellStart"/>
        <w:r w:rsidRPr="00DF2550">
          <w:rPr>
            <w:rFonts w:ascii="Times New Roman" w:hAnsi="Times New Roman" w:cs="Times New Roman"/>
            <w:sz w:val="18"/>
            <w:szCs w:val="18"/>
          </w:rPr>
          <w:t>Governmente</w:t>
        </w:r>
        <w:proofErr w:type="spellEnd"/>
      </w:hyperlink>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33n) </w:t>
      </w:r>
      <w:hyperlink r:id="rId485" w:history="1">
        <w:r w:rsidRPr="00DF2550">
          <w:rPr>
            <w:rFonts w:ascii="Times New Roman" w:hAnsi="Times New Roman" w:cs="Times New Roman"/>
            <w:sz w:val="18"/>
            <w:szCs w:val="18"/>
          </w:rPr>
          <w:t xml:space="preserve">§ 35 až 39 zákona č. 305/2013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v znení neskorších predpisov.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E102ED"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33o) Napríklad </w:t>
      </w:r>
      <w:hyperlink r:id="rId486" w:history="1">
        <w:r w:rsidRPr="00DF2550">
          <w:rPr>
            <w:rFonts w:ascii="Times New Roman" w:hAnsi="Times New Roman" w:cs="Times New Roman"/>
            <w:sz w:val="18"/>
            <w:szCs w:val="18"/>
          </w:rPr>
          <w:t>Obchodný zákonník</w:t>
        </w:r>
      </w:hyperlink>
      <w:r w:rsidRPr="00DF2550">
        <w:rPr>
          <w:rFonts w:ascii="Times New Roman" w:hAnsi="Times New Roman" w:cs="Times New Roman"/>
          <w:sz w:val="18"/>
          <w:szCs w:val="18"/>
        </w:rPr>
        <w:t xml:space="preserve">, zákon č. </w:t>
      </w:r>
      <w:hyperlink r:id="rId487" w:history="1">
        <w:r w:rsidRPr="00DF2550">
          <w:rPr>
            <w:rFonts w:ascii="Times New Roman" w:hAnsi="Times New Roman" w:cs="Times New Roman"/>
            <w:sz w:val="18"/>
            <w:szCs w:val="18"/>
          </w:rPr>
          <w:t xml:space="preserve">46/1993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Slovenskej informačnej službe v znení neskorších predpisov, zákon č. </w:t>
      </w:r>
      <w:hyperlink r:id="rId488" w:history="1">
        <w:r w:rsidRPr="00DF2550">
          <w:rPr>
            <w:rFonts w:ascii="Times New Roman" w:hAnsi="Times New Roman" w:cs="Times New Roman"/>
            <w:sz w:val="18"/>
            <w:szCs w:val="18"/>
          </w:rPr>
          <w:t xml:space="preserve">171/1993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v znení neskorších predpisov, zákon č. </w:t>
      </w:r>
      <w:hyperlink r:id="rId489" w:history="1">
        <w:r w:rsidRPr="00DF2550">
          <w:rPr>
            <w:rFonts w:ascii="Times New Roman" w:hAnsi="Times New Roman" w:cs="Times New Roman"/>
            <w:sz w:val="18"/>
            <w:szCs w:val="18"/>
          </w:rPr>
          <w:t xml:space="preserve">483/2001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v znení neskorších predpisov, zákon č. </w:t>
      </w:r>
      <w:hyperlink r:id="rId490" w:history="1">
        <w:r w:rsidRPr="00DF2550">
          <w:rPr>
            <w:rFonts w:ascii="Times New Roman" w:hAnsi="Times New Roman" w:cs="Times New Roman"/>
            <w:sz w:val="18"/>
            <w:szCs w:val="18"/>
          </w:rPr>
          <w:t xml:space="preserve">215/2004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ochrane utajovaných skutočností v znení neskorších predpisov, zákon č. </w:t>
      </w:r>
      <w:hyperlink r:id="rId491" w:history="1">
        <w:r w:rsidRPr="00DF2550">
          <w:rPr>
            <w:rFonts w:ascii="Times New Roman" w:hAnsi="Times New Roman" w:cs="Times New Roman"/>
            <w:sz w:val="18"/>
            <w:szCs w:val="18"/>
          </w:rPr>
          <w:t xml:space="preserve">541/2004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mierovom využívaní jadrovej energie (atómový zákon) v znení neskorších predpisov, zákon č. </w:t>
      </w:r>
      <w:hyperlink r:id="rId492" w:history="1">
        <w:r w:rsidRPr="00DF2550">
          <w:rPr>
            <w:rFonts w:ascii="Times New Roman" w:hAnsi="Times New Roman" w:cs="Times New Roman"/>
            <w:sz w:val="18"/>
            <w:szCs w:val="18"/>
          </w:rPr>
          <w:t xml:space="preserve">563/2009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v znení neskorších predpisov, zákon č. </w:t>
      </w:r>
      <w:hyperlink r:id="rId493" w:history="1">
        <w:r w:rsidRPr="00DF2550">
          <w:rPr>
            <w:rFonts w:ascii="Times New Roman" w:hAnsi="Times New Roman" w:cs="Times New Roman"/>
            <w:sz w:val="18"/>
            <w:szCs w:val="18"/>
          </w:rPr>
          <w:t xml:space="preserve">500/2022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Vojenskom spravodajstve. </w:t>
      </w:r>
    </w:p>
    <w:p w:rsidR="00E102ED" w:rsidRPr="00DF2550" w:rsidRDefault="009C6536">
      <w:pPr>
        <w:widowControl w:val="0"/>
        <w:autoSpaceDE w:val="0"/>
        <w:autoSpaceDN w:val="0"/>
        <w:adjustRightInd w:val="0"/>
        <w:spacing w:after="0" w:line="240" w:lineRule="auto"/>
        <w:rPr>
          <w:rFonts w:ascii="Times New Roman" w:hAnsi="Times New Roman" w:cs="Times New Roman"/>
          <w:sz w:val="18"/>
          <w:szCs w:val="18"/>
        </w:rPr>
      </w:pPr>
      <w:r w:rsidRPr="00DF2550">
        <w:rPr>
          <w:rFonts w:ascii="Times New Roman" w:hAnsi="Times New Roman" w:cs="Times New Roman"/>
          <w:sz w:val="18"/>
          <w:szCs w:val="18"/>
        </w:rPr>
        <w:t xml:space="preserve"> </w:t>
      </w:r>
    </w:p>
    <w:p w:rsidR="009C6536" w:rsidRPr="00DF2550" w:rsidRDefault="009C6536">
      <w:pPr>
        <w:widowControl w:val="0"/>
        <w:autoSpaceDE w:val="0"/>
        <w:autoSpaceDN w:val="0"/>
        <w:adjustRightInd w:val="0"/>
        <w:spacing w:after="0" w:line="240" w:lineRule="auto"/>
        <w:jc w:val="both"/>
        <w:rPr>
          <w:rFonts w:ascii="Times New Roman" w:hAnsi="Times New Roman" w:cs="Times New Roman"/>
          <w:sz w:val="18"/>
          <w:szCs w:val="18"/>
        </w:rPr>
      </w:pPr>
      <w:r w:rsidRPr="00DF2550">
        <w:rPr>
          <w:rFonts w:ascii="Times New Roman" w:hAnsi="Times New Roman" w:cs="Times New Roman"/>
          <w:sz w:val="18"/>
          <w:szCs w:val="18"/>
        </w:rPr>
        <w:t xml:space="preserve">34) </w:t>
      </w:r>
      <w:hyperlink r:id="rId494" w:history="1">
        <w:r w:rsidRPr="00DF2550">
          <w:rPr>
            <w:rFonts w:ascii="Times New Roman" w:hAnsi="Times New Roman" w:cs="Times New Roman"/>
            <w:sz w:val="18"/>
            <w:szCs w:val="18"/>
          </w:rPr>
          <w:t xml:space="preserve">§ 2 písm. a) zákona č. 601/2003 </w:t>
        </w:r>
        <w:proofErr w:type="spellStart"/>
        <w:r w:rsidRPr="00DF2550">
          <w:rPr>
            <w:rFonts w:ascii="Times New Roman" w:hAnsi="Times New Roman" w:cs="Times New Roman"/>
            <w:sz w:val="18"/>
            <w:szCs w:val="18"/>
          </w:rPr>
          <w:t>Z.z</w:t>
        </w:r>
        <w:proofErr w:type="spellEnd"/>
        <w:r w:rsidRPr="00DF2550">
          <w:rPr>
            <w:rFonts w:ascii="Times New Roman" w:hAnsi="Times New Roman" w:cs="Times New Roman"/>
            <w:sz w:val="18"/>
            <w:szCs w:val="18"/>
          </w:rPr>
          <w:t>.</w:t>
        </w:r>
      </w:hyperlink>
      <w:r w:rsidRPr="00DF2550">
        <w:rPr>
          <w:rFonts w:ascii="Times New Roman" w:hAnsi="Times New Roman" w:cs="Times New Roman"/>
          <w:sz w:val="18"/>
          <w:szCs w:val="18"/>
        </w:rPr>
        <w:t xml:space="preserve"> o životnom minime a o zmene a doplnení niektorých zákonov v znení neskorších predpisov.</w:t>
      </w:r>
    </w:p>
    <w:sectPr w:rsidR="009C6536" w:rsidRPr="00DF2550">
      <w:pgSz w:w="11907" w:h="16840"/>
      <w:pgMar w:top="1418" w:right="1418" w:bottom="1418" w:left="1418"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altName w:val="Arial"/>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rtikova Anna">
    <w15:presenceInfo w15:providerId="AD" w15:userId="S-1-5-21-3687306193-3854762678-519657110-199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GrammaticalErrors/>
  <w:proofState w:spelling="clean"/>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550"/>
    <w:rsid w:val="00236F33"/>
    <w:rsid w:val="00274CE8"/>
    <w:rsid w:val="002D7E6C"/>
    <w:rsid w:val="0040178A"/>
    <w:rsid w:val="00487BEE"/>
    <w:rsid w:val="00617DD5"/>
    <w:rsid w:val="00702DCD"/>
    <w:rsid w:val="009C6536"/>
    <w:rsid w:val="00A44001"/>
    <w:rsid w:val="00B4395D"/>
    <w:rsid w:val="00B717C6"/>
    <w:rsid w:val="00C80934"/>
    <w:rsid w:val="00CD01C5"/>
    <w:rsid w:val="00DF2550"/>
    <w:rsid w:val="00E102ED"/>
    <w:rsid w:val="00E1255B"/>
    <w:rsid w:val="00F826F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47A7FE"/>
  <w14:defaultImageDpi w14:val="0"/>
  <w15:docId w15:val="{77A4150F-00DF-4E9E-AB09-019A438CC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A4400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440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aspi://module='KO'&amp;link='KO7_2005SK%252364'&amp;ucin-k-dni='30.12.9999'" TargetMode="External"/><Relationship Id="rId299" Type="http://schemas.openxmlformats.org/officeDocument/2006/relationships/hyperlink" Target="aspi://module='ASPI'&amp;link='43/2004%20Z.z.'&amp;ucin-k-dni='30.12.9999'" TargetMode="External"/><Relationship Id="rId21" Type="http://schemas.openxmlformats.org/officeDocument/2006/relationships/hyperlink" Target="aspi://module='ASPI'&amp;link='117/2015%20Z.z.'&amp;ucin-k-dni='30.12.9999'" TargetMode="External"/><Relationship Id="rId63" Type="http://schemas.openxmlformats.org/officeDocument/2006/relationships/hyperlink" Target="aspi://module='KO'&amp;link='KO7_2005SK%252313'&amp;ucin-k-dni='30.12.9999'" TargetMode="External"/><Relationship Id="rId159" Type="http://schemas.openxmlformats.org/officeDocument/2006/relationships/hyperlink" Target="aspi://module='KO'&amp;link='KO7_2005SK%2523105'&amp;ucin-k-dni='30.12.9999'" TargetMode="External"/><Relationship Id="rId324" Type="http://schemas.openxmlformats.org/officeDocument/2006/relationships/hyperlink" Target="aspi://module='ASPI'&amp;link='389/2015%20Z.z.'&amp;ucin-k-dni='30.12.9999'" TargetMode="External"/><Relationship Id="rId366" Type="http://schemas.openxmlformats.org/officeDocument/2006/relationships/hyperlink" Target="aspi://module='ASPI'&amp;link='527/2002%20Z.z.'&amp;ucin-k-dni='30.12.9999'" TargetMode="External"/><Relationship Id="rId170" Type="http://schemas.openxmlformats.org/officeDocument/2006/relationships/hyperlink" Target="aspi://module='KO'&amp;link='KO7_2005SK%2523113'&amp;ucin-k-dni='30.12.9999'" TargetMode="External"/><Relationship Id="rId226" Type="http://schemas.openxmlformats.org/officeDocument/2006/relationships/hyperlink" Target="aspi://module='KO'&amp;link='KO7_2005SK%2523164'&amp;ucin-k-dni='30.12.9999'" TargetMode="External"/><Relationship Id="rId433" Type="http://schemas.openxmlformats.org/officeDocument/2006/relationships/hyperlink" Target="aspi://module='ASPI'&amp;link='483/2001%20Z.z.'&amp;ucin-k-dni='30.12.9999'" TargetMode="External"/><Relationship Id="rId268" Type="http://schemas.openxmlformats.org/officeDocument/2006/relationships/hyperlink" Target="aspi://module='ASPI'&amp;link='566/2001%20Z.z.'&amp;ucin-k-dni='30.12.9999'" TargetMode="External"/><Relationship Id="rId475" Type="http://schemas.openxmlformats.org/officeDocument/2006/relationships/hyperlink" Target="aspi://module='ASPI'&amp;link='513/1991%20Zb.%2523478'&amp;ucin-k-dni='30.12.9999'" TargetMode="External"/><Relationship Id="rId32" Type="http://schemas.openxmlformats.org/officeDocument/2006/relationships/hyperlink" Target="aspi://module='ASPI'&amp;link='315/2016%20Z.z.'&amp;ucin-k-dni='30.12.9999'" TargetMode="External"/><Relationship Id="rId74" Type="http://schemas.openxmlformats.org/officeDocument/2006/relationships/hyperlink" Target="aspi://module='KO'&amp;link='KO7_2005SK%252324'&amp;ucin-k-dni='30.12.9999'" TargetMode="External"/><Relationship Id="rId128" Type="http://schemas.openxmlformats.org/officeDocument/2006/relationships/hyperlink" Target="aspi://module='KO'&amp;link='KO7_2005SK%252374a'&amp;ucin-k-dni='30.12.9999'" TargetMode="External"/><Relationship Id="rId335" Type="http://schemas.openxmlformats.org/officeDocument/2006/relationships/hyperlink" Target="aspi://module='ASPI'&amp;link='454/2021%20Z.z.'&amp;ucin-k-dni='30.12.9999'" TargetMode="External"/><Relationship Id="rId377" Type="http://schemas.openxmlformats.org/officeDocument/2006/relationships/hyperlink" Target="aspi://module='ASPI'&amp;link='111/2022%20Z.z.%25232'&amp;ucin-k-dni='30.12.9999'" TargetMode="External"/><Relationship Id="rId5" Type="http://schemas.openxmlformats.org/officeDocument/2006/relationships/hyperlink" Target="aspi://module='ASPI'&amp;link='353/2005%20Z.z.'&amp;ucin-k-dni='30.12.9999'" TargetMode="External"/><Relationship Id="rId181" Type="http://schemas.openxmlformats.org/officeDocument/2006/relationships/hyperlink" Target="aspi://module='KO'&amp;link='KO7_2005SK%2523123'&amp;ucin-k-dni='30.12.9999'" TargetMode="External"/><Relationship Id="rId237" Type="http://schemas.openxmlformats.org/officeDocument/2006/relationships/hyperlink" Target="aspi://module='KO'&amp;link='KO7_2005SK%2523168'&amp;ucin-k-dni='30.12.9999'" TargetMode="External"/><Relationship Id="rId402" Type="http://schemas.openxmlformats.org/officeDocument/2006/relationships/hyperlink" Target="aspi://module='ASPI'&amp;link='455/1991%20Zb.'&amp;ucin-k-dni='30.12.9999'" TargetMode="External"/><Relationship Id="rId279" Type="http://schemas.openxmlformats.org/officeDocument/2006/relationships/hyperlink" Target="aspi://module='ASPI'&amp;link='328/1991%20Zb.'&amp;ucin-k-dni='30.12.9999'" TargetMode="External"/><Relationship Id="rId444" Type="http://schemas.openxmlformats.org/officeDocument/2006/relationships/hyperlink" Target="aspi://module='ASPI'&amp;link='566/2001%20Z.z.'&amp;ucin-k-dni='30.12.9999'" TargetMode="External"/><Relationship Id="rId486" Type="http://schemas.openxmlformats.org/officeDocument/2006/relationships/hyperlink" Target="aspi://module='ASPI'&amp;link='513/1991%20Zb.'&amp;ucin-k-dni='30.12.9999'" TargetMode="External"/><Relationship Id="rId43" Type="http://schemas.openxmlformats.org/officeDocument/2006/relationships/hyperlink" Target="aspi://module='ASPI'&amp;link='111/2022%20Z.z.'&amp;ucin-k-dni='30.12.9999'" TargetMode="External"/><Relationship Id="rId139" Type="http://schemas.openxmlformats.org/officeDocument/2006/relationships/hyperlink" Target="aspi://module='KO'&amp;link='KO7_2005SK%252385'&amp;ucin-k-dni='30.12.9999'" TargetMode="External"/><Relationship Id="rId290" Type="http://schemas.openxmlformats.org/officeDocument/2006/relationships/hyperlink" Target="aspi://module='ASPI'&amp;link='645/2004%20Z.z.'&amp;ucin-k-dni='30.12.9999'" TargetMode="External"/><Relationship Id="rId304" Type="http://schemas.openxmlformats.org/officeDocument/2006/relationships/hyperlink" Target="aspi://module='ASPI'&amp;link='198/2007%20Z.z.'&amp;ucin-k-dni='30.12.9999'" TargetMode="External"/><Relationship Id="rId346" Type="http://schemas.openxmlformats.org/officeDocument/2006/relationships/hyperlink" Target="aspi://module='ASPI'&amp;link='111/2022%20Z.z.'&amp;ucin-k-dni='30.12.9999'" TargetMode="External"/><Relationship Id="rId388" Type="http://schemas.openxmlformats.org/officeDocument/2006/relationships/hyperlink" Target="aspi://module='ASPI'&amp;link='211/2003%20Z.z.'&amp;ucin-k-dni='30.12.9999'" TargetMode="External"/><Relationship Id="rId85" Type="http://schemas.openxmlformats.org/officeDocument/2006/relationships/hyperlink" Target="aspi://module='KO'&amp;link='KO7_2005SK%252334'&amp;ucin-k-dni='30.12.9999'" TargetMode="External"/><Relationship Id="rId150" Type="http://schemas.openxmlformats.org/officeDocument/2006/relationships/hyperlink" Target="aspi://module='KO'&amp;link='KO7_2005SK%252396'&amp;ucin-k-dni='30.12.9999'" TargetMode="External"/><Relationship Id="rId192" Type="http://schemas.openxmlformats.org/officeDocument/2006/relationships/hyperlink" Target="aspi://module='KO'&amp;link='KO7_2005SK%2523134'&amp;ucin-k-dni='30.12.9999'" TargetMode="External"/><Relationship Id="rId206" Type="http://schemas.openxmlformats.org/officeDocument/2006/relationships/hyperlink" Target="aspi://module='KO'&amp;link='KO7_2005SK%2523148'&amp;ucin-k-dni='30.12.9999'" TargetMode="External"/><Relationship Id="rId413" Type="http://schemas.openxmlformats.org/officeDocument/2006/relationships/hyperlink" Target="aspi://module='ASPI'&amp;link='111/2022%20Z.z.%252312'&amp;ucin-k-dni='30.12.9999'" TargetMode="External"/><Relationship Id="rId248" Type="http://schemas.openxmlformats.org/officeDocument/2006/relationships/hyperlink" Target="aspi://module='KO'&amp;link='KO7_2005SK%2523176'&amp;ucin-k-dni='30.12.9999'" TargetMode="External"/><Relationship Id="rId455" Type="http://schemas.openxmlformats.org/officeDocument/2006/relationships/hyperlink" Target="aspi://module='ASPI'&amp;link='373/2018%20Z.z.'&amp;ucin-k-dni='30.12.9999'" TargetMode="External"/><Relationship Id="rId497" Type="http://schemas.openxmlformats.org/officeDocument/2006/relationships/theme" Target="theme/theme1.xml"/><Relationship Id="rId12" Type="http://schemas.openxmlformats.org/officeDocument/2006/relationships/hyperlink" Target="aspi://module='ASPI'&amp;link='276/2009%20Z.z.'&amp;ucin-k-dni='30.12.9999'" TargetMode="External"/><Relationship Id="rId108" Type="http://schemas.openxmlformats.org/officeDocument/2006/relationships/hyperlink" Target="aspi://module='KO'&amp;link='KO7_2005SK%252356'&amp;ucin-k-dni='30.12.9999'" TargetMode="External"/><Relationship Id="rId315" Type="http://schemas.openxmlformats.org/officeDocument/2006/relationships/hyperlink" Target="aspi://module='ASPI'&amp;link='371/2014%20Z.z.'&amp;ucin-k-dni='30.12.9999'" TargetMode="External"/><Relationship Id="rId357" Type="http://schemas.openxmlformats.org/officeDocument/2006/relationships/hyperlink" Target="aspi://module='ASPI'&amp;link='160/2015%20Z.z.%2523127'&amp;ucin-k-dni='30.12.9999'" TargetMode="External"/><Relationship Id="rId54" Type="http://schemas.openxmlformats.org/officeDocument/2006/relationships/hyperlink" Target="aspi://module='KO'&amp;link='KO7_2005SK%25234'&amp;ucin-k-dni='30.12.9999'" TargetMode="External"/><Relationship Id="rId96" Type="http://schemas.openxmlformats.org/officeDocument/2006/relationships/hyperlink" Target="aspi://module='KO'&amp;link='KO7_2005SK%252345'&amp;ucin-k-dni='30.12.9999'" TargetMode="External"/><Relationship Id="rId161" Type="http://schemas.openxmlformats.org/officeDocument/2006/relationships/hyperlink" Target="aspi://module='ASPI'&amp;link='513/1991%20Zb.%252340'&amp;ucin-k-dni='30.12.9999'" TargetMode="External"/><Relationship Id="rId217" Type="http://schemas.openxmlformats.org/officeDocument/2006/relationships/hyperlink" Target="aspi://module='KO'&amp;link='KO7_2005SK%2523158'&amp;ucin-k-dni='30.12.9999'" TargetMode="External"/><Relationship Id="rId399" Type="http://schemas.openxmlformats.org/officeDocument/2006/relationships/hyperlink" Target="aspi://module='ASPI'&amp;link='515/2003%20Z.z.'&amp;ucin-k-dni='30.12.9999'" TargetMode="External"/><Relationship Id="rId259" Type="http://schemas.openxmlformats.org/officeDocument/2006/relationships/hyperlink" Target="aspi://module='ASPI'&amp;link='58/1996%20Z.z.'&amp;ucin-k-dni='30.12.9999'" TargetMode="External"/><Relationship Id="rId424" Type="http://schemas.openxmlformats.org/officeDocument/2006/relationships/hyperlink" Target="aspi://module='ASPI'&amp;link='125/2016%20Z.z.'&amp;ucin-k-dni='30.12.9999'" TargetMode="External"/><Relationship Id="rId466" Type="http://schemas.openxmlformats.org/officeDocument/2006/relationships/hyperlink" Target="aspi://module='ASPI'&amp;link='483/2001%20Z.z.%252382'&amp;ucin-k-dni='30.12.9999'" TargetMode="External"/><Relationship Id="rId23" Type="http://schemas.openxmlformats.org/officeDocument/2006/relationships/hyperlink" Target="aspi://module='ASPI'&amp;link='390/2015%20Z.z.'&amp;ucin-k-dni='30.12.9999'" TargetMode="External"/><Relationship Id="rId119" Type="http://schemas.openxmlformats.org/officeDocument/2006/relationships/hyperlink" Target="aspi://module='KO'&amp;link='KO7_2005SK%252366'&amp;ucin-k-dni='30.12.9999'" TargetMode="External"/><Relationship Id="rId270" Type="http://schemas.openxmlformats.org/officeDocument/2006/relationships/hyperlink" Target="aspi://module='ASPI'&amp;link='457/2002%20Z.z.'&amp;ucin-k-dni='30.12.9999'" TargetMode="External"/><Relationship Id="rId326" Type="http://schemas.openxmlformats.org/officeDocument/2006/relationships/hyperlink" Target="aspi://module='ASPI'&amp;link='315/2016%20Z.z.'&amp;ucin-k-dni='30.12.9999'" TargetMode="External"/><Relationship Id="rId65" Type="http://schemas.openxmlformats.org/officeDocument/2006/relationships/hyperlink" Target="aspi://module='KO'&amp;link='KO7_2005SK%252315'&amp;ucin-k-dni='30.12.9999'" TargetMode="External"/><Relationship Id="rId130" Type="http://schemas.openxmlformats.org/officeDocument/2006/relationships/hyperlink" Target="aspi://module='KO'&amp;link='KO7_2005SK%252376'&amp;ucin-k-dni='30.12.9999'" TargetMode="External"/><Relationship Id="rId368" Type="http://schemas.openxmlformats.org/officeDocument/2006/relationships/hyperlink" Target="aspi://module='ASPI'&amp;link='371/2014%20Z.z.'&amp;ucin-k-dni='30.12.9999'" TargetMode="External"/><Relationship Id="rId172" Type="http://schemas.openxmlformats.org/officeDocument/2006/relationships/hyperlink" Target="aspi://module='KO'&amp;link='KO7_2005SK%2523115'&amp;ucin-k-dni='30.12.9999'" TargetMode="External"/><Relationship Id="rId228" Type="http://schemas.openxmlformats.org/officeDocument/2006/relationships/hyperlink" Target="aspi://module='KO'&amp;link='KO7_2005SK%2523166'&amp;ucin-k-dni='30.12.9999'" TargetMode="External"/><Relationship Id="rId435" Type="http://schemas.openxmlformats.org/officeDocument/2006/relationships/hyperlink" Target="aspi://module='ASPI'&amp;link='492/2009%20Z.z.%252345'&amp;ucin-k-dni='30.12.9999'" TargetMode="External"/><Relationship Id="rId477" Type="http://schemas.openxmlformats.org/officeDocument/2006/relationships/hyperlink" Target="aspi://module='ASPI'&amp;link='40/1964%20Zb.%252342b'&amp;ucin-k-dni='30.12.9999'" TargetMode="External"/><Relationship Id="rId281" Type="http://schemas.openxmlformats.org/officeDocument/2006/relationships/hyperlink" Target="aspi://module='ASPI'&amp;link='314/1999%20Z.z.'&amp;ucin-k-dni='30.12.9999'" TargetMode="External"/><Relationship Id="rId337" Type="http://schemas.openxmlformats.org/officeDocument/2006/relationships/hyperlink" Target="aspi://module='ASPI'&amp;link='398/2022%20Z.z.'&amp;ucin-k-dni='30.12.9999'" TargetMode="External"/><Relationship Id="rId34" Type="http://schemas.openxmlformats.org/officeDocument/2006/relationships/hyperlink" Target="aspi://module='ASPI'&amp;link='264/2017%20Z.z.'&amp;ucin-k-dni='30.12.9999'" TargetMode="External"/><Relationship Id="rId76" Type="http://schemas.openxmlformats.org/officeDocument/2006/relationships/hyperlink" Target="aspi://module='KO'&amp;link='KO7_2005SK%252326'&amp;ucin-k-dni='30.12.9999'" TargetMode="External"/><Relationship Id="rId141" Type="http://schemas.openxmlformats.org/officeDocument/2006/relationships/hyperlink" Target="aspi://module='KO'&amp;link='KO7_2005SK%252387'&amp;ucin-k-dni='30.12.9999'" TargetMode="External"/><Relationship Id="rId379" Type="http://schemas.openxmlformats.org/officeDocument/2006/relationships/hyperlink" Target="aspi://module='ASPI'&amp;link='336/2005%20Z.z.'&amp;ucin-k-dni='30.12.9999'" TargetMode="External"/><Relationship Id="rId7" Type="http://schemas.openxmlformats.org/officeDocument/2006/relationships/hyperlink" Target="aspi://module='ASPI'&amp;link='198/2007%20Z.z.'&amp;ucin-k-dni='30.12.9999'" TargetMode="External"/><Relationship Id="rId183" Type="http://schemas.openxmlformats.org/officeDocument/2006/relationships/hyperlink" Target="aspi://module='KO'&amp;link='KO7_2005SK%2523125'&amp;ucin-k-dni='30.12.9999'" TargetMode="External"/><Relationship Id="rId239" Type="http://schemas.openxmlformats.org/officeDocument/2006/relationships/hyperlink" Target="aspi://module='KO'&amp;link='KO7_2005SK%2523169'&amp;ucin-k-dni='30.12.9999'" TargetMode="External"/><Relationship Id="rId390" Type="http://schemas.openxmlformats.org/officeDocument/2006/relationships/hyperlink" Target="aspi://module='ASPI'&amp;link='98/2004%20Z.z.'&amp;ucin-k-dni='30.12.9999'" TargetMode="External"/><Relationship Id="rId404" Type="http://schemas.openxmlformats.org/officeDocument/2006/relationships/hyperlink" Target="aspi://module='ASPI'&amp;link='182/1993%20Z.z.'&amp;ucin-k-dni='30.12.9999'" TargetMode="External"/><Relationship Id="rId446" Type="http://schemas.openxmlformats.org/officeDocument/2006/relationships/hyperlink" Target="aspi://module='ASPI'&amp;link='566/2001%20Z.z.%2523107a'&amp;ucin-k-dni='30.12.9999'" TargetMode="External"/><Relationship Id="rId250" Type="http://schemas.openxmlformats.org/officeDocument/2006/relationships/hyperlink" Target="aspi://module='ASPI'&amp;link='160/2015%20Z.z.'&amp;ucin-k-dni='30.12.9999'" TargetMode="External"/><Relationship Id="rId271" Type="http://schemas.openxmlformats.org/officeDocument/2006/relationships/hyperlink" Target="aspi://module='ASPI'&amp;link='510/2002%20Z.z.'&amp;ucin-k-dni='30.12.9999'" TargetMode="External"/><Relationship Id="rId292" Type="http://schemas.openxmlformats.org/officeDocument/2006/relationships/hyperlink" Target="aspi://module='ASPI'&amp;link='566/2001%20Z.z.%25235'&amp;ucin-k-dni='30.12.9999'" TargetMode="External"/><Relationship Id="rId306" Type="http://schemas.openxmlformats.org/officeDocument/2006/relationships/hyperlink" Target="aspi://module='ASPI'&amp;link='270/2008%20Z.z.'&amp;ucin-k-dni='30.12.9999'" TargetMode="External"/><Relationship Id="rId488" Type="http://schemas.openxmlformats.org/officeDocument/2006/relationships/hyperlink" Target="aspi://module='ASPI'&amp;link='171/1993%20Z.z.'&amp;ucin-k-dni='30.12.9999'" TargetMode="External"/><Relationship Id="rId24" Type="http://schemas.openxmlformats.org/officeDocument/2006/relationships/hyperlink" Target="aspi://module='ASPI'&amp;link='437/2015%20Z.z.'&amp;ucin-k-dni='30.12.9999'" TargetMode="External"/><Relationship Id="rId45" Type="http://schemas.openxmlformats.org/officeDocument/2006/relationships/hyperlink" Target="aspi://module='ASPI'&amp;link='6/2023%20Z.z.'&amp;ucin-k-dni='30.12.9999'" TargetMode="External"/><Relationship Id="rId66" Type="http://schemas.openxmlformats.org/officeDocument/2006/relationships/hyperlink" Target="aspi://module='KO'&amp;link='KO7_2005SK%252316'&amp;ucin-k-dni='30.12.9999'" TargetMode="External"/><Relationship Id="rId87" Type="http://schemas.openxmlformats.org/officeDocument/2006/relationships/hyperlink" Target="aspi://module='KO'&amp;link='KO7_2005SK%252336'&amp;ucin-k-dni='30.12.9999'" TargetMode="External"/><Relationship Id="rId110" Type="http://schemas.openxmlformats.org/officeDocument/2006/relationships/hyperlink" Target="aspi://module='KO'&amp;link='KO7_2005SK%252357'&amp;ucin-k-dni='30.12.9999'" TargetMode="External"/><Relationship Id="rId131" Type="http://schemas.openxmlformats.org/officeDocument/2006/relationships/hyperlink" Target="aspi://module='KO'&amp;link='KO7_2005SK%252377'&amp;ucin-k-dni='30.12.9999'" TargetMode="External"/><Relationship Id="rId327" Type="http://schemas.openxmlformats.org/officeDocument/2006/relationships/hyperlink" Target="aspi://module='ASPI'&amp;link='264/2017%20Z.z.'&amp;ucin-k-dni='30.12.9999'" TargetMode="External"/><Relationship Id="rId348" Type="http://schemas.openxmlformats.org/officeDocument/2006/relationships/hyperlink" Target="aspi://module='ASPI'&amp;link='580/2004%20Z.z.%252325a'&amp;ucin-k-dni='30.12.9999'" TargetMode="External"/><Relationship Id="rId369" Type="http://schemas.openxmlformats.org/officeDocument/2006/relationships/hyperlink" Target="aspi://module='ASPI'&amp;link='309/2023%20Z.z.'&amp;ucin-k-dni='30.12.9999'" TargetMode="External"/><Relationship Id="rId152" Type="http://schemas.openxmlformats.org/officeDocument/2006/relationships/hyperlink" Target="aspi://module='KO'&amp;link='KO7_2005SK%252398'&amp;ucin-k-dni='30.12.9999'" TargetMode="External"/><Relationship Id="rId173" Type="http://schemas.openxmlformats.org/officeDocument/2006/relationships/hyperlink" Target="aspi://module='KO'&amp;link='KO7_2005SK%2523116'&amp;ucin-k-dni='30.12.9999'" TargetMode="External"/><Relationship Id="rId194" Type="http://schemas.openxmlformats.org/officeDocument/2006/relationships/hyperlink" Target="aspi://module='KO'&amp;link='KO7_2005SK%2523136'&amp;ucin-k-dni='30.12.9999'" TargetMode="External"/><Relationship Id="rId208" Type="http://schemas.openxmlformats.org/officeDocument/2006/relationships/hyperlink" Target="aspi://module='KO'&amp;link='KO7_2005SK%2523150'&amp;ucin-k-dni='30.12.9999'" TargetMode="External"/><Relationship Id="rId229" Type="http://schemas.openxmlformats.org/officeDocument/2006/relationships/hyperlink" Target="aspi://module='ASPI'&amp;link='300/2005%20Z.z.'&amp;ucin-k-dni='30.12.9999'" TargetMode="External"/><Relationship Id="rId380" Type="http://schemas.openxmlformats.org/officeDocument/2006/relationships/hyperlink" Target="aspi://module='ASPI'&amp;link='233/1995%20Z.z.'&amp;ucin-k-dni='30.12.9999'" TargetMode="External"/><Relationship Id="rId415" Type="http://schemas.openxmlformats.org/officeDocument/2006/relationships/hyperlink" Target="aspi://module='ASPI'&amp;link='231/1999%20Z.z.'&amp;ucin-k-dni='30.12.9999'" TargetMode="External"/><Relationship Id="rId436" Type="http://schemas.openxmlformats.org/officeDocument/2006/relationships/hyperlink" Target="aspi://module='ASPI'&amp;link='492/2009%20Z.z.%252346'&amp;ucin-k-dni='30.12.9999'" TargetMode="External"/><Relationship Id="rId457" Type="http://schemas.openxmlformats.org/officeDocument/2006/relationships/hyperlink" Target="aspi://module='ASPI'&amp;link='483/2001%20Z.z.%252382'&amp;ucin-k-dni='30.12.9999'" TargetMode="External"/><Relationship Id="rId240" Type="http://schemas.openxmlformats.org/officeDocument/2006/relationships/hyperlink" Target="aspi://module='KO'&amp;link='KO7_2005SK%2523170'&amp;ucin-k-dni='30.12.9999'" TargetMode="External"/><Relationship Id="rId261" Type="http://schemas.openxmlformats.org/officeDocument/2006/relationships/hyperlink" Target="aspi://module='ASPI'&amp;link='292/1996%20Z.z.'&amp;ucin-k-dni='30.12.9999'" TargetMode="External"/><Relationship Id="rId478" Type="http://schemas.openxmlformats.org/officeDocument/2006/relationships/hyperlink" Target="aspi://module='ASPI'&amp;link='530/2003%20Z.z.%25232'&amp;ucin-k-dni='30.12.9999'" TargetMode="External"/><Relationship Id="rId14" Type="http://schemas.openxmlformats.org/officeDocument/2006/relationships/hyperlink" Target="aspi://module='ASPI'&amp;link='224/2010%20Z.z.'&amp;ucin-k-dni='30.12.9999'" TargetMode="External"/><Relationship Id="rId35" Type="http://schemas.openxmlformats.org/officeDocument/2006/relationships/hyperlink" Target="aspi://module='ASPI'&amp;link='279/2017%20Z.z.'&amp;ucin-k-dni='30.12.9999'" TargetMode="External"/><Relationship Id="rId56" Type="http://schemas.openxmlformats.org/officeDocument/2006/relationships/hyperlink" Target="aspi://module='KO'&amp;link='KO7_2005SK%25236'&amp;ucin-k-dni='30.12.9999'" TargetMode="External"/><Relationship Id="rId77" Type="http://schemas.openxmlformats.org/officeDocument/2006/relationships/hyperlink" Target="aspi://module='KO'&amp;link='KO7_2005SK%252327'&amp;ucin-k-dni='30.12.9999'" TargetMode="External"/><Relationship Id="rId100" Type="http://schemas.openxmlformats.org/officeDocument/2006/relationships/hyperlink" Target="aspi://module='KO'&amp;link='KO7_2005SK%252348'&amp;ucin-k-dni='30.12.9999'" TargetMode="External"/><Relationship Id="rId282" Type="http://schemas.openxmlformats.org/officeDocument/2006/relationships/hyperlink" Target="aspi://module='ASPI'&amp;link='493/1991%20Zb.'&amp;ucin-k-dni='30.12.9999'" TargetMode="External"/><Relationship Id="rId317" Type="http://schemas.openxmlformats.org/officeDocument/2006/relationships/hyperlink" Target="aspi://module='ASPI'&amp;link='117/2015%20Z.z.'&amp;ucin-k-dni='30.12.9999'" TargetMode="External"/><Relationship Id="rId338" Type="http://schemas.openxmlformats.org/officeDocument/2006/relationships/hyperlink" Target="aspi://module='ASPI'&amp;link='6/2023%20Z.z.'&amp;ucin-k-dni='30.12.9999'" TargetMode="External"/><Relationship Id="rId359" Type="http://schemas.openxmlformats.org/officeDocument/2006/relationships/hyperlink" Target="aspi://module='ASPI'&amp;link='323/2007%20Z.z.'&amp;ucin-k-dni='30.12.9999'" TargetMode="External"/><Relationship Id="rId8" Type="http://schemas.openxmlformats.org/officeDocument/2006/relationships/hyperlink" Target="aspi://module='ASPI'&amp;link='209/2007%20Z.z.'&amp;ucin-k-dni='30.12.9999'" TargetMode="External"/><Relationship Id="rId98" Type="http://schemas.openxmlformats.org/officeDocument/2006/relationships/hyperlink" Target="aspi://module='KO'&amp;link='KO7_2005SK%252346'&amp;ucin-k-dni='30.12.9999'" TargetMode="External"/><Relationship Id="rId121" Type="http://schemas.openxmlformats.org/officeDocument/2006/relationships/hyperlink" Target="aspi://module='KO'&amp;link='KO7_2005SK%252368'&amp;ucin-k-dni='30.12.9999'" TargetMode="External"/><Relationship Id="rId142" Type="http://schemas.openxmlformats.org/officeDocument/2006/relationships/hyperlink" Target="aspi://module='KO'&amp;link='KO7_2005SK%252388'&amp;ucin-k-dni='30.12.9999'" TargetMode="External"/><Relationship Id="rId163" Type="http://schemas.openxmlformats.org/officeDocument/2006/relationships/hyperlink" Target="aspi://module='KO'&amp;link='KO7_2005SK%2523107'&amp;ucin-k-dni='30.12.9999'" TargetMode="External"/><Relationship Id="rId184" Type="http://schemas.openxmlformats.org/officeDocument/2006/relationships/hyperlink" Target="aspi://module='KO'&amp;link='KO7_2005SK%2523126'&amp;ucin-k-dni='30.12.9999'" TargetMode="External"/><Relationship Id="rId219" Type="http://schemas.openxmlformats.org/officeDocument/2006/relationships/hyperlink" Target="aspi://module='KO'&amp;link='KO7_2005SK%2523159a'&amp;ucin-k-dni='30.12.9999'" TargetMode="External"/><Relationship Id="rId370" Type="http://schemas.openxmlformats.org/officeDocument/2006/relationships/hyperlink" Target="aspi://module='ASPI'&amp;link='374/2014%20Z.z.%252315'&amp;ucin-k-dni='30.12.9999'" TargetMode="External"/><Relationship Id="rId391" Type="http://schemas.openxmlformats.org/officeDocument/2006/relationships/hyperlink" Target="aspi://module='ASPI'&amp;link='667/2004%20Z.z.'&amp;ucin-k-dni='30.12.9999'" TargetMode="External"/><Relationship Id="rId405" Type="http://schemas.openxmlformats.org/officeDocument/2006/relationships/hyperlink" Target="aspi://module='ASPI'&amp;link='182/1993%20Z.z.'&amp;ucin-k-dni='30.12.9999'" TargetMode="External"/><Relationship Id="rId426" Type="http://schemas.openxmlformats.org/officeDocument/2006/relationships/hyperlink" Target="aspi://module='ASPI'&amp;link='483/2001%20Z.z.%25235'&amp;ucin-k-dni='30.12.9999'" TargetMode="External"/><Relationship Id="rId447" Type="http://schemas.openxmlformats.org/officeDocument/2006/relationships/hyperlink" Target="aspi://module='ASPI'&amp;link='510/2002%20Z.z.'&amp;ucin-k-dni='30.12.9999'" TargetMode="External"/><Relationship Id="rId230" Type="http://schemas.openxmlformats.org/officeDocument/2006/relationships/hyperlink" Target="aspi://module='ASPI'&amp;link='513/1991%20Zb.%252313a'&amp;ucin-k-dni='30.12.9999'" TargetMode="External"/><Relationship Id="rId251" Type="http://schemas.openxmlformats.org/officeDocument/2006/relationships/hyperlink" Target="aspi://module='KO'&amp;link='KO7_2005SK%2523206a'&amp;ucin-k-dni='30.12.9999'" TargetMode="External"/><Relationship Id="rId468" Type="http://schemas.openxmlformats.org/officeDocument/2006/relationships/hyperlink" Target="aspi://module='ASPI'&amp;link='483/2001%20Z.z.%252328'&amp;ucin-k-dni='30.12.9999'" TargetMode="External"/><Relationship Id="rId489" Type="http://schemas.openxmlformats.org/officeDocument/2006/relationships/hyperlink" Target="aspi://module='ASPI'&amp;link='483/2001%20Z.z.'&amp;ucin-k-dni='30.12.9999'" TargetMode="External"/><Relationship Id="rId25" Type="http://schemas.openxmlformats.org/officeDocument/2006/relationships/hyperlink" Target="aspi://module='ASPI'&amp;link='282/2015%20Z.z.'&amp;ucin-k-dni='30.12.9999'" TargetMode="External"/><Relationship Id="rId46" Type="http://schemas.openxmlformats.org/officeDocument/2006/relationships/hyperlink" Target="aspi://module='ASPI'&amp;link='497/2022%20Z.z.'&amp;ucin-k-dni='30.12.9999'" TargetMode="External"/><Relationship Id="rId67" Type="http://schemas.openxmlformats.org/officeDocument/2006/relationships/hyperlink" Target="aspi://module='KO'&amp;link='KO7_2005SK%252317'&amp;ucin-k-dni='30.12.9999'" TargetMode="External"/><Relationship Id="rId272" Type="http://schemas.openxmlformats.org/officeDocument/2006/relationships/hyperlink" Target="aspi://module='ASPI'&amp;link='353/2003%20Z.z.'&amp;ucin-k-dni='30.12.9999'" TargetMode="External"/><Relationship Id="rId293" Type="http://schemas.openxmlformats.org/officeDocument/2006/relationships/hyperlink" Target="aspi://module='ASPI'&amp;link='566/2001%20Z.z.'&amp;ucin-k-dni='30.12.9999'" TargetMode="External"/><Relationship Id="rId307" Type="http://schemas.openxmlformats.org/officeDocument/2006/relationships/hyperlink" Target="aspi://module='ASPI'&amp;link='552/2008%20Z.z.'&amp;ucin-k-dni='30.12.9999'" TargetMode="External"/><Relationship Id="rId328" Type="http://schemas.openxmlformats.org/officeDocument/2006/relationships/hyperlink" Target="aspi://module='ASPI'&amp;link='279/2017%20Z.z.'&amp;ucin-k-dni='30.12.9999'" TargetMode="External"/><Relationship Id="rId349" Type="http://schemas.openxmlformats.org/officeDocument/2006/relationships/hyperlink" Target="aspi://module='ASPI'&amp;link='95/2002%20Z.z.'&amp;ucin-k-dni='30.12.9999'" TargetMode="External"/><Relationship Id="rId88" Type="http://schemas.openxmlformats.org/officeDocument/2006/relationships/hyperlink" Target="aspi://module='KO'&amp;link='KO7_2005SK%252337'&amp;ucin-k-dni='30.12.9999'" TargetMode="External"/><Relationship Id="rId111" Type="http://schemas.openxmlformats.org/officeDocument/2006/relationships/hyperlink" Target="aspi://module='KO'&amp;link='KO7_2005SK%252358'&amp;ucin-k-dni='30.12.9999'" TargetMode="External"/><Relationship Id="rId132" Type="http://schemas.openxmlformats.org/officeDocument/2006/relationships/hyperlink" Target="aspi://module='KO'&amp;link='KO7_2005SK%252378'&amp;ucin-k-dni='30.12.9999'" TargetMode="External"/><Relationship Id="rId153" Type="http://schemas.openxmlformats.org/officeDocument/2006/relationships/hyperlink" Target="aspi://module='KO'&amp;link='KO7_2005SK%252399'&amp;ucin-k-dni='30.12.9999'" TargetMode="External"/><Relationship Id="rId174" Type="http://schemas.openxmlformats.org/officeDocument/2006/relationships/hyperlink" Target="aspi://module='KO'&amp;link='KO7_2005SK%2523117'&amp;ucin-k-dni='30.12.9999'" TargetMode="External"/><Relationship Id="rId195" Type="http://schemas.openxmlformats.org/officeDocument/2006/relationships/hyperlink" Target="aspi://module='KO'&amp;link='KO7_2005SK%2523137'&amp;ucin-k-dni='30.12.9999'" TargetMode="External"/><Relationship Id="rId209" Type="http://schemas.openxmlformats.org/officeDocument/2006/relationships/hyperlink" Target="aspi://module='KO'&amp;link='KO7_2005SK%2523151'&amp;ucin-k-dni='30.12.9999'" TargetMode="External"/><Relationship Id="rId360" Type="http://schemas.openxmlformats.org/officeDocument/2006/relationships/hyperlink" Target="aspi://module='ASPI'&amp;link='528/2008%20Z.z.%25239'&amp;ucin-k-dni='30.12.9999'" TargetMode="External"/><Relationship Id="rId381" Type="http://schemas.openxmlformats.org/officeDocument/2006/relationships/hyperlink" Target="aspi://module='ASPI'&amp;link='233/1995%20Z.z.%2523156'&amp;ucin-k-dni='30.12.9999'" TargetMode="External"/><Relationship Id="rId416" Type="http://schemas.openxmlformats.org/officeDocument/2006/relationships/hyperlink" Target="aspi://module='ASPI'&amp;link='513/1991%20Zb.%2523502'&amp;ucin-k-dni='30.12.9999'" TargetMode="External"/><Relationship Id="rId220" Type="http://schemas.openxmlformats.org/officeDocument/2006/relationships/hyperlink" Target="aspi://module='KO'&amp;link='KO7_2005SK%2523159b'&amp;ucin-k-dni='30.12.9999'" TargetMode="External"/><Relationship Id="rId241" Type="http://schemas.openxmlformats.org/officeDocument/2006/relationships/hyperlink" Target="aspi://module='KO'&amp;link='KO7_2005SK%2523171'&amp;ucin-k-dni='30.12.9999'" TargetMode="External"/><Relationship Id="rId437" Type="http://schemas.openxmlformats.org/officeDocument/2006/relationships/hyperlink" Target="aspi://module='ASPI'&amp;link='566/2001%20Z.z.%25231'&amp;ucin-k-dni='30.12.9999'" TargetMode="External"/><Relationship Id="rId458" Type="http://schemas.openxmlformats.org/officeDocument/2006/relationships/hyperlink" Target="aspi://module='ASPI'&amp;link='454/2021%20Z.z.'&amp;ucin-k-dni='30.12.9999'" TargetMode="External"/><Relationship Id="rId479" Type="http://schemas.openxmlformats.org/officeDocument/2006/relationships/hyperlink" Target="aspi://module='ASPI'&amp;link='91/2016%20Z.z.'&amp;ucin-k-dni='30.12.9999'" TargetMode="External"/><Relationship Id="rId15" Type="http://schemas.openxmlformats.org/officeDocument/2006/relationships/hyperlink" Target="aspi://module='ASPI'&amp;link='130/2011%20Z.z.'&amp;ucin-k-dni='30.12.9999'" TargetMode="External"/><Relationship Id="rId36" Type="http://schemas.openxmlformats.org/officeDocument/2006/relationships/hyperlink" Target="aspi://module='ASPI'&amp;link='373/2018%20Z.z.'&amp;ucin-k-dni='30.12.9999'" TargetMode="External"/><Relationship Id="rId57" Type="http://schemas.openxmlformats.org/officeDocument/2006/relationships/hyperlink" Target="aspi://module='KO'&amp;link='KO7_2005SK%25237'&amp;ucin-k-dni='30.12.9999'" TargetMode="External"/><Relationship Id="rId262" Type="http://schemas.openxmlformats.org/officeDocument/2006/relationships/hyperlink" Target="aspi://module='ASPI'&amp;link='12/1998%20Z.z.'&amp;ucin-k-dni='30.12.9999'" TargetMode="External"/><Relationship Id="rId283" Type="http://schemas.openxmlformats.org/officeDocument/2006/relationships/hyperlink" Target="aspi://module='ASPI'&amp;link='358/1996%20Z.z.'&amp;ucin-k-dni='30.12.9999'" TargetMode="External"/><Relationship Id="rId318" Type="http://schemas.openxmlformats.org/officeDocument/2006/relationships/hyperlink" Target="aspi://module='ASPI'&amp;link='390/2015%20Z.z.'&amp;ucin-k-dni='30.12.9999'" TargetMode="External"/><Relationship Id="rId339" Type="http://schemas.openxmlformats.org/officeDocument/2006/relationships/hyperlink" Target="aspi://module='ASPI'&amp;link='497/2022%20Z.z.'&amp;ucin-k-dni='30.12.9999'" TargetMode="External"/><Relationship Id="rId490" Type="http://schemas.openxmlformats.org/officeDocument/2006/relationships/hyperlink" Target="aspi://module='ASPI'&amp;link='215/2004%20Z.z.'&amp;ucin-k-dni='30.12.9999'" TargetMode="External"/><Relationship Id="rId78" Type="http://schemas.openxmlformats.org/officeDocument/2006/relationships/hyperlink" Target="aspi://module='KO'&amp;link='KO7_2005SK%252328'&amp;ucin-k-dni='30.12.9999'" TargetMode="External"/><Relationship Id="rId99" Type="http://schemas.openxmlformats.org/officeDocument/2006/relationships/hyperlink" Target="aspi://module='KO'&amp;link='KO7_2005SK%252347'&amp;ucin-k-dni='30.12.9999'" TargetMode="External"/><Relationship Id="rId101" Type="http://schemas.openxmlformats.org/officeDocument/2006/relationships/hyperlink" Target="aspi://module='KO'&amp;link='KO7_2005SK%252349'&amp;ucin-k-dni='30.12.9999'" TargetMode="External"/><Relationship Id="rId122" Type="http://schemas.openxmlformats.org/officeDocument/2006/relationships/hyperlink" Target="aspi://module='KO'&amp;link='KO7_2005SK%252369'&amp;ucin-k-dni='30.12.9999'" TargetMode="External"/><Relationship Id="rId143" Type="http://schemas.openxmlformats.org/officeDocument/2006/relationships/hyperlink" Target="aspi://module='KO'&amp;link='KO7_2005SK%252389'&amp;ucin-k-dni='30.12.9999'" TargetMode="External"/><Relationship Id="rId164" Type="http://schemas.openxmlformats.org/officeDocument/2006/relationships/hyperlink" Target="aspi://module='KO'&amp;link='KO7_2005SK%2523107a'&amp;ucin-k-dni='30.12.9999'" TargetMode="External"/><Relationship Id="rId185" Type="http://schemas.openxmlformats.org/officeDocument/2006/relationships/hyperlink" Target="aspi://module='KO'&amp;link='KO7_2005SK%2523127'&amp;ucin-k-dni='30.12.9999'" TargetMode="External"/><Relationship Id="rId350" Type="http://schemas.openxmlformats.org/officeDocument/2006/relationships/hyperlink" Target="aspi://module='ASPI'&amp;link='563/2009%20Z.z.%252352'&amp;ucin-k-dni='30.12.9999'" TargetMode="External"/><Relationship Id="rId371" Type="http://schemas.openxmlformats.org/officeDocument/2006/relationships/hyperlink" Target="aspi://module='ASPI'&amp;link='305/2013%20Z.z.%252335-39'&amp;ucin-k-dni='30.12.9999'" TargetMode="External"/><Relationship Id="rId406" Type="http://schemas.openxmlformats.org/officeDocument/2006/relationships/hyperlink" Target="aspi://module='ASPI'&amp;link='483/2001%20Z.z.%252367'&amp;ucin-k-dni='30.12.9999'" TargetMode="External"/><Relationship Id="rId9" Type="http://schemas.openxmlformats.org/officeDocument/2006/relationships/hyperlink" Target="aspi://module='ASPI'&amp;link='270/2008%20Z.z.'&amp;ucin-k-dni='30.12.9999'" TargetMode="External"/><Relationship Id="rId210" Type="http://schemas.openxmlformats.org/officeDocument/2006/relationships/hyperlink" Target="aspi://module='KO'&amp;link='KO7_2005SK%2523152'&amp;ucin-k-dni='30.12.9999'" TargetMode="External"/><Relationship Id="rId392" Type="http://schemas.openxmlformats.org/officeDocument/2006/relationships/hyperlink" Target="aspi://module='ASPI'&amp;link='278/1993%20Z.z.'&amp;ucin-k-dni='30.12.9999'" TargetMode="External"/><Relationship Id="rId427" Type="http://schemas.openxmlformats.org/officeDocument/2006/relationships/hyperlink" Target="aspi://module='ASPI'&amp;link='483/2001%20Z.z.%252327f'&amp;ucin-k-dni='30.12.9999'" TargetMode="External"/><Relationship Id="rId448" Type="http://schemas.openxmlformats.org/officeDocument/2006/relationships/hyperlink" Target="aspi://module='ASPI'&amp;link='118/1996%20Z.z.%25233'&amp;ucin-k-dni='30.12.9999'" TargetMode="External"/><Relationship Id="rId469" Type="http://schemas.openxmlformats.org/officeDocument/2006/relationships/hyperlink" Target="aspi://module='ASPI'&amp;link='530/1990%20Zb.%25233'&amp;ucin-k-dni='30.12.9999'" TargetMode="External"/><Relationship Id="rId26" Type="http://schemas.openxmlformats.org/officeDocument/2006/relationships/hyperlink" Target="aspi://module='ASPI'&amp;link='390/2015%20Z.z.'&amp;ucin-k-dni='30.12.9999'" TargetMode="External"/><Relationship Id="rId231" Type="http://schemas.openxmlformats.org/officeDocument/2006/relationships/hyperlink" Target="aspi://module='ASPI'&amp;link='40/1964%20Zb.'&amp;ucin-k-dni='30.12.9999'" TargetMode="External"/><Relationship Id="rId252" Type="http://schemas.openxmlformats.org/officeDocument/2006/relationships/hyperlink" Target="aspi://module='ASPI'&amp;link='328/1991%20Zb.'&amp;ucin-k-dni='30.12.9999'" TargetMode="External"/><Relationship Id="rId273" Type="http://schemas.openxmlformats.org/officeDocument/2006/relationships/hyperlink" Target="aspi://module='ASPI'&amp;link='609/2003%20Z.z.'&amp;ucin-k-dni='30.12.9999'" TargetMode="External"/><Relationship Id="rId294" Type="http://schemas.openxmlformats.org/officeDocument/2006/relationships/hyperlink" Target="aspi://module='ASPI'&amp;link='566/2001%20Z.z.'&amp;ucin-k-dni='30.12.9999'" TargetMode="External"/><Relationship Id="rId308" Type="http://schemas.openxmlformats.org/officeDocument/2006/relationships/hyperlink" Target="aspi://module='ASPI'&amp;link='477/2008%20Z.z.'&amp;ucin-k-dni='30.12.9999'" TargetMode="External"/><Relationship Id="rId329" Type="http://schemas.openxmlformats.org/officeDocument/2006/relationships/hyperlink" Target="aspi://module='ASPI'&amp;link='373/2018%20Z.z.'&amp;ucin-k-dni='30.12.9999'" TargetMode="External"/><Relationship Id="rId480" Type="http://schemas.openxmlformats.org/officeDocument/2006/relationships/hyperlink" Target="aspi://module='ASPI'&amp;link='305/2013%20Z.z.%25235'&amp;ucin-k-dni='30.12.9999'" TargetMode="External"/><Relationship Id="rId47" Type="http://schemas.openxmlformats.org/officeDocument/2006/relationships/hyperlink" Target="aspi://module='ASPI'&amp;link='150/2022%20Z.z.'&amp;ucin-k-dni='30.12.9999'" TargetMode="External"/><Relationship Id="rId68" Type="http://schemas.openxmlformats.org/officeDocument/2006/relationships/hyperlink" Target="aspi://module='KO'&amp;link='KO7_2005SK%252318'&amp;ucin-k-dni='30.12.9999'" TargetMode="External"/><Relationship Id="rId89" Type="http://schemas.openxmlformats.org/officeDocument/2006/relationships/hyperlink" Target="aspi://module='KO'&amp;link='KO7_2005SK%252338'&amp;ucin-k-dni='30.12.9999'" TargetMode="External"/><Relationship Id="rId112" Type="http://schemas.openxmlformats.org/officeDocument/2006/relationships/hyperlink" Target="aspi://module='KO'&amp;link='KO7_2005SK%252359'&amp;ucin-k-dni='30.12.9999'" TargetMode="External"/><Relationship Id="rId133" Type="http://schemas.openxmlformats.org/officeDocument/2006/relationships/hyperlink" Target="aspi://module='KO'&amp;link='KO7_2005SK%252379'&amp;ucin-k-dni='30.12.9999'" TargetMode="External"/><Relationship Id="rId154" Type="http://schemas.openxmlformats.org/officeDocument/2006/relationships/hyperlink" Target="aspi://module='KO'&amp;link='KO7_2005SK%2523100'&amp;ucin-k-dni='30.12.9999'" TargetMode="External"/><Relationship Id="rId175" Type="http://schemas.openxmlformats.org/officeDocument/2006/relationships/hyperlink" Target="aspi://module='KO'&amp;link='KO7_2005SK%2523118'&amp;ucin-k-dni='30.12.9999'" TargetMode="External"/><Relationship Id="rId340" Type="http://schemas.openxmlformats.org/officeDocument/2006/relationships/hyperlink" Target="aspi://module='ASPI'&amp;link='150/2022%20Z.z.'&amp;ucin-k-dni='30.12.9999'" TargetMode="External"/><Relationship Id="rId361" Type="http://schemas.openxmlformats.org/officeDocument/2006/relationships/hyperlink" Target="aspi://module='ASPI'&amp;link='483/2001%20Z.z.%25232'&amp;ucin-k-dni='30.12.9999'" TargetMode="External"/><Relationship Id="rId196" Type="http://schemas.openxmlformats.org/officeDocument/2006/relationships/hyperlink" Target="aspi://module='KO'&amp;link='KO7_2005SK%2523138'&amp;ucin-k-dni='30.12.9999'" TargetMode="External"/><Relationship Id="rId200" Type="http://schemas.openxmlformats.org/officeDocument/2006/relationships/hyperlink" Target="aspi://module='KO'&amp;link='KO7_2005SK%2523142'&amp;ucin-k-dni='30.12.9999'" TargetMode="External"/><Relationship Id="rId382" Type="http://schemas.openxmlformats.org/officeDocument/2006/relationships/hyperlink" Target="aspi://module='ASPI'&amp;link='461/2003%20Z.z.%2523234'&amp;ucin-k-dni='30.12.9999'" TargetMode="External"/><Relationship Id="rId417" Type="http://schemas.openxmlformats.org/officeDocument/2006/relationships/hyperlink" Target="aspi://module='ASPI'&amp;link='327/2005%20Z.z.'&amp;ucin-k-dni='30.12.9999'" TargetMode="External"/><Relationship Id="rId438" Type="http://schemas.openxmlformats.org/officeDocument/2006/relationships/hyperlink" Target="aspi://module='ASPI'&amp;link='566/2001%20Z.z.%252399-111'&amp;ucin-k-dni='30.12.9999'" TargetMode="External"/><Relationship Id="rId459" Type="http://schemas.openxmlformats.org/officeDocument/2006/relationships/hyperlink" Target="aspi://module='ASPI'&amp;link='305/2013%20Z.z.'&amp;ucin-k-dni='30.12.9999'" TargetMode="External"/><Relationship Id="rId16" Type="http://schemas.openxmlformats.org/officeDocument/2006/relationships/hyperlink" Target="aspi://module='ASPI'&amp;link='348/2011%20Z.z.'&amp;ucin-k-dni='30.12.9999'" TargetMode="External"/><Relationship Id="rId221" Type="http://schemas.openxmlformats.org/officeDocument/2006/relationships/hyperlink" Target="aspi://module='KO'&amp;link='KO7_2005SK%2523160'&amp;ucin-k-dni='30.12.9999'" TargetMode="External"/><Relationship Id="rId242" Type="http://schemas.openxmlformats.org/officeDocument/2006/relationships/hyperlink" Target="aspi://module='ASPI'&amp;link='161/2015%20Z.z.'&amp;ucin-k-dni='30.12.9999'" TargetMode="External"/><Relationship Id="rId263" Type="http://schemas.openxmlformats.org/officeDocument/2006/relationships/hyperlink" Target="aspi://module='ASPI'&amp;link='92/1998%20Z.z.'&amp;ucin-k-dni='30.12.9999'" TargetMode="External"/><Relationship Id="rId284" Type="http://schemas.openxmlformats.org/officeDocument/2006/relationships/hyperlink" Target="aspi://module='ASPI'&amp;link='21/1998%20Z.z.'&amp;ucin-k-dni='30.12.9999'" TargetMode="External"/><Relationship Id="rId319" Type="http://schemas.openxmlformats.org/officeDocument/2006/relationships/hyperlink" Target="aspi://module='ASPI'&amp;link='437/2015%20Z.z.'&amp;ucin-k-dni='30.12.9999'" TargetMode="External"/><Relationship Id="rId470" Type="http://schemas.openxmlformats.org/officeDocument/2006/relationships/hyperlink" Target="aspi://module='ASPI'&amp;link='483/2001%20Z.z.%252370'&amp;ucin-k-dni='30.12.9999'" TargetMode="External"/><Relationship Id="rId491" Type="http://schemas.openxmlformats.org/officeDocument/2006/relationships/hyperlink" Target="aspi://module='ASPI'&amp;link='541/2004%20Z.z.'&amp;ucin-k-dni='30.12.9999'" TargetMode="External"/><Relationship Id="rId37" Type="http://schemas.openxmlformats.org/officeDocument/2006/relationships/hyperlink" Target="aspi://module='ASPI'&amp;link='390/2019%20Z.z.'&amp;ucin-k-dni='30.12.9999'" TargetMode="External"/><Relationship Id="rId58" Type="http://schemas.openxmlformats.org/officeDocument/2006/relationships/hyperlink" Target="aspi://module='KO'&amp;link='KO7_2005SK%25238'&amp;ucin-k-dni='30.12.9999'" TargetMode="External"/><Relationship Id="rId79" Type="http://schemas.openxmlformats.org/officeDocument/2006/relationships/hyperlink" Target="aspi://module='KO'&amp;link='KO7_2005SK%252329'&amp;ucin-k-dni='30.12.9999'" TargetMode="External"/><Relationship Id="rId102" Type="http://schemas.openxmlformats.org/officeDocument/2006/relationships/hyperlink" Target="aspi://module='KO'&amp;link='KO7_2005SK%252350'&amp;ucin-k-dni='30.12.9999'" TargetMode="External"/><Relationship Id="rId123" Type="http://schemas.openxmlformats.org/officeDocument/2006/relationships/hyperlink" Target="aspi://module='KO'&amp;link='KO7_2005SK%252370'&amp;ucin-k-dni='30.12.9999'" TargetMode="External"/><Relationship Id="rId144" Type="http://schemas.openxmlformats.org/officeDocument/2006/relationships/hyperlink" Target="aspi://module='KO'&amp;link='KO7_2005SK%252390'&amp;ucin-k-dni='30.12.9999'" TargetMode="External"/><Relationship Id="rId330" Type="http://schemas.openxmlformats.org/officeDocument/2006/relationships/hyperlink" Target="aspi://module='ASPI'&amp;link='390/2019%20Z.z.'&amp;ucin-k-dni='30.12.9999'" TargetMode="External"/><Relationship Id="rId90" Type="http://schemas.openxmlformats.org/officeDocument/2006/relationships/hyperlink" Target="aspi://module='KO'&amp;link='KO7_2005SK%252339'&amp;ucin-k-dni='30.12.9999'" TargetMode="External"/><Relationship Id="rId165" Type="http://schemas.openxmlformats.org/officeDocument/2006/relationships/hyperlink" Target="aspi://module='KO'&amp;link='KO7_2005SK%2523108'&amp;ucin-k-dni='30.12.9999'" TargetMode="External"/><Relationship Id="rId186" Type="http://schemas.openxmlformats.org/officeDocument/2006/relationships/hyperlink" Target="aspi://module='KO'&amp;link='KO7_2005SK%2523128'&amp;ucin-k-dni='30.12.9999'" TargetMode="External"/><Relationship Id="rId351" Type="http://schemas.openxmlformats.org/officeDocument/2006/relationships/hyperlink" Target="aspi://module='ASPI'&amp;link='311/2001%20Z.z.%25239'&amp;ucin-k-dni='30.12.9999'" TargetMode="External"/><Relationship Id="rId372" Type="http://schemas.openxmlformats.org/officeDocument/2006/relationships/hyperlink" Target="aspi://module='ASPI'&amp;link='655/2004%20Z.z.'&amp;ucin-k-dni='30.12.9999'" TargetMode="External"/><Relationship Id="rId393" Type="http://schemas.openxmlformats.org/officeDocument/2006/relationships/hyperlink" Target="aspi://module='ASPI'&amp;link='233/1995%20Z.z.%252371'&amp;ucin-k-dni='30.12.9999'" TargetMode="External"/><Relationship Id="rId407" Type="http://schemas.openxmlformats.org/officeDocument/2006/relationships/hyperlink" Target="aspi://module='ASPI'&amp;link='40/1964%20Zb.%2523460-487'&amp;ucin-k-dni='30.12.9999'" TargetMode="External"/><Relationship Id="rId428" Type="http://schemas.openxmlformats.org/officeDocument/2006/relationships/hyperlink" Target="aspi://module='ASPI'&amp;link='264/2017%20Z.z.'&amp;ucin-k-dni='30.12.9999'" TargetMode="External"/><Relationship Id="rId449" Type="http://schemas.openxmlformats.org/officeDocument/2006/relationships/hyperlink" Target="aspi://module='ASPI'&amp;link='118/1996%20Z.z.%252311'&amp;ucin-k-dni='30.12.9999'" TargetMode="External"/><Relationship Id="rId211" Type="http://schemas.openxmlformats.org/officeDocument/2006/relationships/hyperlink" Target="aspi://module='KO'&amp;link='KO7_2005SK%2523153'&amp;ucin-k-dni='30.12.9999'" TargetMode="External"/><Relationship Id="rId232" Type="http://schemas.openxmlformats.org/officeDocument/2006/relationships/hyperlink" Target="aspi://module='KO'&amp;link='KO7_2005SK%2523167'&amp;ucin-k-dni='30.12.9999'" TargetMode="External"/><Relationship Id="rId253" Type="http://schemas.openxmlformats.org/officeDocument/2006/relationships/hyperlink" Target="aspi://module='ASPI'&amp;link='471/1992%20Zb.'&amp;ucin-k-dni='30.12.9999'" TargetMode="External"/><Relationship Id="rId274" Type="http://schemas.openxmlformats.org/officeDocument/2006/relationships/hyperlink" Target="aspi://module='ASPI'&amp;link='411/2004%20Z.z.'&amp;ucin-k-dni='30.12.9999'" TargetMode="External"/><Relationship Id="rId295" Type="http://schemas.openxmlformats.org/officeDocument/2006/relationships/hyperlink" Target="aspi://module='ASPI'&amp;link='291/2002%20Z.z.'&amp;ucin-k-dni='30.12.9999'" TargetMode="External"/><Relationship Id="rId309" Type="http://schemas.openxmlformats.org/officeDocument/2006/relationships/hyperlink" Target="aspi://module='ASPI'&amp;link='276/2009%20Z.z.'&amp;ucin-k-dni='30.12.9999'" TargetMode="External"/><Relationship Id="rId460" Type="http://schemas.openxmlformats.org/officeDocument/2006/relationships/hyperlink" Target="aspi://module='ASPI'&amp;link='90/2016%20Z.z.%25231'&amp;ucin-k-dni='30.12.9999'" TargetMode="External"/><Relationship Id="rId481" Type="http://schemas.openxmlformats.org/officeDocument/2006/relationships/hyperlink" Target="aspi://module='ASPI'&amp;link='273/2015%20Z.z.'&amp;ucin-k-dni='30.12.9999'" TargetMode="External"/><Relationship Id="rId27" Type="http://schemas.openxmlformats.org/officeDocument/2006/relationships/hyperlink" Target="aspi://module='ASPI'&amp;link='91/2016%20Z.z.'&amp;ucin-k-dni='30.12.9999'" TargetMode="External"/><Relationship Id="rId48" Type="http://schemas.openxmlformats.org/officeDocument/2006/relationships/hyperlink" Target="aspi://module='ASPI'&amp;link='309/2023%20Z.z.'&amp;ucin-k-dni='30.12.9999'" TargetMode="External"/><Relationship Id="rId69" Type="http://schemas.openxmlformats.org/officeDocument/2006/relationships/hyperlink" Target="aspi://module='KO'&amp;link='KO7_2005SK%252319'&amp;ucin-k-dni='30.12.9999'" TargetMode="External"/><Relationship Id="rId113" Type="http://schemas.openxmlformats.org/officeDocument/2006/relationships/hyperlink" Target="aspi://module='KO'&amp;link='KO7_2005SK%252360'&amp;ucin-k-dni='30.12.9999'" TargetMode="External"/><Relationship Id="rId134" Type="http://schemas.openxmlformats.org/officeDocument/2006/relationships/hyperlink" Target="aspi://module='KO'&amp;link='KO7_2005SK%252380'&amp;ucin-k-dni='30.12.9999'" TargetMode="External"/><Relationship Id="rId320" Type="http://schemas.openxmlformats.org/officeDocument/2006/relationships/hyperlink" Target="aspi://module='ASPI'&amp;link='282/2015%20Z.z.'&amp;ucin-k-dni='30.12.9999'" TargetMode="External"/><Relationship Id="rId80" Type="http://schemas.openxmlformats.org/officeDocument/2006/relationships/hyperlink" Target="aspi://module='KO'&amp;link='KO7_2005SK%252330'&amp;ucin-k-dni='30.12.9999'" TargetMode="External"/><Relationship Id="rId155" Type="http://schemas.openxmlformats.org/officeDocument/2006/relationships/hyperlink" Target="aspi://module='KO'&amp;link='KO7_2005SK%2523101'&amp;ucin-k-dni='30.12.9999'" TargetMode="External"/><Relationship Id="rId176" Type="http://schemas.openxmlformats.org/officeDocument/2006/relationships/hyperlink" Target="aspi://module='KO'&amp;link='KO7_2005SK%2523119'&amp;ucin-k-dni='30.12.9999'" TargetMode="External"/><Relationship Id="rId197" Type="http://schemas.openxmlformats.org/officeDocument/2006/relationships/hyperlink" Target="aspi://module='KO'&amp;link='KO7_2005SK%2523139'&amp;ucin-k-dni='30.12.9999'" TargetMode="External"/><Relationship Id="rId341" Type="http://schemas.openxmlformats.org/officeDocument/2006/relationships/hyperlink" Target="aspi://module='ASPI'&amp;link='398/2022%20Z.z.'&amp;ucin-k-dni='30.12.9999'" TargetMode="External"/><Relationship Id="rId362" Type="http://schemas.openxmlformats.org/officeDocument/2006/relationships/hyperlink" Target="aspi://module='ASPI'&amp;link='483/2001%20Z.z.%25232'&amp;ucin-k-dni='30.12.9999'" TargetMode="External"/><Relationship Id="rId383" Type="http://schemas.openxmlformats.org/officeDocument/2006/relationships/hyperlink" Target="aspi://module='ASPI'&amp;link='513/1991%20Zb.%252356'&amp;ucin-k-dni='30.12.9999'" TargetMode="External"/><Relationship Id="rId418" Type="http://schemas.openxmlformats.org/officeDocument/2006/relationships/hyperlink" Target="aspi://module='ASPI'&amp;link='586/2003%20Z.z.'&amp;ucin-k-dni='30.12.9999'" TargetMode="External"/><Relationship Id="rId439" Type="http://schemas.openxmlformats.org/officeDocument/2006/relationships/hyperlink" Target="aspi://module='ASPI'&amp;link='492/2009%20Z.z.%252363-79b'&amp;ucin-k-dni='30.12.9999'" TargetMode="External"/><Relationship Id="rId201" Type="http://schemas.openxmlformats.org/officeDocument/2006/relationships/hyperlink" Target="aspi://module='KO'&amp;link='KO7_2005SK%2523143'&amp;ucin-k-dni='30.12.9999'" TargetMode="External"/><Relationship Id="rId222" Type="http://schemas.openxmlformats.org/officeDocument/2006/relationships/hyperlink" Target="aspi://module='KO'&amp;link='KO7_2005SK%2523161'&amp;ucin-k-dni='30.12.9999'" TargetMode="External"/><Relationship Id="rId243" Type="http://schemas.openxmlformats.org/officeDocument/2006/relationships/hyperlink" Target="aspi://module='KO'&amp;link='KO7_2005SK%2523172'&amp;ucin-k-dni='30.12.9999'" TargetMode="External"/><Relationship Id="rId264" Type="http://schemas.openxmlformats.org/officeDocument/2006/relationships/hyperlink" Target="aspi://module='ASPI'&amp;link='197/1999%20Z.z.'&amp;ucin-k-dni='30.12.9999'" TargetMode="External"/><Relationship Id="rId285" Type="http://schemas.openxmlformats.org/officeDocument/2006/relationships/hyperlink" Target="aspi://module='ASPI'&amp;link='389/2001%20Z.z.'&amp;ucin-k-dni='30.12.9999'" TargetMode="External"/><Relationship Id="rId450" Type="http://schemas.openxmlformats.org/officeDocument/2006/relationships/hyperlink" Target="aspi://module='ASPI'&amp;link='118/1996%20Z.z.%252313'&amp;ucin-k-dni='30.12.9999'" TargetMode="External"/><Relationship Id="rId471" Type="http://schemas.openxmlformats.org/officeDocument/2006/relationships/hyperlink" Target="aspi://module='ASPI'&amp;link='279/2017%20Z.z.'&amp;ucin-k-dni='30.12.9999'" TargetMode="External"/><Relationship Id="rId17" Type="http://schemas.openxmlformats.org/officeDocument/2006/relationships/hyperlink" Target="aspi://module='ASPI'&amp;link='348/2011%20Z.z.'&amp;ucin-k-dni='30.12.9999'" TargetMode="External"/><Relationship Id="rId38" Type="http://schemas.openxmlformats.org/officeDocument/2006/relationships/hyperlink" Target="aspi://module='ASPI'&amp;link='343/2020%20Z.z.'&amp;ucin-k-dni='30.12.9999'" TargetMode="External"/><Relationship Id="rId59" Type="http://schemas.openxmlformats.org/officeDocument/2006/relationships/hyperlink" Target="aspi://module='KO'&amp;link='KO7_2005SK%25239'&amp;ucin-k-dni='30.12.9999'" TargetMode="External"/><Relationship Id="rId103" Type="http://schemas.openxmlformats.org/officeDocument/2006/relationships/hyperlink" Target="aspi://module='KO'&amp;link='KO7_2005SK%252351'&amp;ucin-k-dni='30.12.9999'" TargetMode="External"/><Relationship Id="rId124" Type="http://schemas.openxmlformats.org/officeDocument/2006/relationships/hyperlink" Target="aspi://module='KO'&amp;link='KO7_2005SK%252371'&amp;ucin-k-dni='30.12.9999'" TargetMode="External"/><Relationship Id="rId310" Type="http://schemas.openxmlformats.org/officeDocument/2006/relationships/hyperlink" Target="aspi://module='ASPI'&amp;link='492/2009%20Z.z.'&amp;ucin-k-dni='30.12.9999'" TargetMode="External"/><Relationship Id="rId492" Type="http://schemas.openxmlformats.org/officeDocument/2006/relationships/hyperlink" Target="aspi://module='ASPI'&amp;link='563/2009%20Z.z.'&amp;ucin-k-dni='30.12.9999'" TargetMode="External"/><Relationship Id="rId70" Type="http://schemas.openxmlformats.org/officeDocument/2006/relationships/hyperlink" Target="aspi://module='KO'&amp;link='KO7_2005SK%252320'&amp;ucin-k-dni='30.12.9999'" TargetMode="External"/><Relationship Id="rId91" Type="http://schemas.openxmlformats.org/officeDocument/2006/relationships/hyperlink" Target="aspi://module='KO'&amp;link='KO7_2005SK%252340'&amp;ucin-k-dni='30.12.9999'" TargetMode="External"/><Relationship Id="rId145" Type="http://schemas.openxmlformats.org/officeDocument/2006/relationships/hyperlink" Target="aspi://module='KO'&amp;link='KO7_2005SK%252391'&amp;ucin-k-dni='30.12.9999'" TargetMode="External"/><Relationship Id="rId166" Type="http://schemas.openxmlformats.org/officeDocument/2006/relationships/hyperlink" Target="aspi://module='KO'&amp;link='KO7_2005SK%2523109'&amp;ucin-k-dni='30.12.9999'" TargetMode="External"/><Relationship Id="rId187" Type="http://schemas.openxmlformats.org/officeDocument/2006/relationships/hyperlink" Target="aspi://module='KO'&amp;link='KO7_2005SK%2523129'&amp;ucin-k-dni='30.12.9999'" TargetMode="External"/><Relationship Id="rId331" Type="http://schemas.openxmlformats.org/officeDocument/2006/relationships/hyperlink" Target="aspi://module='ASPI'&amp;link='343/2020%20Z.z.'&amp;ucin-k-dni='30.12.9999'" TargetMode="External"/><Relationship Id="rId352" Type="http://schemas.openxmlformats.org/officeDocument/2006/relationships/hyperlink" Target="aspi://module='ASPI'&amp;link='311/2001%20Z.z.%252342'&amp;ucin-k-dni='30.12.9999'" TargetMode="External"/><Relationship Id="rId373" Type="http://schemas.openxmlformats.org/officeDocument/2006/relationships/hyperlink" Target="aspi://module='ASPI'&amp;link='523/2004%20Z.z.%25233'&amp;ucin-k-dni='30.12.9999'" TargetMode="External"/><Relationship Id="rId394" Type="http://schemas.openxmlformats.org/officeDocument/2006/relationships/hyperlink" Target="aspi://module='ASPI'&amp;link='513/1991%20Zb.%252313a'&amp;ucin-k-dni='30.12.9999'" TargetMode="External"/><Relationship Id="rId408" Type="http://schemas.openxmlformats.org/officeDocument/2006/relationships/hyperlink" Target="aspi://module='ASPI'&amp;link='301/2005%20Z.z.'&amp;ucin-k-dni='30.12.9999'" TargetMode="External"/><Relationship Id="rId429" Type="http://schemas.openxmlformats.org/officeDocument/2006/relationships/hyperlink" Target="aspi://module='ASPI'&amp;link='483/2001%20Z.z.%252327f'&amp;ucin-k-dni='30.12.9999'" TargetMode="External"/><Relationship Id="rId1" Type="http://schemas.openxmlformats.org/officeDocument/2006/relationships/styles" Target="styles.xml"/><Relationship Id="rId212" Type="http://schemas.openxmlformats.org/officeDocument/2006/relationships/hyperlink" Target="aspi://module='KO'&amp;link='KO7_2005SK%2523154'&amp;ucin-k-dni='30.12.9999'" TargetMode="External"/><Relationship Id="rId233" Type="http://schemas.openxmlformats.org/officeDocument/2006/relationships/hyperlink" Target="aspi://module='ASPI'&amp;link='160/2015%20Z.z.%2523127'&amp;ucin-k-dni='30.12.9999'" TargetMode="External"/><Relationship Id="rId254" Type="http://schemas.openxmlformats.org/officeDocument/2006/relationships/hyperlink" Target="aspi://module='ASPI'&amp;link='91/1993%20Z.z.'&amp;ucin-k-dni='30.12.9999'" TargetMode="External"/><Relationship Id="rId440" Type="http://schemas.openxmlformats.org/officeDocument/2006/relationships/hyperlink" Target="aspi://module='ASPI'&amp;link='581/2004%20Z.z.'&amp;ucin-k-dni='30.12.9999'" TargetMode="External"/><Relationship Id="rId28" Type="http://schemas.openxmlformats.org/officeDocument/2006/relationships/hyperlink" Target="aspi://module='ASPI'&amp;link='125/2016%20Z.z.'&amp;ucin-k-dni='30.12.9999'" TargetMode="External"/><Relationship Id="rId49" Type="http://schemas.openxmlformats.org/officeDocument/2006/relationships/hyperlink" Target="aspi://module='ASPI'&amp;link='309/2023%20Z.z.'&amp;ucin-k-dni='30.12.9999'" TargetMode="External"/><Relationship Id="rId114" Type="http://schemas.openxmlformats.org/officeDocument/2006/relationships/hyperlink" Target="aspi://module='KO'&amp;link='KO7_2005SK%252361'&amp;ucin-k-dni='30.12.9999'" TargetMode="External"/><Relationship Id="rId275" Type="http://schemas.openxmlformats.org/officeDocument/2006/relationships/hyperlink" Target="aspi://module='ASPI'&amp;link='581/2004%20Z.z.'&amp;ucin-k-dni='30.12.9999'" TargetMode="External"/><Relationship Id="rId296" Type="http://schemas.openxmlformats.org/officeDocument/2006/relationships/hyperlink" Target="aspi://module='ASPI'&amp;link='510/2002%20Z.z.'&amp;ucin-k-dni='30.12.9999'" TargetMode="External"/><Relationship Id="rId300" Type="http://schemas.openxmlformats.org/officeDocument/2006/relationships/hyperlink" Target="aspi://module='ASPI'&amp;link='635/2004%20Z.z.'&amp;ucin-k-dni='30.12.9999'" TargetMode="External"/><Relationship Id="rId461" Type="http://schemas.openxmlformats.org/officeDocument/2006/relationships/hyperlink" Target="aspi://module='ASPI'&amp;link='279/2017%20Z.z.'&amp;ucin-k-dni='30.12.9999'" TargetMode="External"/><Relationship Id="rId482" Type="http://schemas.openxmlformats.org/officeDocument/2006/relationships/hyperlink" Target="aspi://module='ASPI'&amp;link='8/2005%20Z.z.'&amp;ucin-k-dni='30.12.9999'" TargetMode="External"/><Relationship Id="rId60" Type="http://schemas.openxmlformats.org/officeDocument/2006/relationships/hyperlink" Target="aspi://module='KO'&amp;link='KO7_2005SK%252310'&amp;ucin-k-dni='30.12.9999'" TargetMode="External"/><Relationship Id="rId81" Type="http://schemas.openxmlformats.org/officeDocument/2006/relationships/hyperlink" Target="aspi://module='KO'&amp;link='KO7_2005SK%252331'&amp;ucin-k-dni='30.12.9999'" TargetMode="External"/><Relationship Id="rId135" Type="http://schemas.openxmlformats.org/officeDocument/2006/relationships/hyperlink" Target="aspi://module='KO'&amp;link='KO7_2005SK%252381'&amp;ucin-k-dni='30.12.9999'" TargetMode="External"/><Relationship Id="rId156" Type="http://schemas.openxmlformats.org/officeDocument/2006/relationships/hyperlink" Target="aspi://module='KO'&amp;link='KO7_2005SK%2523102'&amp;ucin-k-dni='30.12.9999'" TargetMode="External"/><Relationship Id="rId177" Type="http://schemas.openxmlformats.org/officeDocument/2006/relationships/hyperlink" Target="aspi://module='KO'&amp;link='KO7_2005SK%2523120'&amp;ucin-k-dni='30.12.9999'" TargetMode="External"/><Relationship Id="rId198" Type="http://schemas.openxmlformats.org/officeDocument/2006/relationships/hyperlink" Target="aspi://module='KO'&amp;link='KO7_2005SK%2523140'&amp;ucin-k-dni='30.12.9999'" TargetMode="External"/><Relationship Id="rId321" Type="http://schemas.openxmlformats.org/officeDocument/2006/relationships/hyperlink" Target="aspi://module='ASPI'&amp;link='91/2016%20Z.z.'&amp;ucin-k-dni='30.12.9999'" TargetMode="External"/><Relationship Id="rId342" Type="http://schemas.openxmlformats.org/officeDocument/2006/relationships/hyperlink" Target="aspi://module='ASPI'&amp;link='309/2023%20Z.z.'&amp;ucin-k-dni='30.12.9999'" TargetMode="External"/><Relationship Id="rId363" Type="http://schemas.openxmlformats.org/officeDocument/2006/relationships/hyperlink" Target="aspi://module='ASPI'&amp;link='483/2001%20Z.z.%25232'&amp;ucin-k-dni='30.12.9999'" TargetMode="External"/><Relationship Id="rId384" Type="http://schemas.openxmlformats.org/officeDocument/2006/relationships/hyperlink" Target="aspi://module='ASPI'&amp;link='107/2004%20Z.z.'&amp;ucin-k-dni='30.12.9999'" TargetMode="External"/><Relationship Id="rId419" Type="http://schemas.openxmlformats.org/officeDocument/2006/relationships/hyperlink" Target="aspi://module='ASPI'&amp;link='455/1991%20Zb.'&amp;ucin-k-dni='30.12.9999'" TargetMode="External"/><Relationship Id="rId202" Type="http://schemas.openxmlformats.org/officeDocument/2006/relationships/hyperlink" Target="aspi://module='KO'&amp;link='KO7_2005SK%2523144'&amp;ucin-k-dni='30.12.9999'" TargetMode="External"/><Relationship Id="rId223" Type="http://schemas.openxmlformats.org/officeDocument/2006/relationships/hyperlink" Target="aspi://module='KO'&amp;link='KO7_2005SK%2523161a'&amp;ucin-k-dni='30.12.9999'" TargetMode="External"/><Relationship Id="rId244" Type="http://schemas.openxmlformats.org/officeDocument/2006/relationships/hyperlink" Target="aspi://module='KO'&amp;link='KO7_2005SK%2523172a'&amp;ucin-k-dni='30.12.9999'" TargetMode="External"/><Relationship Id="rId430" Type="http://schemas.openxmlformats.org/officeDocument/2006/relationships/hyperlink" Target="aspi://module='ASPI'&amp;link='264/2017%20Z.z.'&amp;ucin-k-dni='30.12.9999'" TargetMode="External"/><Relationship Id="rId18" Type="http://schemas.openxmlformats.org/officeDocument/2006/relationships/hyperlink" Target="aspi://module='ASPI'&amp;link='305/2013%20Z.z.'&amp;ucin-k-dni='30.12.9999'" TargetMode="External"/><Relationship Id="rId39" Type="http://schemas.openxmlformats.org/officeDocument/2006/relationships/hyperlink" Target="aspi://module='ASPI'&amp;link='312/2020%20Z.z.'&amp;ucin-k-dni='30.12.9999'" TargetMode="External"/><Relationship Id="rId265" Type="http://schemas.openxmlformats.org/officeDocument/2006/relationships/hyperlink" Target="aspi://module='ASPI'&amp;link='281/1999%20Z.z.'&amp;ucin-k-dni='30.12.9999'" TargetMode="External"/><Relationship Id="rId286" Type="http://schemas.openxmlformats.org/officeDocument/2006/relationships/hyperlink" Target="aspi://module='ASPI'&amp;link='95/2002%20Z.z.'&amp;ucin-k-dni='30.12.9999'" TargetMode="External"/><Relationship Id="rId451" Type="http://schemas.openxmlformats.org/officeDocument/2006/relationships/hyperlink" Target="aspi://module='ASPI'&amp;link='371/2014%20Z.z.%25232'&amp;ucin-k-dni='30.12.9999'" TargetMode="External"/><Relationship Id="rId472" Type="http://schemas.openxmlformats.org/officeDocument/2006/relationships/hyperlink" Target="aspi://module='ASPI'&amp;link='513/1991%20Zb.%25235'&amp;ucin-k-dni='30.12.9999'" TargetMode="External"/><Relationship Id="rId493" Type="http://schemas.openxmlformats.org/officeDocument/2006/relationships/hyperlink" Target="aspi://module='ASPI'&amp;link='500/2022%20Z.z.'&amp;ucin-k-dni='30.12.9999'" TargetMode="External"/><Relationship Id="rId50" Type="http://schemas.openxmlformats.org/officeDocument/2006/relationships/hyperlink" Target="aspi://module='ASPI'&amp;link='309/2023%20Z.z.'&amp;ucin-k-dni='30.12.9999'" TargetMode="External"/><Relationship Id="rId104" Type="http://schemas.openxmlformats.org/officeDocument/2006/relationships/hyperlink" Target="aspi://module='KO'&amp;link='KO7_2005SK%252352'&amp;ucin-k-dni='30.12.9999'" TargetMode="External"/><Relationship Id="rId125" Type="http://schemas.openxmlformats.org/officeDocument/2006/relationships/hyperlink" Target="aspi://module='KO'&amp;link='KO7_2005SK%252372'&amp;ucin-k-dni='30.12.9999'" TargetMode="External"/><Relationship Id="rId146" Type="http://schemas.openxmlformats.org/officeDocument/2006/relationships/hyperlink" Target="aspi://module='KO'&amp;link='KO7_2005SK%252392'&amp;ucin-k-dni='30.12.9999'" TargetMode="External"/><Relationship Id="rId167" Type="http://schemas.openxmlformats.org/officeDocument/2006/relationships/hyperlink" Target="aspi://module='KO'&amp;link='KO7_2005SK%2523110'&amp;ucin-k-dni='30.12.9999'" TargetMode="External"/><Relationship Id="rId188" Type="http://schemas.openxmlformats.org/officeDocument/2006/relationships/hyperlink" Target="aspi://module='KO'&amp;link='KO7_2005SK%2523130'&amp;ucin-k-dni='30.12.9999'" TargetMode="External"/><Relationship Id="rId311" Type="http://schemas.openxmlformats.org/officeDocument/2006/relationships/hyperlink" Target="aspi://module='ASPI'&amp;link='224/2010%20Z.z.'&amp;ucin-k-dni='30.12.9999'" TargetMode="External"/><Relationship Id="rId332" Type="http://schemas.openxmlformats.org/officeDocument/2006/relationships/hyperlink" Target="aspi://module='ASPI'&amp;link='312/2020%20Z.z.'&amp;ucin-k-dni='30.12.9999'" TargetMode="External"/><Relationship Id="rId353" Type="http://schemas.openxmlformats.org/officeDocument/2006/relationships/hyperlink" Target="aspi://module='ASPI'&amp;link='40/1964%20Zb.%2523116'&amp;ucin-k-dni='30.12.9999'" TargetMode="External"/><Relationship Id="rId374" Type="http://schemas.openxmlformats.org/officeDocument/2006/relationships/hyperlink" Target="aspi://module='ASPI'&amp;link='8/2005%20Z.z.'&amp;ucin-k-dni='30.12.9999'" TargetMode="External"/><Relationship Id="rId395" Type="http://schemas.openxmlformats.org/officeDocument/2006/relationships/hyperlink" Target="aspi://module='ASPI'&amp;link='323/1992%20Zb.'&amp;ucin-k-dni='30.12.9999'" TargetMode="External"/><Relationship Id="rId409" Type="http://schemas.openxmlformats.org/officeDocument/2006/relationships/hyperlink" Target="aspi://module='ASPI'&amp;link='278/1993%20Z.z.%25235'&amp;ucin-k-dni='30.12.9999'" TargetMode="External"/><Relationship Id="rId71" Type="http://schemas.openxmlformats.org/officeDocument/2006/relationships/hyperlink" Target="aspi://module='KO'&amp;link='KO7_2005SK%252321'&amp;ucin-k-dni='30.12.9999'" TargetMode="External"/><Relationship Id="rId92" Type="http://schemas.openxmlformats.org/officeDocument/2006/relationships/hyperlink" Target="aspi://module='KO'&amp;link='KO7_2005SK%252341'&amp;ucin-k-dni='30.12.9999'" TargetMode="External"/><Relationship Id="rId213" Type="http://schemas.openxmlformats.org/officeDocument/2006/relationships/hyperlink" Target="aspi://module='KO'&amp;link='KO7_2005SK%2523155'&amp;ucin-k-dni='30.12.9999'" TargetMode="External"/><Relationship Id="rId234" Type="http://schemas.openxmlformats.org/officeDocument/2006/relationships/hyperlink" Target="aspi://module='ASPI'&amp;link='40/1964%20Zb.'&amp;ucin-k-dni='30.12.9999'" TargetMode="External"/><Relationship Id="rId420" Type="http://schemas.openxmlformats.org/officeDocument/2006/relationships/hyperlink" Target="aspi://module='ASPI'&amp;link='8/2005%20Z.z.'&amp;ucin-k-dni='30.12.9999'" TargetMode="External"/><Relationship Id="rId2" Type="http://schemas.openxmlformats.org/officeDocument/2006/relationships/settings" Target="settings.xml"/><Relationship Id="rId29" Type="http://schemas.openxmlformats.org/officeDocument/2006/relationships/hyperlink" Target="aspi://module='ASPI'&amp;link='291/2016%20Z.z.'&amp;ucin-k-dni='30.12.9999'" TargetMode="External"/><Relationship Id="rId255" Type="http://schemas.openxmlformats.org/officeDocument/2006/relationships/hyperlink" Target="aspi://module='ASPI'&amp;link='122/1993%20Z.z.'&amp;ucin-k-dni='30.12.9999'" TargetMode="External"/><Relationship Id="rId276" Type="http://schemas.openxmlformats.org/officeDocument/2006/relationships/hyperlink" Target="aspi://module='ASPI'&amp;link='646/2004%20Z.z.'&amp;ucin-k-dni='30.12.9999'" TargetMode="External"/><Relationship Id="rId297" Type="http://schemas.openxmlformats.org/officeDocument/2006/relationships/hyperlink" Target="aspi://module='ASPI'&amp;link='162/2003%20Z.z.'&amp;ucin-k-dni='30.12.9999'" TargetMode="External"/><Relationship Id="rId441" Type="http://schemas.openxmlformats.org/officeDocument/2006/relationships/hyperlink" Target="aspi://module='ASPI'&amp;link='90/2016%20Z.z.%25232'&amp;ucin-k-dni='30.12.9999'" TargetMode="External"/><Relationship Id="rId462" Type="http://schemas.openxmlformats.org/officeDocument/2006/relationships/hyperlink" Target="aspi://module='ASPI'&amp;link='483/2001%20Z.z.%252367-82'&amp;ucin-k-dni='30.12.9999'" TargetMode="External"/><Relationship Id="rId483" Type="http://schemas.openxmlformats.org/officeDocument/2006/relationships/hyperlink" Target="aspi://module='ASPI'&amp;link='111/2022%20Z.z.'&amp;ucin-k-dni='30.12.9999'" TargetMode="External"/><Relationship Id="rId40" Type="http://schemas.openxmlformats.org/officeDocument/2006/relationships/hyperlink" Target="aspi://module='ASPI'&amp;link='421/2020%20Z.z.'&amp;ucin-k-dni='30.12.9999'" TargetMode="External"/><Relationship Id="rId115" Type="http://schemas.openxmlformats.org/officeDocument/2006/relationships/hyperlink" Target="aspi://module='KO'&amp;link='KO7_2005SK%252362'&amp;ucin-k-dni='30.12.9999'" TargetMode="External"/><Relationship Id="rId136" Type="http://schemas.openxmlformats.org/officeDocument/2006/relationships/hyperlink" Target="aspi://module='KO'&amp;link='KO7_2005SK%252382'&amp;ucin-k-dni='30.12.9999'" TargetMode="External"/><Relationship Id="rId157" Type="http://schemas.openxmlformats.org/officeDocument/2006/relationships/hyperlink" Target="aspi://module='KO'&amp;link='KO7_2005SK%2523103'&amp;ucin-k-dni='30.12.9999'" TargetMode="External"/><Relationship Id="rId178" Type="http://schemas.openxmlformats.org/officeDocument/2006/relationships/hyperlink" Target="aspi://module='ASPI'&amp;link='40/1964%20Zb.%2523488'&amp;ucin-k-dni='30.12.9999'" TargetMode="External"/><Relationship Id="rId301" Type="http://schemas.openxmlformats.org/officeDocument/2006/relationships/hyperlink" Target="aspi://module='ASPI'&amp;link='747/2004%20Z.z.'&amp;ucin-k-dni='30.12.9999'" TargetMode="External"/><Relationship Id="rId322" Type="http://schemas.openxmlformats.org/officeDocument/2006/relationships/hyperlink" Target="aspi://module='ASPI'&amp;link='125/2016%20Z.z.'&amp;ucin-k-dni='30.12.9999'" TargetMode="External"/><Relationship Id="rId343" Type="http://schemas.openxmlformats.org/officeDocument/2006/relationships/hyperlink" Target="aspi://module='ASPI'&amp;link='431/2002%20Z.z.'&amp;ucin-k-dni='30.12.9999'" TargetMode="External"/><Relationship Id="rId364" Type="http://schemas.openxmlformats.org/officeDocument/2006/relationships/hyperlink" Target="aspi://module='ASPI'&amp;link='554/2004%20Z.z.'&amp;ucin-k-dni='30.12.9999'" TargetMode="External"/><Relationship Id="rId61" Type="http://schemas.openxmlformats.org/officeDocument/2006/relationships/hyperlink" Target="aspi://module='KO'&amp;link='KO7_2005SK%252311'&amp;ucin-k-dni='30.12.9999'" TargetMode="External"/><Relationship Id="rId82" Type="http://schemas.openxmlformats.org/officeDocument/2006/relationships/hyperlink" Target="aspi://module='KO'&amp;link='KO7_2005SK%252332'&amp;ucin-k-dni='30.12.9999'" TargetMode="External"/><Relationship Id="rId199" Type="http://schemas.openxmlformats.org/officeDocument/2006/relationships/hyperlink" Target="aspi://module='KO'&amp;link='KO7_2005SK%2523141'&amp;ucin-k-dni='30.12.9999'" TargetMode="External"/><Relationship Id="rId203" Type="http://schemas.openxmlformats.org/officeDocument/2006/relationships/hyperlink" Target="aspi://module='KO'&amp;link='KO7_2005SK%2523145'&amp;ucin-k-dni='30.12.9999'" TargetMode="External"/><Relationship Id="rId385" Type="http://schemas.openxmlformats.org/officeDocument/2006/relationships/hyperlink" Target="aspi://module='ASPI'&amp;link='106/2004%20Z.z.'&amp;ucin-k-dni='30.12.9999'" TargetMode="External"/><Relationship Id="rId19" Type="http://schemas.openxmlformats.org/officeDocument/2006/relationships/hyperlink" Target="aspi://module='ASPI'&amp;link='371/2014%20Z.z.'&amp;ucin-k-dni='30.12.9999'" TargetMode="External"/><Relationship Id="rId224" Type="http://schemas.openxmlformats.org/officeDocument/2006/relationships/hyperlink" Target="aspi://module='KO'&amp;link='KO7_2005SK%2523162'&amp;ucin-k-dni='30.12.9999'" TargetMode="External"/><Relationship Id="rId245" Type="http://schemas.openxmlformats.org/officeDocument/2006/relationships/hyperlink" Target="aspi://module='KO'&amp;link='KO7_2005SK%2523173a%259E175'&amp;ucin-k-dni='30.12.9999'" TargetMode="External"/><Relationship Id="rId266" Type="http://schemas.openxmlformats.org/officeDocument/2006/relationships/hyperlink" Target="aspi://module='ASPI'&amp;link='238/2000%20Z.z.'&amp;ucin-k-dni='30.12.9999'" TargetMode="External"/><Relationship Id="rId287" Type="http://schemas.openxmlformats.org/officeDocument/2006/relationships/hyperlink" Target="aspi://module='ASPI'&amp;link='430/2003%20Z.z.'&amp;ucin-k-dni='30.12.9999'" TargetMode="External"/><Relationship Id="rId410" Type="http://schemas.openxmlformats.org/officeDocument/2006/relationships/hyperlink" Target="aspi://module='ASPI'&amp;link='300/2005%20Z.z.%252359'&amp;ucin-k-dni='30.12.9999'" TargetMode="External"/><Relationship Id="rId431" Type="http://schemas.openxmlformats.org/officeDocument/2006/relationships/hyperlink" Target="aspi://module='ASPI'&amp;link='595/2003%20Z.z.%252332'&amp;ucin-k-dni='30.12.9999'" TargetMode="External"/><Relationship Id="rId452" Type="http://schemas.openxmlformats.org/officeDocument/2006/relationships/hyperlink" Target="aspi://module='ASPI'&amp;link='373/2018%20Z.z.'&amp;ucin-k-dni='30.12.9999'" TargetMode="External"/><Relationship Id="rId473" Type="http://schemas.openxmlformats.org/officeDocument/2006/relationships/hyperlink" Target="aspi://module='ASPI'&amp;link='311/2001%20Z.z.%252328'&amp;ucin-k-dni='30.12.9999'" TargetMode="External"/><Relationship Id="rId494" Type="http://schemas.openxmlformats.org/officeDocument/2006/relationships/hyperlink" Target="aspi://module='ASPI'&amp;link='601/2003%20Z.z.%25232'&amp;ucin-k-dni='30.12.9999'" TargetMode="External"/><Relationship Id="rId30" Type="http://schemas.openxmlformats.org/officeDocument/2006/relationships/hyperlink" Target="aspi://module='ASPI'&amp;link='389/2015%20Z.z.'&amp;ucin-k-dni='30.12.9999'" TargetMode="External"/><Relationship Id="rId105" Type="http://schemas.openxmlformats.org/officeDocument/2006/relationships/hyperlink" Target="aspi://module='KO'&amp;link='KO7_2005SK%252353'&amp;ucin-k-dni='30.12.9999'" TargetMode="External"/><Relationship Id="rId126" Type="http://schemas.openxmlformats.org/officeDocument/2006/relationships/hyperlink" Target="aspi://module='KO'&amp;link='KO7_2005SK%252373'&amp;ucin-k-dni='30.12.9999'" TargetMode="External"/><Relationship Id="rId147" Type="http://schemas.openxmlformats.org/officeDocument/2006/relationships/hyperlink" Target="aspi://module='KO'&amp;link='KO7_2005SK%252393'&amp;ucin-k-dni='30.12.9999'" TargetMode="External"/><Relationship Id="rId168" Type="http://schemas.openxmlformats.org/officeDocument/2006/relationships/hyperlink" Target="aspi://module='KO'&amp;link='KO7_2005SK%2523111'&amp;ucin-k-dni='30.12.9999'" TargetMode="External"/><Relationship Id="rId312" Type="http://schemas.openxmlformats.org/officeDocument/2006/relationships/hyperlink" Target="aspi://module='ASPI'&amp;link='130/2011%20Z.z.'&amp;ucin-k-dni='30.12.9999'" TargetMode="External"/><Relationship Id="rId333" Type="http://schemas.openxmlformats.org/officeDocument/2006/relationships/hyperlink" Target="aspi://module='ASPI'&amp;link='421/2020%20Z.z.'&amp;ucin-k-dni='30.12.9999'" TargetMode="External"/><Relationship Id="rId354" Type="http://schemas.openxmlformats.org/officeDocument/2006/relationships/hyperlink" Target="aspi://module='ASPI'&amp;link='233/1995%20Z.z.%252361n'&amp;ucin-k-dni='30.12.9999'" TargetMode="External"/><Relationship Id="rId51" Type="http://schemas.openxmlformats.org/officeDocument/2006/relationships/hyperlink" Target="aspi://module='KO'&amp;link='KO7_2005SK%25231'&amp;ucin-k-dni='30.12.9999'" TargetMode="External"/><Relationship Id="rId72" Type="http://schemas.openxmlformats.org/officeDocument/2006/relationships/hyperlink" Target="aspi://module='KO'&amp;link='KO7_2005SK%252322'&amp;ucin-k-dni='30.12.9999'" TargetMode="External"/><Relationship Id="rId93" Type="http://schemas.openxmlformats.org/officeDocument/2006/relationships/hyperlink" Target="aspi://module='KO'&amp;link='KO7_2005SK%252342'&amp;ucin-k-dni='30.12.9999'" TargetMode="External"/><Relationship Id="rId189" Type="http://schemas.openxmlformats.org/officeDocument/2006/relationships/hyperlink" Target="aspi://module='KO'&amp;link='KO7_2005SK%2523131'&amp;ucin-k-dni='30.12.9999'" TargetMode="External"/><Relationship Id="rId375" Type="http://schemas.openxmlformats.org/officeDocument/2006/relationships/hyperlink" Target="aspi://module='ASPI'&amp;link='483/2001%20Z.z.%252331'&amp;ucin-k-dni='30.12.9999'" TargetMode="External"/><Relationship Id="rId396" Type="http://schemas.openxmlformats.org/officeDocument/2006/relationships/hyperlink" Target="aspi://module='ASPI'&amp;link='233/1995%20Z.z.'&amp;ucin-k-dni='30.12.9999'" TargetMode="External"/><Relationship Id="rId3" Type="http://schemas.openxmlformats.org/officeDocument/2006/relationships/webSettings" Target="webSettings.xml"/><Relationship Id="rId214" Type="http://schemas.openxmlformats.org/officeDocument/2006/relationships/hyperlink" Target="aspi://module='KO'&amp;link='KO7_2005SK%2523155a'&amp;ucin-k-dni='30.12.9999'" TargetMode="External"/><Relationship Id="rId235" Type="http://schemas.openxmlformats.org/officeDocument/2006/relationships/hyperlink" Target="aspi://module='ASPI'&amp;link='311/2001%20Z.z.'&amp;ucin-k-dni='30.12.9999'" TargetMode="External"/><Relationship Id="rId256" Type="http://schemas.openxmlformats.org/officeDocument/2006/relationships/hyperlink" Target="aspi://module='ASPI'&amp;link='159/1994%20Z.z.'&amp;ucin-k-dni='30.12.9999'" TargetMode="External"/><Relationship Id="rId277" Type="http://schemas.openxmlformats.org/officeDocument/2006/relationships/hyperlink" Target="aspi://module='ASPI'&amp;link='520/2005%20Z.z.'&amp;ucin-k-dni='30.12.9999'" TargetMode="External"/><Relationship Id="rId298" Type="http://schemas.openxmlformats.org/officeDocument/2006/relationships/hyperlink" Target="aspi://module='ASPI'&amp;link='594/2003%20Z.z.'&amp;ucin-k-dni='30.12.9999'" TargetMode="External"/><Relationship Id="rId400" Type="http://schemas.openxmlformats.org/officeDocument/2006/relationships/hyperlink" Target="aspi://module='ASPI'&amp;link='513/1991%20Zb.%2523476'&amp;ucin-k-dni='30.12.9999'" TargetMode="External"/><Relationship Id="rId421" Type="http://schemas.openxmlformats.org/officeDocument/2006/relationships/hyperlink" Target="aspi://module='ASPI'&amp;link='455/1991%20Zb.%25232'&amp;ucin-k-dni='30.12.9999'" TargetMode="External"/><Relationship Id="rId442" Type="http://schemas.openxmlformats.org/officeDocument/2006/relationships/hyperlink" Target="aspi://module='ASPI'&amp;link='492/2009%20Z.z.%252354'&amp;ucin-k-dni='30.12.9999'" TargetMode="External"/><Relationship Id="rId463" Type="http://schemas.openxmlformats.org/officeDocument/2006/relationships/hyperlink" Target="aspi://module='ASPI'&amp;link='483/2001%20Z.z.%252368'&amp;ucin-k-dni='30.12.9999'" TargetMode="External"/><Relationship Id="rId484" Type="http://schemas.openxmlformats.org/officeDocument/2006/relationships/hyperlink" Target="aspi://module='ASPI'&amp;link='305/2013%20Z.z.%252325'&amp;ucin-k-dni='30.12.9999'" TargetMode="External"/><Relationship Id="rId116" Type="http://schemas.openxmlformats.org/officeDocument/2006/relationships/hyperlink" Target="aspi://module='KO'&amp;link='KO7_2005SK%252363'&amp;ucin-k-dni='30.12.9999'" TargetMode="External"/><Relationship Id="rId137" Type="http://schemas.openxmlformats.org/officeDocument/2006/relationships/hyperlink" Target="aspi://module='KO'&amp;link='KO7_2005SK%252383'&amp;ucin-k-dni='30.12.9999'" TargetMode="External"/><Relationship Id="rId158" Type="http://schemas.openxmlformats.org/officeDocument/2006/relationships/hyperlink" Target="aspi://module='KO'&amp;link='KO7_2005SK%2523104'&amp;ucin-k-dni='30.12.9999'" TargetMode="External"/><Relationship Id="rId302" Type="http://schemas.openxmlformats.org/officeDocument/2006/relationships/hyperlink" Target="aspi://module='ASPI'&amp;link='353/2005%20Z.z.'&amp;ucin-k-dni='30.12.9999'" TargetMode="External"/><Relationship Id="rId323" Type="http://schemas.openxmlformats.org/officeDocument/2006/relationships/hyperlink" Target="aspi://module='ASPI'&amp;link='291/2016%20Z.z.'&amp;ucin-k-dni='30.12.9999'" TargetMode="External"/><Relationship Id="rId344" Type="http://schemas.openxmlformats.org/officeDocument/2006/relationships/hyperlink" Target="aspi://module='ASPI'&amp;link='513/1991%20Zb.%2523408a'&amp;ucin-k-dni='30.12.9999'" TargetMode="External"/><Relationship Id="rId20" Type="http://schemas.openxmlformats.org/officeDocument/2006/relationships/hyperlink" Target="aspi://module='ASPI'&amp;link='87/2015%20Z.z.'&amp;ucin-k-dni='30.12.9999'" TargetMode="External"/><Relationship Id="rId41" Type="http://schemas.openxmlformats.org/officeDocument/2006/relationships/hyperlink" Target="aspi://module='ASPI'&amp;link='72/2021%20Z.z.'&amp;ucin-k-dni='30.12.9999'" TargetMode="External"/><Relationship Id="rId62" Type="http://schemas.openxmlformats.org/officeDocument/2006/relationships/hyperlink" Target="aspi://module='KO'&amp;link='KO7_2005SK%252312'&amp;ucin-k-dni='30.12.9999'" TargetMode="External"/><Relationship Id="rId83" Type="http://schemas.openxmlformats.org/officeDocument/2006/relationships/hyperlink" Target="aspi://module='KO'&amp;link='KO7_2005SK%252332a'&amp;ucin-k-dni='30.12.9999'" TargetMode="External"/><Relationship Id="rId179" Type="http://schemas.openxmlformats.org/officeDocument/2006/relationships/hyperlink" Target="aspi://module='KO'&amp;link='KO7_2005SK%2523121'&amp;ucin-k-dni='30.12.9999'" TargetMode="External"/><Relationship Id="rId365" Type="http://schemas.openxmlformats.org/officeDocument/2006/relationships/hyperlink" Target="aspi://module='ASPI'&amp;link='203/2011%20Z.z.%25233'&amp;ucin-k-dni='30.12.9999'" TargetMode="External"/><Relationship Id="rId386" Type="http://schemas.openxmlformats.org/officeDocument/2006/relationships/hyperlink" Target="aspi://module='ASPI'&amp;link='105/2004%20Z.z.'&amp;ucin-k-dni='30.12.9999'" TargetMode="External"/><Relationship Id="rId190" Type="http://schemas.openxmlformats.org/officeDocument/2006/relationships/hyperlink" Target="aspi://module='KO'&amp;link='KO7_2005SK%2523132'&amp;ucin-k-dni='30.12.9999'" TargetMode="External"/><Relationship Id="rId204" Type="http://schemas.openxmlformats.org/officeDocument/2006/relationships/hyperlink" Target="aspi://module='KO'&amp;link='KO7_2005SK%2523146'&amp;ucin-k-dni='30.12.9999'" TargetMode="External"/><Relationship Id="rId225" Type="http://schemas.openxmlformats.org/officeDocument/2006/relationships/hyperlink" Target="aspi://module='KO'&amp;link='KO7_2005SK%2523163'&amp;ucin-k-dni='30.12.9999'" TargetMode="External"/><Relationship Id="rId246" Type="http://schemas.openxmlformats.org/officeDocument/2006/relationships/hyperlink" Target="aspi://module='KO'&amp;link='KO7_2005SK%2523173a%259E175'&amp;ucin-k-dni='30.12.9999'" TargetMode="External"/><Relationship Id="rId267" Type="http://schemas.openxmlformats.org/officeDocument/2006/relationships/hyperlink" Target="aspi://module='ASPI'&amp;link='397/2001%20Z.z.'&amp;ucin-k-dni='30.12.9999'" TargetMode="External"/><Relationship Id="rId288" Type="http://schemas.openxmlformats.org/officeDocument/2006/relationships/hyperlink" Target="aspi://module='ASPI'&amp;link='186/2004%20Z.z.'&amp;ucin-k-dni='30.12.9999'" TargetMode="External"/><Relationship Id="rId411" Type="http://schemas.openxmlformats.org/officeDocument/2006/relationships/hyperlink" Target="aspi://module='ASPI'&amp;link='224/2010%20Z.z.'&amp;ucin-k-dni='30.12.9999'" TargetMode="External"/><Relationship Id="rId432" Type="http://schemas.openxmlformats.org/officeDocument/2006/relationships/hyperlink" Target="aspi://module='ASPI'&amp;link='527/2002%20Z.z.%252322'&amp;ucin-k-dni='30.12.9999'" TargetMode="External"/><Relationship Id="rId453" Type="http://schemas.openxmlformats.org/officeDocument/2006/relationships/hyperlink" Target="aspi://module='ASPI'&amp;link='118/1996%20Z.z.%25239'&amp;ucin-k-dni='30.12.9999'" TargetMode="External"/><Relationship Id="rId474" Type="http://schemas.openxmlformats.org/officeDocument/2006/relationships/hyperlink" Target="aspi://module='ASPI'&amp;link='348/2007%20Z.z.'&amp;ucin-k-dni='30.12.9999'" TargetMode="External"/><Relationship Id="rId106" Type="http://schemas.openxmlformats.org/officeDocument/2006/relationships/hyperlink" Target="aspi://module='KO'&amp;link='KO7_2005SK%252354'&amp;ucin-k-dni='30.12.9999'" TargetMode="External"/><Relationship Id="rId127" Type="http://schemas.openxmlformats.org/officeDocument/2006/relationships/hyperlink" Target="aspi://module='KO'&amp;link='KO7_2005SK%252374'&amp;ucin-k-dni='30.12.9999'" TargetMode="External"/><Relationship Id="rId313" Type="http://schemas.openxmlformats.org/officeDocument/2006/relationships/hyperlink" Target="aspi://module='ASPI'&amp;link='348/2011%20Z.z.'&amp;ucin-k-dni='30.12.9999'" TargetMode="External"/><Relationship Id="rId495" Type="http://schemas.openxmlformats.org/officeDocument/2006/relationships/fontTable" Target="fontTable.xml"/><Relationship Id="rId10" Type="http://schemas.openxmlformats.org/officeDocument/2006/relationships/hyperlink" Target="aspi://module='ASPI'&amp;link='552/2008%20Z.z.'&amp;ucin-k-dni='30.12.9999'" TargetMode="External"/><Relationship Id="rId31" Type="http://schemas.openxmlformats.org/officeDocument/2006/relationships/hyperlink" Target="aspi://module='ASPI'&amp;link='377/2016%20Z.z.'&amp;ucin-k-dni='30.12.9999'" TargetMode="External"/><Relationship Id="rId52" Type="http://schemas.openxmlformats.org/officeDocument/2006/relationships/hyperlink" Target="aspi://module='KO'&amp;link='KO7_2005SK%25232'&amp;ucin-k-dni='30.12.9999'" TargetMode="External"/><Relationship Id="rId73" Type="http://schemas.openxmlformats.org/officeDocument/2006/relationships/hyperlink" Target="aspi://module='KO'&amp;link='KO7_2005SK%252323'&amp;ucin-k-dni='30.12.9999'" TargetMode="External"/><Relationship Id="rId94" Type="http://schemas.openxmlformats.org/officeDocument/2006/relationships/hyperlink" Target="aspi://module='KO'&amp;link='KO7_2005SK%252343'&amp;ucin-k-dni='30.12.9999'" TargetMode="External"/><Relationship Id="rId148" Type="http://schemas.openxmlformats.org/officeDocument/2006/relationships/hyperlink" Target="aspi://module='KO'&amp;link='KO7_2005SK%252394'&amp;ucin-k-dni='30.12.9999'" TargetMode="External"/><Relationship Id="rId169" Type="http://schemas.openxmlformats.org/officeDocument/2006/relationships/hyperlink" Target="aspi://module='KO'&amp;link='KO7_2005SK%2523112'&amp;ucin-k-dni='30.12.9999'" TargetMode="External"/><Relationship Id="rId334" Type="http://schemas.openxmlformats.org/officeDocument/2006/relationships/hyperlink" Target="aspi://module='ASPI'&amp;link='72/2021%20Z.z.'&amp;ucin-k-dni='30.12.9999'" TargetMode="External"/><Relationship Id="rId355" Type="http://schemas.openxmlformats.org/officeDocument/2006/relationships/hyperlink" Target="aspi://module='ASPI'&amp;link='161/2015%20Z.z.'&amp;ucin-k-dni='30.12.9999'" TargetMode="External"/><Relationship Id="rId376" Type="http://schemas.openxmlformats.org/officeDocument/2006/relationships/hyperlink" Target="aspi://module='ASPI'&amp;link='644/2006%20Z.z.'&amp;ucin-k-dni='30.12.9999'" TargetMode="External"/><Relationship Id="rId397" Type="http://schemas.openxmlformats.org/officeDocument/2006/relationships/hyperlink" Target="aspi://module='ASPI'&amp;link='171/1993%20Z.z.%252373'&amp;ucin-k-dni='30.12.9999'" TargetMode="External"/><Relationship Id="rId4" Type="http://schemas.openxmlformats.org/officeDocument/2006/relationships/hyperlink" Target="aspi://module='ASPI'&amp;link='7/2005%20Z.z.'&amp;ucin-k-dni='30.12.9999'" TargetMode="External"/><Relationship Id="rId180" Type="http://schemas.openxmlformats.org/officeDocument/2006/relationships/hyperlink" Target="aspi://module='KO'&amp;link='KO7_2005SK%2523122'&amp;ucin-k-dni='30.12.9999'" TargetMode="External"/><Relationship Id="rId215" Type="http://schemas.openxmlformats.org/officeDocument/2006/relationships/hyperlink" Target="aspi://module='KO'&amp;link='KO7_2005SK%2523156'&amp;ucin-k-dni='30.12.9999'" TargetMode="External"/><Relationship Id="rId236" Type="http://schemas.openxmlformats.org/officeDocument/2006/relationships/hyperlink" Target="aspi://module='ASPI'&amp;link='40/1964%20Zb.'&amp;ucin-k-dni='30.12.9999'" TargetMode="External"/><Relationship Id="rId257" Type="http://schemas.openxmlformats.org/officeDocument/2006/relationships/hyperlink" Target="aspi://module='ASPI'&amp;link='374/1994%20Z.z.'&amp;ucin-k-dni='30.12.9999'" TargetMode="External"/><Relationship Id="rId278" Type="http://schemas.openxmlformats.org/officeDocument/2006/relationships/hyperlink" Target="aspi://module='ASPI'&amp;link='95/1994%20Z.z.'&amp;ucin-k-dni='30.12.9999'" TargetMode="External"/><Relationship Id="rId401" Type="http://schemas.openxmlformats.org/officeDocument/2006/relationships/hyperlink" Target="aspi://module='ASPI'&amp;link='179/1998%20Z.z.'&amp;ucin-k-dni='30.12.9999'" TargetMode="External"/><Relationship Id="rId422" Type="http://schemas.openxmlformats.org/officeDocument/2006/relationships/hyperlink" Target="aspi://module='ASPI'&amp;link='112/2018%20Z.z.'&amp;ucin-k-dni='30.12.9999'" TargetMode="External"/><Relationship Id="rId443" Type="http://schemas.openxmlformats.org/officeDocument/2006/relationships/hyperlink" Target="aspi://module='ASPI'&amp;link='566/1992%20Zb.'&amp;ucin-k-dni='30.12.9999'" TargetMode="External"/><Relationship Id="rId464" Type="http://schemas.openxmlformats.org/officeDocument/2006/relationships/hyperlink" Target="aspi://module='ASPI'&amp;link='483/2001%20Z.z.%252355'&amp;ucin-k-dni='30.12.9999'" TargetMode="External"/><Relationship Id="rId303" Type="http://schemas.openxmlformats.org/officeDocument/2006/relationships/hyperlink" Target="aspi://module='ASPI'&amp;link='520/2005%20Z.z.'&amp;ucin-k-dni='30.12.9999'" TargetMode="External"/><Relationship Id="rId485" Type="http://schemas.openxmlformats.org/officeDocument/2006/relationships/hyperlink" Target="aspi://module='ASPI'&amp;link='305/2013%20Z.z.%252335-39'&amp;ucin-k-dni='30.12.9999'" TargetMode="External"/><Relationship Id="rId42" Type="http://schemas.openxmlformats.org/officeDocument/2006/relationships/hyperlink" Target="aspi://module='ASPI'&amp;link='454/2021%20Z.z.'&amp;ucin-k-dni='30.12.9999'" TargetMode="External"/><Relationship Id="rId84" Type="http://schemas.openxmlformats.org/officeDocument/2006/relationships/hyperlink" Target="aspi://module='KO'&amp;link='KO7_2005SK%252333'&amp;ucin-k-dni='30.12.9999'" TargetMode="External"/><Relationship Id="rId138" Type="http://schemas.openxmlformats.org/officeDocument/2006/relationships/hyperlink" Target="aspi://module='KO'&amp;link='KO7_2005SK%252384'&amp;ucin-k-dni='30.12.9999'" TargetMode="External"/><Relationship Id="rId345" Type="http://schemas.openxmlformats.org/officeDocument/2006/relationships/hyperlink" Target="aspi://module='ASPI'&amp;link='111/2022%20Z.z.%25237-49'&amp;ucin-k-dni='30.12.9999'" TargetMode="External"/><Relationship Id="rId387" Type="http://schemas.openxmlformats.org/officeDocument/2006/relationships/hyperlink" Target="aspi://module='ASPI'&amp;link='467/2002%20Z.z.'&amp;ucin-k-dni='30.12.9999'" TargetMode="External"/><Relationship Id="rId191" Type="http://schemas.openxmlformats.org/officeDocument/2006/relationships/hyperlink" Target="aspi://module='KO'&amp;link='KO7_2005SK%2523133'&amp;ucin-k-dni='30.12.9999'" TargetMode="External"/><Relationship Id="rId205" Type="http://schemas.openxmlformats.org/officeDocument/2006/relationships/hyperlink" Target="aspi://module='KO'&amp;link='KO7_2005SK%2523147'&amp;ucin-k-dni='30.12.9999'" TargetMode="External"/><Relationship Id="rId247" Type="http://schemas.openxmlformats.org/officeDocument/2006/relationships/hyperlink" Target="aspi://module='KO'&amp;link='KO7_2005SK%2523173a%259E175'&amp;ucin-k-dni='30.12.9999'" TargetMode="External"/><Relationship Id="rId412" Type="http://schemas.openxmlformats.org/officeDocument/2006/relationships/hyperlink" Target="aspi://module='ASPI'&amp;link='111/2022%20Z.z.%252315'&amp;ucin-k-dni='30.12.9999'" TargetMode="External"/><Relationship Id="rId107" Type="http://schemas.openxmlformats.org/officeDocument/2006/relationships/hyperlink" Target="aspi://module='KO'&amp;link='KO7_2005SK%252355'&amp;ucin-k-dni='30.12.9999'" TargetMode="External"/><Relationship Id="rId289" Type="http://schemas.openxmlformats.org/officeDocument/2006/relationships/hyperlink" Target="aspi://module='ASPI'&amp;link='580/2004%20Z.z.'&amp;ucin-k-dni='30.12.9999'" TargetMode="External"/><Relationship Id="rId454" Type="http://schemas.openxmlformats.org/officeDocument/2006/relationships/hyperlink" Target="aspi://module='ASPI'&amp;link='371/2014%20Z.z.%25232'&amp;ucin-k-dni='30.12.9999'" TargetMode="External"/><Relationship Id="rId496" Type="http://schemas.microsoft.com/office/2011/relationships/people" Target="people.xml"/><Relationship Id="rId11" Type="http://schemas.openxmlformats.org/officeDocument/2006/relationships/hyperlink" Target="aspi://module='ASPI'&amp;link='477/2008%20Z.z.'&amp;ucin-k-dni='30.12.9999'" TargetMode="External"/><Relationship Id="rId53" Type="http://schemas.openxmlformats.org/officeDocument/2006/relationships/hyperlink" Target="aspi://module='KO'&amp;link='KO7_2005SK%25233'&amp;ucin-k-dni='30.12.9999'" TargetMode="External"/><Relationship Id="rId149" Type="http://schemas.openxmlformats.org/officeDocument/2006/relationships/hyperlink" Target="aspi://module='KO'&amp;link='KO7_2005SK%252395'&amp;ucin-k-dni='30.12.9999'" TargetMode="External"/><Relationship Id="rId314" Type="http://schemas.openxmlformats.org/officeDocument/2006/relationships/hyperlink" Target="aspi://module='ASPI'&amp;link='305/2013%20Z.z.'&amp;ucin-k-dni='30.12.9999'" TargetMode="External"/><Relationship Id="rId356" Type="http://schemas.openxmlformats.org/officeDocument/2006/relationships/hyperlink" Target="aspi://module='ASPI'&amp;link='111/2022%20Z.z.%252316'&amp;ucin-k-dni='30.12.9999'" TargetMode="External"/><Relationship Id="rId398" Type="http://schemas.openxmlformats.org/officeDocument/2006/relationships/hyperlink" Target="aspi://module='ASPI'&amp;link='395/2002%20Z.z.'&amp;ucin-k-dni='30.12.9999'" TargetMode="External"/><Relationship Id="rId95" Type="http://schemas.openxmlformats.org/officeDocument/2006/relationships/hyperlink" Target="aspi://module='KO'&amp;link='KO7_2005SK%252344'&amp;ucin-k-dni='30.12.9999'" TargetMode="External"/><Relationship Id="rId160" Type="http://schemas.openxmlformats.org/officeDocument/2006/relationships/hyperlink" Target="aspi://module='KO'&amp;link='KO7_2005SK%2523106'&amp;ucin-k-dni='30.12.9999'" TargetMode="External"/><Relationship Id="rId216" Type="http://schemas.openxmlformats.org/officeDocument/2006/relationships/hyperlink" Target="aspi://module='KO'&amp;link='KO7_2005SK%2523157'&amp;ucin-k-dni='30.12.9999'" TargetMode="External"/><Relationship Id="rId423" Type="http://schemas.openxmlformats.org/officeDocument/2006/relationships/hyperlink" Target="aspi://module='ASPI'&amp;link='98/2014%20Z.z.'&amp;ucin-k-dni='30.12.9999'" TargetMode="External"/><Relationship Id="rId258" Type="http://schemas.openxmlformats.org/officeDocument/2006/relationships/hyperlink" Target="aspi://module='ASPI'&amp;link='190/1995%20Z.z.'&amp;ucin-k-dni='30.12.9999'" TargetMode="External"/><Relationship Id="rId465" Type="http://schemas.openxmlformats.org/officeDocument/2006/relationships/hyperlink" Target="aspi://module='ASPI'&amp;link='483/2001%20Z.z.%252382'&amp;ucin-k-dni='30.12.9999'" TargetMode="External"/><Relationship Id="rId22" Type="http://schemas.openxmlformats.org/officeDocument/2006/relationships/hyperlink" Target="aspi://module='ASPI'&amp;link='87/2015%20Z.z.'&amp;ucin-k-dni='30.12.9999'" TargetMode="External"/><Relationship Id="rId64" Type="http://schemas.openxmlformats.org/officeDocument/2006/relationships/hyperlink" Target="aspi://module='KO'&amp;link='KO7_2005SK%252314'&amp;ucin-k-dni='30.12.9999'" TargetMode="External"/><Relationship Id="rId118" Type="http://schemas.openxmlformats.org/officeDocument/2006/relationships/hyperlink" Target="aspi://module='KO'&amp;link='KO7_2005SK%252365'&amp;ucin-k-dni='30.12.9999'" TargetMode="External"/><Relationship Id="rId325" Type="http://schemas.openxmlformats.org/officeDocument/2006/relationships/hyperlink" Target="aspi://module='ASPI'&amp;link='377/2016%20Z.z.'&amp;ucin-k-dni='30.12.9999'" TargetMode="External"/><Relationship Id="rId367" Type="http://schemas.openxmlformats.org/officeDocument/2006/relationships/hyperlink" Target="aspi://module='ASPI'&amp;link='323/1992%20Zb.'&amp;ucin-k-dni='30.12.9999'" TargetMode="External"/><Relationship Id="rId171" Type="http://schemas.openxmlformats.org/officeDocument/2006/relationships/hyperlink" Target="aspi://module='KO'&amp;link='KO7_2005SK%2523114'&amp;ucin-k-dni='30.12.9999'" TargetMode="External"/><Relationship Id="rId227" Type="http://schemas.openxmlformats.org/officeDocument/2006/relationships/hyperlink" Target="aspi://module='KO'&amp;link='KO7_2005SK%2523165'&amp;ucin-k-dni='30.12.9999'" TargetMode="External"/><Relationship Id="rId269" Type="http://schemas.openxmlformats.org/officeDocument/2006/relationships/hyperlink" Target="aspi://module='ASPI'&amp;link='395/2002%20Z.z.'&amp;ucin-k-dni='30.12.9999'" TargetMode="External"/><Relationship Id="rId434" Type="http://schemas.openxmlformats.org/officeDocument/2006/relationships/hyperlink" Target="aspi://module='ASPI'&amp;link='8/2008%20Z.z.'&amp;ucin-k-dni='30.12.9999'" TargetMode="External"/><Relationship Id="rId476" Type="http://schemas.openxmlformats.org/officeDocument/2006/relationships/hyperlink" Target="aspi://module='ASPI'&amp;link='40/1964%20Zb.%252342a'&amp;ucin-k-dni='30.12.9999'" TargetMode="External"/><Relationship Id="rId33" Type="http://schemas.openxmlformats.org/officeDocument/2006/relationships/hyperlink" Target="aspi://module='ASPI'&amp;link='377/2016%20Z.z.'&amp;ucin-k-dni='30.12.9999'" TargetMode="External"/><Relationship Id="rId129" Type="http://schemas.openxmlformats.org/officeDocument/2006/relationships/hyperlink" Target="aspi://module='KO'&amp;link='KO7_2005SK%252375'&amp;ucin-k-dni='30.12.9999'" TargetMode="External"/><Relationship Id="rId280" Type="http://schemas.openxmlformats.org/officeDocument/2006/relationships/hyperlink" Target="aspi://module='ASPI'&amp;link='122/1993%20Z.z.'&amp;ucin-k-dni='30.12.9999'" TargetMode="External"/><Relationship Id="rId336" Type="http://schemas.openxmlformats.org/officeDocument/2006/relationships/hyperlink" Target="aspi://module='ASPI'&amp;link='111/2022%20Z.z.'&amp;ucin-k-dni='30.12.9999'" TargetMode="External"/><Relationship Id="rId75" Type="http://schemas.openxmlformats.org/officeDocument/2006/relationships/hyperlink" Target="aspi://module='KO'&amp;link='KO7_2005SK%252325'&amp;ucin-k-dni='30.12.9999'" TargetMode="External"/><Relationship Id="rId140" Type="http://schemas.openxmlformats.org/officeDocument/2006/relationships/hyperlink" Target="aspi://module='KO'&amp;link='KO7_2005SK%252386'&amp;ucin-k-dni='30.12.9999'" TargetMode="External"/><Relationship Id="rId182" Type="http://schemas.openxmlformats.org/officeDocument/2006/relationships/hyperlink" Target="aspi://module='KO'&amp;link='KO7_2005SK%2523124'&amp;ucin-k-dni='30.12.9999'" TargetMode="External"/><Relationship Id="rId378" Type="http://schemas.openxmlformats.org/officeDocument/2006/relationships/hyperlink" Target="aspi://module='ASPI'&amp;link='566/2001%20Z.z.%25238'&amp;ucin-k-dni='30.12.9999'" TargetMode="External"/><Relationship Id="rId403" Type="http://schemas.openxmlformats.org/officeDocument/2006/relationships/hyperlink" Target="aspi://module='ASPI'&amp;link='566/2001%20Z.z.'&amp;ucin-k-dni='30.12.9999'" TargetMode="External"/><Relationship Id="rId6" Type="http://schemas.openxmlformats.org/officeDocument/2006/relationships/hyperlink" Target="aspi://module='ASPI'&amp;link='520/2005%20Z.z.'&amp;ucin-k-dni='30.12.9999'" TargetMode="External"/><Relationship Id="rId238" Type="http://schemas.openxmlformats.org/officeDocument/2006/relationships/hyperlink" Target="aspi://module='ASPI'&amp;link='160/2015%20Z.z.%2523127'&amp;ucin-k-dni='30.12.9999'" TargetMode="External"/><Relationship Id="rId445" Type="http://schemas.openxmlformats.org/officeDocument/2006/relationships/hyperlink" Target="aspi://module='ASPI'&amp;link='492/2009%20Z.z.%252351'&amp;ucin-k-dni='30.12.9999'" TargetMode="External"/><Relationship Id="rId487" Type="http://schemas.openxmlformats.org/officeDocument/2006/relationships/hyperlink" Target="aspi://module='ASPI'&amp;link='46/1993%20Z.z.'&amp;ucin-k-dni='30.12.9999'" TargetMode="External"/><Relationship Id="rId291" Type="http://schemas.openxmlformats.org/officeDocument/2006/relationships/hyperlink" Target="aspi://module='ASPI'&amp;link='747/2004%20Z.z.'&amp;ucin-k-dni='30.12.9999'" TargetMode="External"/><Relationship Id="rId305" Type="http://schemas.openxmlformats.org/officeDocument/2006/relationships/hyperlink" Target="aspi://module='ASPI'&amp;link='209/2007%20Z.z.'&amp;ucin-k-dni='30.12.9999'" TargetMode="External"/><Relationship Id="rId347" Type="http://schemas.openxmlformats.org/officeDocument/2006/relationships/hyperlink" Target="aspi://module='ASPI'&amp;link='461/2003%20Z.z.%2523171'&amp;ucin-k-dni='30.12.9999'" TargetMode="External"/><Relationship Id="rId44" Type="http://schemas.openxmlformats.org/officeDocument/2006/relationships/hyperlink" Target="aspi://module='ASPI'&amp;link='398/2022%20Z.z.'&amp;ucin-k-dni='30.12.9999'" TargetMode="External"/><Relationship Id="rId86" Type="http://schemas.openxmlformats.org/officeDocument/2006/relationships/hyperlink" Target="aspi://module='KO'&amp;link='KO7_2005SK%252335'&amp;ucin-k-dni='30.12.9999'" TargetMode="External"/><Relationship Id="rId151" Type="http://schemas.openxmlformats.org/officeDocument/2006/relationships/hyperlink" Target="aspi://module='KO'&amp;link='KO7_2005SK%252397'&amp;ucin-k-dni='30.12.9999'" TargetMode="External"/><Relationship Id="rId389" Type="http://schemas.openxmlformats.org/officeDocument/2006/relationships/hyperlink" Target="aspi://module='ASPI'&amp;link='104/2004%20Z.z.'&amp;ucin-k-dni='30.12.9999'" TargetMode="External"/><Relationship Id="rId193" Type="http://schemas.openxmlformats.org/officeDocument/2006/relationships/hyperlink" Target="aspi://module='KO'&amp;link='KO7_2005SK%2523135'&amp;ucin-k-dni='30.12.9999'" TargetMode="External"/><Relationship Id="rId207" Type="http://schemas.openxmlformats.org/officeDocument/2006/relationships/hyperlink" Target="aspi://module='KO'&amp;link='KO7_2005SK%2523149'&amp;ucin-k-dni='30.12.9999'" TargetMode="External"/><Relationship Id="rId249" Type="http://schemas.openxmlformats.org/officeDocument/2006/relationships/hyperlink" Target="aspi://module='ASPI'&amp;link='160/2015%20Z.z.'&amp;ucin-k-dni='30.12.9999'" TargetMode="External"/><Relationship Id="rId414" Type="http://schemas.openxmlformats.org/officeDocument/2006/relationships/hyperlink" Target="aspi://module='ASPI'&amp;link='513/1991%20Zb.'&amp;ucin-k-dni='30.12.9999'" TargetMode="External"/><Relationship Id="rId456" Type="http://schemas.openxmlformats.org/officeDocument/2006/relationships/hyperlink" Target="aspi://module='ASPI'&amp;link='483/2001%20Z.z.%252382'&amp;ucin-k-dni='30.12.9999'" TargetMode="External"/><Relationship Id="rId13" Type="http://schemas.openxmlformats.org/officeDocument/2006/relationships/hyperlink" Target="aspi://module='ASPI'&amp;link='492/2009%20Z.z.'&amp;ucin-k-dni='30.12.9999'" TargetMode="External"/><Relationship Id="rId109" Type="http://schemas.openxmlformats.org/officeDocument/2006/relationships/hyperlink" Target="aspi://module='KO'&amp;link='KO7_2005SK%252356a'&amp;ucin-k-dni='30.12.9999'" TargetMode="External"/><Relationship Id="rId260" Type="http://schemas.openxmlformats.org/officeDocument/2006/relationships/hyperlink" Target="aspi://module='ASPI'&amp;link='118/1996%20Z.z.'&amp;ucin-k-dni='30.12.9999'" TargetMode="External"/><Relationship Id="rId316" Type="http://schemas.openxmlformats.org/officeDocument/2006/relationships/hyperlink" Target="aspi://module='ASPI'&amp;link='87/2015%20Z.z.'&amp;ucin-k-dni='30.12.9999'" TargetMode="External"/><Relationship Id="rId55" Type="http://schemas.openxmlformats.org/officeDocument/2006/relationships/hyperlink" Target="aspi://module='KO'&amp;link='KO7_2005SK%25235'&amp;ucin-k-dni='30.12.9999'" TargetMode="External"/><Relationship Id="rId97" Type="http://schemas.openxmlformats.org/officeDocument/2006/relationships/hyperlink" Target="aspi://module='KO'&amp;link='KO7_2005SK%252345a'&amp;ucin-k-dni='30.12.9999'" TargetMode="External"/><Relationship Id="rId120" Type="http://schemas.openxmlformats.org/officeDocument/2006/relationships/hyperlink" Target="aspi://module='KO'&amp;link='KO7_2005SK%252367'&amp;ucin-k-dni='30.12.9999'" TargetMode="External"/><Relationship Id="rId358" Type="http://schemas.openxmlformats.org/officeDocument/2006/relationships/hyperlink" Target="aspi://module='ASPI'&amp;link='523/2004%20Z.z.%25232'&amp;ucin-k-dni='30.12.9999'" TargetMode="External"/><Relationship Id="rId162" Type="http://schemas.openxmlformats.org/officeDocument/2006/relationships/hyperlink" Target="aspi://module='ASPI'&amp;link='513/1991%20Zb.%252340'&amp;ucin-k-dni='30.12.9999'" TargetMode="External"/><Relationship Id="rId218" Type="http://schemas.openxmlformats.org/officeDocument/2006/relationships/hyperlink" Target="aspi://module='KO'&amp;link='KO7_2005SK%2523159'&amp;ucin-k-dni='30.12.9999'" TargetMode="External"/><Relationship Id="rId425" Type="http://schemas.openxmlformats.org/officeDocument/2006/relationships/hyperlink" Target="aspi://module='ASPI'&amp;link='90/2016%20Z.z.'&amp;ucin-k-dni='30.12.9999'" TargetMode="External"/><Relationship Id="rId467" Type="http://schemas.openxmlformats.org/officeDocument/2006/relationships/hyperlink" Target="aspi://module='ASPI'&amp;link='483/2001%20Z.z.%252328'&amp;ucin-k-dni='30.12.9999'"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111</Pages>
  <Words>70873</Words>
  <Characters>403977</Characters>
  <Application>Microsoft Office Word</Application>
  <DocSecurity>0</DocSecurity>
  <Lines>3366</Lines>
  <Paragraphs>947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473903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Bartikova Anna</dc:creator>
  <cp:keywords/>
  <dc:description/>
  <cp:lastModifiedBy>Bartikova Anna</cp:lastModifiedBy>
  <cp:revision>17</cp:revision>
  <dcterms:created xsi:type="dcterms:W3CDTF">2024-01-25T12:43:00Z</dcterms:created>
  <dcterms:modified xsi:type="dcterms:W3CDTF">2024-05-07T08:11:00Z</dcterms:modified>
</cp:coreProperties>
</file>